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99DBD" w14:textId="77777777" w:rsidR="001547B0" w:rsidRPr="002767A4" w:rsidRDefault="00BC40B6" w:rsidP="002767A4">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6C851EB8" w14:textId="77777777" w:rsidR="00891C0C" w:rsidRPr="001547B0" w:rsidRDefault="00891C0C" w:rsidP="00891C0C">
      <w:pPr>
        <w:spacing w:line="276" w:lineRule="auto"/>
        <w:jc w:val="center"/>
        <w:rPr>
          <w:szCs w:val="24"/>
        </w:rPr>
      </w:pPr>
      <w:r w:rsidRPr="001547B0">
        <w:rPr>
          <w:szCs w:val="24"/>
        </w:rPr>
        <w:t>Day 1</w:t>
      </w:r>
    </w:p>
    <w:p w14:paraId="49F8687D" w14:textId="77777777" w:rsidR="00231CD0" w:rsidRDefault="00231CD0" w:rsidP="00010628">
      <w:pPr>
        <w:spacing w:line="276" w:lineRule="auto"/>
        <w:rPr>
          <w:szCs w:val="24"/>
        </w:rPr>
      </w:pPr>
    </w:p>
    <w:p w14:paraId="59CD4FC3" w14:textId="77777777" w:rsidR="00010628" w:rsidRPr="002F302C" w:rsidRDefault="00010628" w:rsidP="00010628">
      <w:pPr>
        <w:spacing w:line="276" w:lineRule="auto"/>
        <w:rPr>
          <w:szCs w:val="24"/>
        </w:rPr>
      </w:pPr>
      <w:r w:rsidRPr="002F302C">
        <w:rPr>
          <w:szCs w:val="24"/>
        </w:rPr>
        <w:t>Name</w:t>
      </w:r>
      <w:r w:rsidR="00FE53BB" w:rsidRPr="002F302C">
        <w:rPr>
          <w:szCs w:val="24"/>
        </w:rPr>
        <w:t>:</w:t>
      </w:r>
      <w:r w:rsidR="00ED4A8D" w:rsidRPr="002F302C">
        <w:rPr>
          <w:szCs w:val="24"/>
        </w:rPr>
        <w:t xml:space="preserve">                                                                                 </w:t>
      </w:r>
      <w:r w:rsidRPr="002F302C">
        <w:rPr>
          <w:szCs w:val="24"/>
        </w:rPr>
        <w:t>Date</w:t>
      </w:r>
      <w:r w:rsidR="00FE53BB" w:rsidRPr="002F302C">
        <w:rPr>
          <w:szCs w:val="24"/>
        </w:rPr>
        <w:t>:</w:t>
      </w:r>
    </w:p>
    <w:p w14:paraId="3479C934" w14:textId="77777777" w:rsidR="00010628" w:rsidRPr="002F302C" w:rsidRDefault="00010628" w:rsidP="00010628">
      <w:pPr>
        <w:spacing w:line="276" w:lineRule="auto"/>
        <w:rPr>
          <w:szCs w:val="24"/>
        </w:rPr>
      </w:pPr>
      <w:r w:rsidRPr="002F302C">
        <w:rPr>
          <w:szCs w:val="24"/>
        </w:rPr>
        <w:t>Title of story</w:t>
      </w:r>
      <w:r w:rsidR="0034141E" w:rsidRPr="002F302C">
        <w:rPr>
          <w:szCs w:val="24"/>
        </w:rPr>
        <w:t>/article:</w:t>
      </w:r>
      <w:r w:rsidR="002767A4" w:rsidRPr="002F302C">
        <w:rPr>
          <w:szCs w:val="24"/>
        </w:rPr>
        <w:t xml:space="preserve">  </w:t>
      </w:r>
      <w:r w:rsidR="002767A4" w:rsidRPr="002F302C">
        <w:rPr>
          <w:b/>
          <w:szCs w:val="24"/>
        </w:rPr>
        <w:t>“Picasso”</w:t>
      </w:r>
      <w:r w:rsidR="002767A4" w:rsidRPr="002F302C">
        <w:rPr>
          <w:i/>
          <w:color w:val="FF0000"/>
          <w:szCs w:val="24"/>
        </w:rPr>
        <w:t xml:space="preserve"> </w:t>
      </w:r>
    </w:p>
    <w:p w14:paraId="3F288FCE" w14:textId="77777777" w:rsidR="0034141E" w:rsidRPr="002F302C" w:rsidRDefault="0034141E" w:rsidP="00010628">
      <w:pPr>
        <w:spacing w:line="276" w:lineRule="auto"/>
        <w:rPr>
          <w:szCs w:val="24"/>
        </w:rPr>
      </w:pPr>
    </w:p>
    <w:p w14:paraId="1221A95B" w14:textId="77777777" w:rsidR="00010628" w:rsidRPr="002F302C" w:rsidRDefault="00DB1DA9" w:rsidP="009C7E6E">
      <w:pPr>
        <w:spacing w:line="276" w:lineRule="auto"/>
        <w:rPr>
          <w:b/>
          <w:i/>
          <w:szCs w:val="24"/>
        </w:rPr>
      </w:pPr>
      <w:r w:rsidRPr="002F302C">
        <w:rPr>
          <w:b/>
          <w:i/>
          <w:szCs w:val="24"/>
        </w:rPr>
        <w:t xml:space="preserve">Pablo Picasso was an artist who </w:t>
      </w:r>
      <w:proofErr w:type="gramStart"/>
      <w:r w:rsidRPr="002F302C">
        <w:rPr>
          <w:b/>
          <w:i/>
          <w:szCs w:val="24"/>
        </w:rPr>
        <w:t>used  different</w:t>
      </w:r>
      <w:proofErr w:type="gramEnd"/>
      <w:r w:rsidRPr="002F302C">
        <w:rPr>
          <w:b/>
          <w:i/>
          <w:szCs w:val="24"/>
        </w:rPr>
        <w:t xml:space="preserve"> styles</w:t>
      </w:r>
      <w:r w:rsidR="002767A4" w:rsidRPr="002F302C">
        <w:rPr>
          <w:b/>
          <w:i/>
          <w:szCs w:val="24"/>
        </w:rPr>
        <w:t xml:space="preserve"> throughout his life. How did Picasso use his imagination to create paintings that were new and different</w:t>
      </w:r>
      <w:r w:rsidRPr="002F302C">
        <w:rPr>
          <w:b/>
          <w:i/>
          <w:szCs w:val="24"/>
        </w:rPr>
        <w:t>?</w:t>
      </w:r>
      <w:r w:rsidR="00D61A8E" w:rsidRPr="002F302C">
        <w:rPr>
          <w:b/>
          <w:i/>
          <w:szCs w:val="24"/>
        </w:rPr>
        <w:t xml:space="preserve"> </w:t>
      </w:r>
    </w:p>
    <w:p w14:paraId="306AC188" w14:textId="77777777" w:rsidR="00010628" w:rsidRPr="002F302C" w:rsidRDefault="00010628" w:rsidP="00010628">
      <w:pPr>
        <w:spacing w:line="276" w:lineRule="auto"/>
        <w:rPr>
          <w:szCs w:val="24"/>
        </w:rPr>
      </w:pPr>
    </w:p>
    <w:p w14:paraId="0A8F3E19" w14:textId="77777777" w:rsidR="007C085B" w:rsidRDefault="007C085B" w:rsidP="007C085B">
      <w:pPr>
        <w:pStyle w:val="ListParagraph"/>
        <w:numPr>
          <w:ilvl w:val="0"/>
          <w:numId w:val="13"/>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344E07B2" w14:textId="77777777" w:rsidR="007C085B" w:rsidRDefault="007C085B" w:rsidP="007C085B">
      <w:pPr>
        <w:pStyle w:val="ListParagraph"/>
        <w:spacing w:line="276" w:lineRule="auto"/>
        <w:ind w:left="360"/>
        <w:rPr>
          <w:szCs w:val="24"/>
        </w:rPr>
      </w:pPr>
    </w:p>
    <w:p w14:paraId="3089FD80" w14:textId="77777777" w:rsidR="009014C2" w:rsidRPr="007C085B" w:rsidRDefault="007C085B" w:rsidP="007C085B">
      <w:pPr>
        <w:pStyle w:val="ListParagraph"/>
        <w:numPr>
          <w:ilvl w:val="0"/>
          <w:numId w:val="13"/>
        </w:numPr>
        <w:spacing w:line="276" w:lineRule="auto"/>
        <w:rPr>
          <w:szCs w:val="24"/>
        </w:rPr>
      </w:pPr>
      <w:r w:rsidRPr="007C085B">
        <w:rPr>
          <w:szCs w:val="28"/>
        </w:rPr>
        <w:t xml:space="preserve">Now, turn and </w:t>
      </w:r>
      <w:r w:rsidRPr="007C085B">
        <w:rPr>
          <w:b/>
          <w:szCs w:val="28"/>
        </w:rPr>
        <w:t>talk</w:t>
      </w:r>
      <w:r w:rsidRPr="007C085B">
        <w:rPr>
          <w:szCs w:val="28"/>
        </w:rPr>
        <w:t xml:space="preserve"> to a partner about the question: </w:t>
      </w:r>
      <w:r w:rsidR="009F40AC" w:rsidRPr="007C085B">
        <w:rPr>
          <w:b/>
          <w:i/>
          <w:szCs w:val="24"/>
        </w:rPr>
        <w:t xml:space="preserve">How did Picasso use his imagination to create paintings that were new and different? </w:t>
      </w:r>
      <w:r w:rsidR="009F40AC" w:rsidRPr="007C085B">
        <w:rPr>
          <w:szCs w:val="24"/>
        </w:rPr>
        <w:t xml:space="preserve"> </w:t>
      </w:r>
      <w:r w:rsidR="009014C2" w:rsidRPr="007C085B">
        <w:rPr>
          <w:szCs w:val="24"/>
        </w:rPr>
        <w:t xml:space="preserve"> </w:t>
      </w:r>
    </w:p>
    <w:p w14:paraId="38CED611" w14:textId="77777777" w:rsidR="00231CD0" w:rsidRPr="002F302C" w:rsidRDefault="00231CD0" w:rsidP="00231CD0">
      <w:pPr>
        <w:spacing w:line="276" w:lineRule="auto"/>
        <w:ind w:left="360"/>
        <w:rPr>
          <w:szCs w:val="24"/>
        </w:rPr>
      </w:pPr>
    </w:p>
    <w:p w14:paraId="71F71759" w14:textId="77777777" w:rsidR="007C085B" w:rsidRPr="000E0FDA" w:rsidRDefault="007C085B" w:rsidP="007C085B">
      <w:pPr>
        <w:pStyle w:val="ListParagraph"/>
        <w:numPr>
          <w:ilvl w:val="0"/>
          <w:numId w:val="13"/>
        </w:numPr>
        <w:spacing w:line="276" w:lineRule="auto"/>
        <w:rPr>
          <w:szCs w:val="24"/>
        </w:rPr>
      </w:pPr>
      <w:r w:rsidRPr="000E0FDA">
        <w:rPr>
          <w:szCs w:val="28"/>
        </w:rPr>
        <w:t xml:space="preserve">The answer to a Focusing Question is called a Focus Statement. Your teacher will use some of the things you discussed to help you to write a focus statement for this piece. </w:t>
      </w:r>
      <w:r w:rsidRPr="000E0FDA">
        <w:rPr>
          <w:b/>
          <w:szCs w:val="28"/>
        </w:rPr>
        <w:t>Copy</w:t>
      </w:r>
      <w:r w:rsidRPr="000E0FDA">
        <w:rPr>
          <w:szCs w:val="28"/>
        </w:rPr>
        <w:t xml:space="preserve"> the Focus Statement onto your Writing Draft Sheet.</w:t>
      </w:r>
    </w:p>
    <w:p w14:paraId="2F47B4FB" w14:textId="77777777" w:rsidR="007C085B" w:rsidRPr="000E0FDA" w:rsidRDefault="007C085B" w:rsidP="007C085B">
      <w:pPr>
        <w:pStyle w:val="ListParagraph"/>
        <w:spacing w:line="276" w:lineRule="auto"/>
        <w:ind w:left="360"/>
        <w:rPr>
          <w:szCs w:val="24"/>
        </w:rPr>
      </w:pPr>
    </w:p>
    <w:p w14:paraId="6CF6E091" w14:textId="77777777" w:rsidR="007C085B" w:rsidRPr="007C085B" w:rsidRDefault="007C085B" w:rsidP="007C085B">
      <w:pPr>
        <w:pStyle w:val="ListParagraph"/>
        <w:numPr>
          <w:ilvl w:val="0"/>
          <w:numId w:val="13"/>
        </w:numPr>
        <w:spacing w:line="276" w:lineRule="auto"/>
        <w:rPr>
          <w:szCs w:val="24"/>
        </w:rPr>
      </w:pPr>
      <w:r w:rsidRPr="000E0FDA">
        <w:rPr>
          <w:szCs w:val="28"/>
        </w:rPr>
        <w:t xml:space="preserve">When the class is ready, your teacher will reread the story aloud. Your job is to </w:t>
      </w:r>
      <w:r w:rsidRPr="000E0FDA">
        <w:rPr>
          <w:b/>
          <w:szCs w:val="28"/>
        </w:rPr>
        <w:t>listen</w:t>
      </w:r>
      <w:r w:rsidRPr="000E0FDA">
        <w:rPr>
          <w:szCs w:val="28"/>
        </w:rPr>
        <w:t xml:space="preserve"> </w:t>
      </w:r>
      <w:r w:rsidRPr="000E0FDA">
        <w:rPr>
          <w:b/>
          <w:szCs w:val="28"/>
        </w:rPr>
        <w:t>carefully</w:t>
      </w:r>
      <w:r w:rsidRPr="000E0FDA">
        <w:rPr>
          <w:szCs w:val="28"/>
        </w:rPr>
        <w:t xml:space="preserve"> for parts of the article that show us </w:t>
      </w:r>
      <w:r w:rsidRPr="000E0FDA">
        <w:rPr>
          <w:szCs w:val="28"/>
          <w:u w:val="single"/>
        </w:rPr>
        <w:t>what special skills Aero has</w:t>
      </w:r>
      <w:r w:rsidRPr="000E0FDA">
        <w:rPr>
          <w:szCs w:val="28"/>
        </w:rPr>
        <w:t xml:space="preserve"> and </w:t>
      </w:r>
      <w:r w:rsidRPr="000E0FDA">
        <w:rPr>
          <w:szCs w:val="28"/>
          <w:u w:val="single"/>
        </w:rPr>
        <w:t>how he uses them</w:t>
      </w:r>
      <w:r w:rsidRPr="000E0FDA">
        <w:rPr>
          <w:szCs w:val="28"/>
        </w:rPr>
        <w:t xml:space="preserve"> to help Officer Mike do his job. When you hear those parts of the piece, </w:t>
      </w:r>
      <w:r w:rsidRPr="000E0FDA">
        <w:rPr>
          <w:b/>
          <w:szCs w:val="28"/>
        </w:rPr>
        <w:t>raise your hand</w:t>
      </w:r>
      <w:r>
        <w:rPr>
          <w:szCs w:val="28"/>
        </w:rPr>
        <w:t xml:space="preserve">. </w:t>
      </w:r>
      <w:r w:rsidRPr="00762EEA">
        <w:rPr>
          <w:szCs w:val="28"/>
        </w:rPr>
        <w:t xml:space="preserve">The class will stop to discuss what you have noticed and decide whether to write that evidence on the class note </w:t>
      </w:r>
      <w:r>
        <w:rPr>
          <w:szCs w:val="28"/>
        </w:rPr>
        <w:t>chart.</w:t>
      </w:r>
    </w:p>
    <w:p w14:paraId="5611FD48" w14:textId="77777777" w:rsidR="007C085B" w:rsidRPr="007C085B" w:rsidRDefault="007C085B" w:rsidP="007C085B">
      <w:pPr>
        <w:pStyle w:val="ListParagraph"/>
        <w:spacing w:line="276" w:lineRule="auto"/>
        <w:ind w:left="360"/>
        <w:rPr>
          <w:szCs w:val="24"/>
        </w:rPr>
      </w:pPr>
    </w:p>
    <w:p w14:paraId="0B2E8E7F" w14:textId="77777777" w:rsidR="00A2577C" w:rsidRPr="007C085B" w:rsidRDefault="007C085B" w:rsidP="007C085B">
      <w:pPr>
        <w:pStyle w:val="ListParagraph"/>
        <w:numPr>
          <w:ilvl w:val="0"/>
          <w:numId w:val="13"/>
        </w:numPr>
        <w:spacing w:line="276" w:lineRule="auto"/>
        <w:rPr>
          <w:szCs w:val="24"/>
        </w:rPr>
      </w:pPr>
      <w:r w:rsidRPr="007C085B">
        <w:rPr>
          <w:szCs w:val="28"/>
        </w:rPr>
        <w:t xml:space="preserve">When all the notes have been taken, it's time for a challenge! </w:t>
      </w:r>
      <w:r w:rsidR="00A2577C" w:rsidRPr="007C085B">
        <w:rPr>
          <w:szCs w:val="24"/>
        </w:rPr>
        <w:t>Can you show that you understand the evidence</w:t>
      </w:r>
      <w:r w:rsidR="00A2577C" w:rsidRPr="007C085B">
        <w:rPr>
          <w:color w:val="FF0000"/>
          <w:szCs w:val="24"/>
        </w:rPr>
        <w:t xml:space="preserve"> </w:t>
      </w:r>
      <w:r w:rsidR="009F40AC" w:rsidRPr="007C085B">
        <w:rPr>
          <w:szCs w:val="24"/>
        </w:rPr>
        <w:t>that is shown in the paintings? When you teacher uses words to describe a new style of Picasso’s painting, can you find a painting that shows that style?</w:t>
      </w:r>
    </w:p>
    <w:p w14:paraId="141D61BA" w14:textId="77777777" w:rsidR="00DB1DA9" w:rsidRDefault="00DB1DA9" w:rsidP="00231CD0">
      <w:pPr>
        <w:spacing w:line="276" w:lineRule="auto"/>
        <w:ind w:left="360"/>
        <w:rPr>
          <w:sz w:val="28"/>
          <w:szCs w:val="28"/>
        </w:rPr>
      </w:pPr>
    </w:p>
    <w:p w14:paraId="463AC9E7" w14:textId="77777777" w:rsidR="00DB1DA9" w:rsidRDefault="00DB1DA9" w:rsidP="00231CD0">
      <w:pPr>
        <w:spacing w:line="276" w:lineRule="auto"/>
        <w:ind w:left="360"/>
        <w:rPr>
          <w:sz w:val="28"/>
          <w:szCs w:val="28"/>
        </w:rPr>
      </w:pPr>
    </w:p>
    <w:p w14:paraId="586078A3" w14:textId="77777777" w:rsidR="00DB1DA9" w:rsidRDefault="00DB1DA9" w:rsidP="00231CD0">
      <w:pPr>
        <w:spacing w:line="276" w:lineRule="auto"/>
        <w:ind w:left="360"/>
        <w:rPr>
          <w:sz w:val="28"/>
          <w:szCs w:val="28"/>
        </w:rPr>
      </w:pPr>
    </w:p>
    <w:p w14:paraId="0800D744" w14:textId="77777777" w:rsidR="00DB1DA9" w:rsidRDefault="00DB1DA9" w:rsidP="00231CD0">
      <w:pPr>
        <w:spacing w:line="276" w:lineRule="auto"/>
        <w:ind w:left="360"/>
        <w:rPr>
          <w:sz w:val="28"/>
          <w:szCs w:val="28"/>
        </w:rPr>
      </w:pPr>
    </w:p>
    <w:p w14:paraId="234EFB36" w14:textId="77777777" w:rsidR="00DB1DA9" w:rsidRDefault="00DB1DA9" w:rsidP="00231CD0">
      <w:pPr>
        <w:spacing w:line="276" w:lineRule="auto"/>
        <w:ind w:left="360"/>
        <w:rPr>
          <w:sz w:val="28"/>
          <w:szCs w:val="28"/>
        </w:rPr>
      </w:pPr>
    </w:p>
    <w:p w14:paraId="2808003D" w14:textId="77777777" w:rsidR="00DB1DA9" w:rsidRDefault="00DB1DA9" w:rsidP="00231CD0">
      <w:pPr>
        <w:spacing w:line="276" w:lineRule="auto"/>
        <w:ind w:left="360"/>
        <w:rPr>
          <w:sz w:val="28"/>
          <w:szCs w:val="28"/>
        </w:rPr>
      </w:pPr>
    </w:p>
    <w:p w14:paraId="55FDF1C9" w14:textId="77777777" w:rsidR="00DB1DA9" w:rsidRDefault="00DB1DA9" w:rsidP="00231CD0">
      <w:pPr>
        <w:spacing w:line="276" w:lineRule="auto"/>
        <w:ind w:left="360"/>
        <w:rPr>
          <w:sz w:val="28"/>
          <w:szCs w:val="28"/>
        </w:rPr>
      </w:pPr>
    </w:p>
    <w:p w14:paraId="0A318CC1" w14:textId="77777777" w:rsidR="00843C3A" w:rsidRDefault="00843C3A" w:rsidP="00231CD0">
      <w:pPr>
        <w:spacing w:line="276" w:lineRule="auto"/>
        <w:ind w:left="360"/>
        <w:rPr>
          <w:sz w:val="28"/>
          <w:szCs w:val="28"/>
        </w:rPr>
      </w:pPr>
    </w:p>
    <w:p w14:paraId="29F18EB3" w14:textId="77777777" w:rsidR="00843C3A" w:rsidRDefault="00843C3A" w:rsidP="00231CD0">
      <w:pPr>
        <w:spacing w:line="276" w:lineRule="auto"/>
        <w:ind w:left="360"/>
        <w:rPr>
          <w:sz w:val="28"/>
          <w:szCs w:val="28"/>
        </w:rPr>
      </w:pPr>
    </w:p>
    <w:p w14:paraId="32FC208D" w14:textId="77777777" w:rsidR="00843C3A" w:rsidRDefault="00843C3A" w:rsidP="00231CD0">
      <w:pPr>
        <w:spacing w:line="276" w:lineRule="auto"/>
        <w:ind w:left="360"/>
        <w:rPr>
          <w:sz w:val="28"/>
          <w:szCs w:val="28"/>
        </w:rPr>
      </w:pPr>
    </w:p>
    <w:p w14:paraId="0D798B8E" w14:textId="77777777" w:rsidR="00843C3A" w:rsidRDefault="00843C3A" w:rsidP="00231CD0">
      <w:pPr>
        <w:spacing w:line="276" w:lineRule="auto"/>
        <w:ind w:left="360"/>
        <w:rPr>
          <w:sz w:val="28"/>
          <w:szCs w:val="28"/>
        </w:rPr>
      </w:pPr>
    </w:p>
    <w:p w14:paraId="0AEB8142" w14:textId="77777777" w:rsidR="002F302C" w:rsidRDefault="002F302C" w:rsidP="00231CD0">
      <w:pPr>
        <w:spacing w:line="276" w:lineRule="auto"/>
        <w:ind w:left="360"/>
        <w:rPr>
          <w:sz w:val="28"/>
          <w:szCs w:val="28"/>
        </w:rPr>
      </w:pPr>
    </w:p>
    <w:p w14:paraId="07CA7D13" w14:textId="77777777" w:rsidR="002F302C" w:rsidRDefault="002F302C" w:rsidP="00231CD0">
      <w:pPr>
        <w:spacing w:line="276" w:lineRule="auto"/>
        <w:ind w:left="360"/>
        <w:rPr>
          <w:sz w:val="28"/>
          <w:szCs w:val="28"/>
        </w:rPr>
      </w:pPr>
    </w:p>
    <w:p w14:paraId="7E2CE8F0" w14:textId="77777777" w:rsidR="002F302C" w:rsidRDefault="002F302C" w:rsidP="00231CD0">
      <w:pPr>
        <w:spacing w:line="276" w:lineRule="auto"/>
        <w:ind w:left="360"/>
        <w:rPr>
          <w:sz w:val="28"/>
          <w:szCs w:val="28"/>
        </w:rPr>
      </w:pPr>
    </w:p>
    <w:p w14:paraId="1BF13161" w14:textId="77777777" w:rsidR="002F302C" w:rsidRDefault="002F302C" w:rsidP="00231CD0">
      <w:pPr>
        <w:spacing w:line="276" w:lineRule="auto"/>
        <w:ind w:left="360"/>
        <w:rPr>
          <w:sz w:val="28"/>
          <w:szCs w:val="28"/>
        </w:rPr>
      </w:pPr>
    </w:p>
    <w:p w14:paraId="0F002930" w14:textId="77777777" w:rsidR="00DB1DA9" w:rsidRPr="00DB1DA9" w:rsidRDefault="00DB1DA9" w:rsidP="00231CD0">
      <w:pPr>
        <w:spacing w:line="276" w:lineRule="auto"/>
        <w:ind w:left="360"/>
        <w:rPr>
          <w:i/>
          <w:sz w:val="28"/>
          <w:szCs w:val="28"/>
        </w:rPr>
      </w:pPr>
    </w:p>
    <w:p w14:paraId="1438CCD7" w14:textId="77777777" w:rsidR="00C2039A" w:rsidRPr="00DB1DA9" w:rsidRDefault="00C2039A">
      <w:pPr>
        <w:rPr>
          <w:sz w:val="28"/>
          <w:szCs w:val="28"/>
        </w:rPr>
      </w:pPr>
    </w:p>
    <w:p w14:paraId="621702A2" w14:textId="77777777" w:rsidR="00843C3A" w:rsidRPr="002767A4" w:rsidRDefault="00843C3A" w:rsidP="00843C3A">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27CCF957" w14:textId="77777777" w:rsidR="00C2039A" w:rsidRPr="00DB1DA9" w:rsidRDefault="00C2039A" w:rsidP="00C2039A">
      <w:pPr>
        <w:spacing w:line="276" w:lineRule="auto"/>
        <w:jc w:val="center"/>
        <w:rPr>
          <w:sz w:val="16"/>
          <w:szCs w:val="16"/>
        </w:rPr>
      </w:pPr>
      <w:r w:rsidRPr="00DB1DA9">
        <w:rPr>
          <w:sz w:val="16"/>
          <w:szCs w:val="16"/>
        </w:rPr>
        <w:t>Day 2</w:t>
      </w:r>
    </w:p>
    <w:p w14:paraId="7D863513" w14:textId="77777777" w:rsidR="00843C3A" w:rsidRDefault="00843C3A" w:rsidP="00C2039A">
      <w:pPr>
        <w:spacing w:line="276" w:lineRule="auto"/>
        <w:rPr>
          <w:sz w:val="28"/>
          <w:szCs w:val="28"/>
        </w:rPr>
      </w:pPr>
    </w:p>
    <w:p w14:paraId="20AF1C21" w14:textId="77777777" w:rsidR="00C2039A" w:rsidRPr="002F302C" w:rsidRDefault="00C2039A" w:rsidP="00C2039A">
      <w:pPr>
        <w:spacing w:line="276" w:lineRule="auto"/>
        <w:rPr>
          <w:szCs w:val="24"/>
        </w:rPr>
      </w:pPr>
      <w:r w:rsidRPr="002F302C">
        <w:rPr>
          <w:szCs w:val="24"/>
        </w:rPr>
        <w:t>Name</w:t>
      </w:r>
      <w:r w:rsidR="00FE53BB" w:rsidRPr="002F302C">
        <w:rPr>
          <w:szCs w:val="24"/>
        </w:rPr>
        <w:t>:</w:t>
      </w:r>
      <w:r w:rsidRPr="002F302C">
        <w:rPr>
          <w:szCs w:val="24"/>
        </w:rPr>
        <w:t xml:space="preserve">                                                        </w:t>
      </w:r>
      <w:r w:rsidR="002F302C">
        <w:rPr>
          <w:szCs w:val="24"/>
        </w:rPr>
        <w:t xml:space="preserve">                                                               </w:t>
      </w:r>
      <w:r w:rsidRPr="002F302C">
        <w:rPr>
          <w:szCs w:val="24"/>
        </w:rPr>
        <w:t>Date</w:t>
      </w:r>
      <w:r w:rsidR="00414AA4" w:rsidRPr="002F302C">
        <w:rPr>
          <w:szCs w:val="24"/>
        </w:rPr>
        <w:t>:</w:t>
      </w:r>
    </w:p>
    <w:p w14:paraId="78D6EC23" w14:textId="77777777" w:rsidR="00B642A5" w:rsidRPr="002F302C" w:rsidRDefault="00C2039A" w:rsidP="0051359B">
      <w:pPr>
        <w:spacing w:line="276" w:lineRule="auto"/>
        <w:rPr>
          <w:i/>
          <w:szCs w:val="24"/>
        </w:rPr>
      </w:pPr>
      <w:r w:rsidRPr="002F302C">
        <w:rPr>
          <w:szCs w:val="24"/>
        </w:rPr>
        <w:t xml:space="preserve">Title of </w:t>
      </w:r>
      <w:r w:rsidR="00FE53BB" w:rsidRPr="002F302C">
        <w:rPr>
          <w:szCs w:val="24"/>
        </w:rPr>
        <w:t>s</w:t>
      </w:r>
      <w:r w:rsidRPr="002F302C">
        <w:rPr>
          <w:szCs w:val="24"/>
        </w:rPr>
        <w:t>tory</w:t>
      </w:r>
      <w:r w:rsidR="00FE53BB" w:rsidRPr="002F302C">
        <w:rPr>
          <w:szCs w:val="24"/>
        </w:rPr>
        <w:t>/article</w:t>
      </w:r>
      <w:r w:rsidR="00B642A5" w:rsidRPr="002F302C">
        <w:rPr>
          <w:szCs w:val="24"/>
        </w:rPr>
        <w:t>:</w:t>
      </w:r>
      <w:r w:rsidRPr="002F302C">
        <w:rPr>
          <w:szCs w:val="24"/>
        </w:rPr>
        <w:t xml:space="preserve"> </w:t>
      </w:r>
      <w:r w:rsidR="00C33266" w:rsidRPr="002F302C">
        <w:rPr>
          <w:szCs w:val="24"/>
        </w:rPr>
        <w:t xml:space="preserve"> </w:t>
      </w:r>
      <w:r w:rsidR="009F40AC" w:rsidRPr="002F302C">
        <w:rPr>
          <w:b/>
          <w:szCs w:val="24"/>
        </w:rPr>
        <w:t>“Picasso”</w:t>
      </w:r>
    </w:p>
    <w:p w14:paraId="682DE5DC" w14:textId="77777777" w:rsidR="00F34608" w:rsidRPr="002F302C" w:rsidRDefault="00F34608" w:rsidP="0051359B">
      <w:pPr>
        <w:spacing w:line="276" w:lineRule="auto"/>
        <w:rPr>
          <w:szCs w:val="24"/>
        </w:rPr>
      </w:pPr>
    </w:p>
    <w:p w14:paraId="43D81F89" w14:textId="77777777" w:rsidR="00B642A5" w:rsidRPr="002F302C" w:rsidRDefault="009F40AC" w:rsidP="00FE53BB">
      <w:pPr>
        <w:spacing w:line="276" w:lineRule="auto"/>
        <w:jc w:val="center"/>
        <w:rPr>
          <w:b/>
          <w:color w:val="0070C0"/>
          <w:szCs w:val="24"/>
        </w:rPr>
      </w:pPr>
      <w:r w:rsidRPr="002F302C">
        <w:rPr>
          <w:b/>
          <w:szCs w:val="24"/>
        </w:rPr>
        <w:t>How did Picasso use his imagination to create paintings that were new and different?</w:t>
      </w:r>
    </w:p>
    <w:p w14:paraId="553E92D9" w14:textId="77777777" w:rsidR="00415A45" w:rsidRPr="00DB1DA9" w:rsidRDefault="00415A45" w:rsidP="00FE53BB">
      <w:pPr>
        <w:spacing w:line="276" w:lineRule="auto"/>
        <w:jc w:val="center"/>
        <w:rPr>
          <w:b/>
          <w:i/>
          <w:color w:val="0070C0"/>
          <w:sz w:val="16"/>
          <w:szCs w:val="16"/>
        </w:rPr>
      </w:pPr>
    </w:p>
    <w:p w14:paraId="5C9484FE" w14:textId="77777777" w:rsidR="007C085B" w:rsidRDefault="007C085B" w:rsidP="00C2039A">
      <w:pPr>
        <w:pStyle w:val="ListParagraph"/>
        <w:numPr>
          <w:ilvl w:val="0"/>
          <w:numId w:val="14"/>
        </w:numPr>
        <w:spacing w:line="276" w:lineRule="auto"/>
        <w:rPr>
          <w:szCs w:val="28"/>
        </w:rPr>
      </w:pPr>
      <w:r w:rsidRPr="00762EEA">
        <w:rPr>
          <w:szCs w:val="28"/>
        </w:rPr>
        <w:t xml:space="preserve">Let's start by remembering what you are going to write about. Look at your Writing Draft Sheet from yesterday. When your teacher asks the Focusing Question for this piece, </w:t>
      </w:r>
      <w:r w:rsidRPr="00762EEA">
        <w:rPr>
          <w:b/>
          <w:szCs w:val="28"/>
        </w:rPr>
        <w:t>read</w:t>
      </w:r>
      <w:r w:rsidRPr="00762EEA">
        <w:rPr>
          <w:szCs w:val="28"/>
        </w:rPr>
        <w:t xml:space="preserve"> the Focus Statement you have written. Do this a couple of times. </w:t>
      </w:r>
    </w:p>
    <w:p w14:paraId="48BEEF45" w14:textId="77777777" w:rsidR="007C085B" w:rsidRDefault="007C085B" w:rsidP="007C085B">
      <w:pPr>
        <w:pStyle w:val="ListParagraph"/>
        <w:spacing w:line="276" w:lineRule="auto"/>
        <w:ind w:left="360"/>
        <w:rPr>
          <w:szCs w:val="28"/>
        </w:rPr>
      </w:pPr>
    </w:p>
    <w:p w14:paraId="5FEE1297" w14:textId="77777777" w:rsidR="007C085B" w:rsidRPr="007C085B" w:rsidRDefault="009C74E5" w:rsidP="00C2039A">
      <w:pPr>
        <w:pStyle w:val="ListParagraph"/>
        <w:numPr>
          <w:ilvl w:val="0"/>
          <w:numId w:val="14"/>
        </w:numPr>
        <w:spacing w:line="276" w:lineRule="auto"/>
        <w:rPr>
          <w:szCs w:val="28"/>
        </w:rPr>
      </w:pPr>
      <w:r w:rsidRPr="007C085B">
        <w:rPr>
          <w:szCs w:val="24"/>
        </w:rPr>
        <w:t xml:space="preserve">Your teacher will help you think about the word </w:t>
      </w:r>
      <w:r w:rsidRPr="007C085B">
        <w:rPr>
          <w:b/>
          <w:szCs w:val="24"/>
        </w:rPr>
        <w:t>imagination</w:t>
      </w:r>
      <w:r w:rsidRPr="007C085B">
        <w:rPr>
          <w:szCs w:val="24"/>
        </w:rPr>
        <w:t xml:space="preserve"> and what it means before you start collecting evidence.</w:t>
      </w:r>
    </w:p>
    <w:p w14:paraId="4B4C139B" w14:textId="77777777" w:rsidR="007C085B" w:rsidRPr="007C085B" w:rsidRDefault="007C085B" w:rsidP="007C085B">
      <w:pPr>
        <w:pStyle w:val="ListParagraph"/>
        <w:spacing w:line="276" w:lineRule="auto"/>
        <w:ind w:left="360"/>
        <w:rPr>
          <w:szCs w:val="28"/>
        </w:rPr>
      </w:pPr>
    </w:p>
    <w:p w14:paraId="4098F89A" w14:textId="3A0D019E" w:rsidR="00C941A0" w:rsidRPr="00AA6EF3" w:rsidRDefault="00415A45" w:rsidP="00C2039A">
      <w:pPr>
        <w:pStyle w:val="ListParagraph"/>
        <w:numPr>
          <w:ilvl w:val="0"/>
          <w:numId w:val="14"/>
        </w:numPr>
        <w:spacing w:line="276" w:lineRule="auto"/>
        <w:rPr>
          <w:szCs w:val="28"/>
        </w:rPr>
      </w:pPr>
      <w:r w:rsidRPr="007C085B">
        <w:rPr>
          <w:szCs w:val="24"/>
        </w:rPr>
        <w:t>M</w:t>
      </w:r>
      <w:r w:rsidR="00C71979" w:rsidRPr="007C085B">
        <w:rPr>
          <w:szCs w:val="24"/>
        </w:rPr>
        <w:t xml:space="preserve">ake </w:t>
      </w:r>
      <w:r w:rsidR="00F34608" w:rsidRPr="007C085B">
        <w:rPr>
          <w:szCs w:val="24"/>
        </w:rPr>
        <w:t>your own</w:t>
      </w:r>
      <w:r w:rsidR="00C71979" w:rsidRPr="007C085B">
        <w:rPr>
          <w:szCs w:val="24"/>
        </w:rPr>
        <w:t xml:space="preserve"> </w:t>
      </w:r>
      <w:r w:rsidR="00FE53BB" w:rsidRPr="007C085B">
        <w:rPr>
          <w:szCs w:val="24"/>
        </w:rPr>
        <w:t>E</w:t>
      </w:r>
      <w:r w:rsidR="00C71979" w:rsidRPr="007C085B">
        <w:rPr>
          <w:szCs w:val="24"/>
        </w:rPr>
        <w:t xml:space="preserve">vidence </w:t>
      </w:r>
      <w:r w:rsidR="00FE53BB" w:rsidRPr="007C085B">
        <w:rPr>
          <w:szCs w:val="24"/>
        </w:rPr>
        <w:t>C</w:t>
      </w:r>
      <w:r w:rsidR="00C71979" w:rsidRPr="007C085B">
        <w:rPr>
          <w:szCs w:val="24"/>
        </w:rPr>
        <w:t>hart</w:t>
      </w:r>
      <w:r w:rsidRPr="007C085B">
        <w:rPr>
          <w:szCs w:val="24"/>
        </w:rPr>
        <w:t>.</w:t>
      </w:r>
      <w:r w:rsidR="00C2039A" w:rsidRPr="007C085B">
        <w:rPr>
          <w:szCs w:val="24"/>
        </w:rPr>
        <w:t xml:space="preserve"> </w:t>
      </w:r>
      <w:r w:rsidR="00C941A0" w:rsidRPr="007C085B">
        <w:rPr>
          <w:szCs w:val="24"/>
        </w:rPr>
        <w:t xml:space="preserve">Choose </w:t>
      </w:r>
      <w:r w:rsidR="00C71979" w:rsidRPr="007C085B">
        <w:rPr>
          <w:szCs w:val="24"/>
        </w:rPr>
        <w:t>a</w:t>
      </w:r>
      <w:r w:rsidR="00C941A0" w:rsidRPr="007C085B">
        <w:rPr>
          <w:szCs w:val="24"/>
        </w:rPr>
        <w:t xml:space="preserve"> piece of evidence from the </w:t>
      </w:r>
      <w:r w:rsidR="00F34608" w:rsidRPr="007C085B">
        <w:rPr>
          <w:szCs w:val="24"/>
        </w:rPr>
        <w:t>class c</w:t>
      </w:r>
      <w:r w:rsidR="00C941A0" w:rsidRPr="007C085B">
        <w:rPr>
          <w:szCs w:val="24"/>
        </w:rPr>
        <w:t>hart</w:t>
      </w:r>
      <w:r w:rsidR="00C71979" w:rsidRPr="007C085B">
        <w:rPr>
          <w:szCs w:val="24"/>
        </w:rPr>
        <w:t xml:space="preserve">. </w:t>
      </w:r>
      <w:r w:rsidR="00C71979" w:rsidRPr="007C085B">
        <w:rPr>
          <w:b/>
          <w:szCs w:val="24"/>
        </w:rPr>
        <w:t xml:space="preserve">Copy the words </w:t>
      </w:r>
      <w:r w:rsidR="00C71979" w:rsidRPr="007C085B">
        <w:rPr>
          <w:szCs w:val="24"/>
        </w:rPr>
        <w:t xml:space="preserve">onto your own </w:t>
      </w:r>
      <w:r w:rsidR="00FE53BB" w:rsidRPr="007C085B">
        <w:rPr>
          <w:szCs w:val="24"/>
        </w:rPr>
        <w:t>Evidence Chart</w:t>
      </w:r>
      <w:r w:rsidR="00C71979" w:rsidRPr="007C085B">
        <w:rPr>
          <w:szCs w:val="24"/>
        </w:rPr>
        <w:t xml:space="preserve">. Then </w:t>
      </w:r>
      <w:r w:rsidR="005F1B09" w:rsidRPr="007C085B">
        <w:rPr>
          <w:b/>
          <w:szCs w:val="24"/>
        </w:rPr>
        <w:t>draw and color</w:t>
      </w:r>
      <w:r w:rsidR="00C71979" w:rsidRPr="007C085B">
        <w:rPr>
          <w:b/>
          <w:szCs w:val="24"/>
        </w:rPr>
        <w:t xml:space="preserve"> a picture</w:t>
      </w:r>
      <w:r w:rsidR="00C71979" w:rsidRPr="007C085B">
        <w:rPr>
          <w:szCs w:val="24"/>
        </w:rPr>
        <w:t xml:space="preserve"> to show what the words mean</w:t>
      </w:r>
      <w:r w:rsidR="005F1B09" w:rsidRPr="007C085B">
        <w:rPr>
          <w:szCs w:val="24"/>
        </w:rPr>
        <w:t xml:space="preserve"> about Picasso’s paintings</w:t>
      </w:r>
      <w:r w:rsidR="00C71979" w:rsidRPr="007C085B">
        <w:rPr>
          <w:szCs w:val="24"/>
        </w:rPr>
        <w:t xml:space="preserve">. Do this </w:t>
      </w:r>
      <w:r w:rsidR="00F34608" w:rsidRPr="007C085B">
        <w:rPr>
          <w:szCs w:val="24"/>
        </w:rPr>
        <w:t>for</w:t>
      </w:r>
      <w:r w:rsidR="00C71979" w:rsidRPr="007C085B">
        <w:rPr>
          <w:szCs w:val="24"/>
        </w:rPr>
        <w:t xml:space="preserve"> two more pieces of evidence</w:t>
      </w:r>
      <w:r w:rsidR="00FE53BB" w:rsidRPr="007C085B">
        <w:rPr>
          <w:szCs w:val="24"/>
        </w:rPr>
        <w:t>.</w:t>
      </w:r>
      <w:r w:rsidR="00C71979" w:rsidRPr="007C085B">
        <w:rPr>
          <w:szCs w:val="24"/>
        </w:rPr>
        <w:t xml:space="preserve"> </w:t>
      </w:r>
    </w:p>
    <w:p w14:paraId="4F52359A" w14:textId="77777777" w:rsidR="00AA6EF3" w:rsidRPr="00AA6EF3" w:rsidRDefault="00AA6EF3" w:rsidP="00AA6EF3">
      <w:pPr>
        <w:pStyle w:val="ListParagraph"/>
        <w:rPr>
          <w:szCs w:val="28"/>
        </w:rPr>
      </w:pPr>
    </w:p>
    <w:p w14:paraId="2003DD6C" w14:textId="77777777" w:rsidR="00AA6EF3" w:rsidRPr="007C085B" w:rsidRDefault="00AA6EF3" w:rsidP="00AA6EF3">
      <w:pPr>
        <w:pStyle w:val="ListParagraph"/>
        <w:spacing w:line="276" w:lineRule="auto"/>
        <w:ind w:left="360"/>
        <w:rPr>
          <w:szCs w:val="28"/>
        </w:rPr>
      </w:pPr>
    </w:p>
    <w:p w14:paraId="4785F6E0" w14:textId="77777777" w:rsidR="00843C3A" w:rsidRDefault="00843C3A" w:rsidP="00C2039A">
      <w:pPr>
        <w:spacing w:line="276" w:lineRule="auto"/>
        <w:rPr>
          <w:sz w:val="28"/>
          <w:szCs w:val="28"/>
        </w:rPr>
      </w:pPr>
    </w:p>
    <w:p w14:paraId="795CBB6D" w14:textId="77777777" w:rsidR="00843C3A" w:rsidRPr="007C085B" w:rsidRDefault="00843C3A" w:rsidP="00AE4501">
      <w:pPr>
        <w:spacing w:line="276" w:lineRule="auto"/>
        <w:jc w:val="center"/>
        <w:rPr>
          <w:b/>
          <w:i/>
          <w:color w:val="0070C0"/>
          <w:szCs w:val="24"/>
        </w:rPr>
      </w:pPr>
      <w:r w:rsidRPr="007C085B">
        <w:rPr>
          <w:b/>
          <w:i/>
          <w:szCs w:val="24"/>
        </w:rPr>
        <w:t>How did Picasso use his imagination to create paintings that were new and different?</w:t>
      </w:r>
    </w:p>
    <w:p w14:paraId="758F2C72" w14:textId="77777777" w:rsidR="00843C3A" w:rsidRDefault="00843C3A" w:rsidP="00843C3A">
      <w:pPr>
        <w:spacing w:line="276" w:lineRule="auto"/>
        <w:rPr>
          <w:b/>
          <w:szCs w:val="24"/>
        </w:rPr>
      </w:pPr>
    </w:p>
    <w:p w14:paraId="10A90854" w14:textId="77777777" w:rsidR="00843C3A" w:rsidRPr="00581095" w:rsidRDefault="00843C3A" w:rsidP="00843C3A">
      <w:pPr>
        <w:jc w:val="center"/>
        <w:rPr>
          <w:b/>
          <w:i/>
          <w:sz w:val="16"/>
          <w:szCs w:val="16"/>
        </w:rPr>
      </w:pPr>
    </w:p>
    <w:tbl>
      <w:tblPr>
        <w:tblStyle w:val="TableGrid"/>
        <w:tblW w:w="0" w:type="auto"/>
        <w:tblLook w:val="04A0" w:firstRow="1" w:lastRow="0" w:firstColumn="1" w:lastColumn="0" w:noHBand="0" w:noVBand="1"/>
      </w:tblPr>
      <w:tblGrid>
        <w:gridCol w:w="6842"/>
        <w:gridCol w:w="1835"/>
        <w:gridCol w:w="737"/>
        <w:gridCol w:w="882"/>
      </w:tblGrid>
      <w:tr w:rsidR="00843C3A" w14:paraId="761C31CF" w14:textId="77777777">
        <w:tc>
          <w:tcPr>
            <w:tcW w:w="4248" w:type="dxa"/>
          </w:tcPr>
          <w:p w14:paraId="3FB13C2F" w14:textId="77777777" w:rsidR="00843C3A" w:rsidRPr="00843C3A" w:rsidRDefault="00843C3A" w:rsidP="00FA6574">
            <w:pPr>
              <w:spacing w:line="276" w:lineRule="auto"/>
              <w:jc w:val="center"/>
              <w:rPr>
                <w:b/>
                <w:i/>
                <w:szCs w:val="24"/>
              </w:rPr>
            </w:pPr>
            <w:r w:rsidRPr="00843C3A">
              <w:rPr>
                <w:b/>
                <w:i/>
                <w:szCs w:val="24"/>
              </w:rPr>
              <w:t>Evidence</w:t>
            </w:r>
          </w:p>
          <w:p w14:paraId="0D5E9D5C" w14:textId="77777777" w:rsidR="00843C3A" w:rsidRPr="00A05364" w:rsidRDefault="00843C3A" w:rsidP="00FA6574">
            <w:pPr>
              <w:spacing w:line="276" w:lineRule="auto"/>
              <w:jc w:val="center"/>
              <w:rPr>
                <w:szCs w:val="24"/>
              </w:rPr>
            </w:pPr>
            <w:r w:rsidRPr="00843C3A">
              <w:rPr>
                <w:b/>
                <w:szCs w:val="24"/>
              </w:rPr>
              <w:t>A style or type of painting Picasso did that was different</w:t>
            </w:r>
          </w:p>
        </w:tc>
        <w:tc>
          <w:tcPr>
            <w:tcW w:w="3932" w:type="dxa"/>
          </w:tcPr>
          <w:p w14:paraId="01C79470" w14:textId="77777777" w:rsidR="00843C3A" w:rsidRPr="00843C3A" w:rsidRDefault="00843C3A" w:rsidP="00FA6574">
            <w:pPr>
              <w:spacing w:line="276" w:lineRule="auto"/>
              <w:jc w:val="center"/>
              <w:rPr>
                <w:b/>
                <w:i/>
                <w:szCs w:val="24"/>
              </w:rPr>
            </w:pPr>
            <w:r w:rsidRPr="00843C3A">
              <w:rPr>
                <w:b/>
                <w:i/>
                <w:szCs w:val="24"/>
              </w:rPr>
              <w:t xml:space="preserve">Elaboration </w:t>
            </w:r>
          </w:p>
          <w:p w14:paraId="60964123" w14:textId="77777777" w:rsidR="00843C3A" w:rsidRPr="00A05364" w:rsidRDefault="00843C3A" w:rsidP="00FA6574">
            <w:pPr>
              <w:spacing w:line="276" w:lineRule="auto"/>
              <w:jc w:val="center"/>
              <w:rPr>
                <w:szCs w:val="24"/>
              </w:rPr>
            </w:pPr>
            <w:r w:rsidRPr="00843C3A">
              <w:rPr>
                <w:b/>
                <w:szCs w:val="24"/>
              </w:rPr>
              <w:t>How this style of painting shows Picasso’s imagination</w:t>
            </w:r>
          </w:p>
        </w:tc>
        <w:tc>
          <w:tcPr>
            <w:tcW w:w="1096" w:type="dxa"/>
          </w:tcPr>
          <w:p w14:paraId="7F4DBB3F" w14:textId="77777777" w:rsidR="00843C3A" w:rsidRDefault="00843C3A" w:rsidP="00FA6574">
            <w:r>
              <w:t>page</w:t>
            </w:r>
          </w:p>
        </w:tc>
        <w:tc>
          <w:tcPr>
            <w:tcW w:w="1020" w:type="dxa"/>
          </w:tcPr>
          <w:p w14:paraId="6415676E" w14:textId="77777777" w:rsidR="00843C3A" w:rsidRPr="004E5801" w:rsidRDefault="00843C3A" w:rsidP="00FA6574">
            <w:pPr>
              <w:rPr>
                <w:sz w:val="18"/>
                <w:szCs w:val="18"/>
              </w:rPr>
            </w:pPr>
            <w:r w:rsidRPr="004E5801">
              <w:rPr>
                <w:sz w:val="18"/>
                <w:szCs w:val="18"/>
              </w:rPr>
              <w:t>Check here if you used this</w:t>
            </w:r>
          </w:p>
          <w:p w14:paraId="242DD76E" w14:textId="77777777" w:rsidR="00843C3A" w:rsidRPr="004E5801" w:rsidRDefault="00843C3A" w:rsidP="00FA6574">
            <w:pPr>
              <w:rPr>
                <w:sz w:val="18"/>
                <w:szCs w:val="18"/>
              </w:rPr>
            </w:pPr>
            <w:r>
              <w:rPr>
                <w:sz w:val="18"/>
                <w:szCs w:val="18"/>
              </w:rPr>
              <w:t>e</w:t>
            </w:r>
            <w:r w:rsidRPr="004E5801">
              <w:rPr>
                <w:sz w:val="18"/>
                <w:szCs w:val="18"/>
              </w:rPr>
              <w:t>vidence in your</w:t>
            </w:r>
          </w:p>
          <w:p w14:paraId="0DAE6317" w14:textId="77777777" w:rsidR="00843C3A" w:rsidRDefault="00843C3A" w:rsidP="00FA6574">
            <w:r w:rsidRPr="004E5801">
              <w:rPr>
                <w:sz w:val="18"/>
                <w:szCs w:val="18"/>
              </w:rPr>
              <w:t>piece</w:t>
            </w:r>
            <w:r>
              <w:rPr>
                <w:sz w:val="18"/>
                <w:szCs w:val="18"/>
              </w:rPr>
              <w:t>.</w:t>
            </w:r>
          </w:p>
        </w:tc>
      </w:tr>
      <w:tr w:rsidR="00843C3A" w14:paraId="2855B4D7" w14:textId="77777777">
        <w:trPr>
          <w:trHeight w:val="710"/>
        </w:trPr>
        <w:tc>
          <w:tcPr>
            <w:tcW w:w="4248" w:type="dxa"/>
          </w:tcPr>
          <w:p w14:paraId="32AFC4D7" w14:textId="77777777" w:rsidR="00843C3A" w:rsidRPr="00843C3A" w:rsidRDefault="00843C3A" w:rsidP="00FA6574">
            <w:pPr>
              <w:rPr>
                <w:szCs w:val="24"/>
              </w:rPr>
            </w:pPr>
            <w:r>
              <w:rPr>
                <w:szCs w:val="24"/>
              </w:rPr>
              <w:t>Words</w:t>
            </w:r>
          </w:p>
          <w:p w14:paraId="1C1F42A6" w14:textId="77777777" w:rsidR="00843C3A" w:rsidRDefault="00843C3A" w:rsidP="00FA6574">
            <w:pPr>
              <w:rPr>
                <w:rFonts w:ascii="Apple Chancery" w:hAnsi="Apple Chancery" w:cs="Apple Chancery"/>
                <w:szCs w:val="24"/>
              </w:rPr>
            </w:pPr>
          </w:p>
          <w:p w14:paraId="764CAC46" w14:textId="77777777" w:rsidR="00843C3A" w:rsidRDefault="00843C3A" w:rsidP="00FA6574">
            <w:pPr>
              <w:rPr>
                <w:rFonts w:ascii="Apple Chancery" w:hAnsi="Apple Chancery" w:cs="Apple Chancery"/>
                <w:szCs w:val="24"/>
              </w:rPr>
            </w:pPr>
            <w:r w:rsidRPr="00843C3A">
              <w:rPr>
                <w:rFonts w:ascii="Apple Chancery" w:hAnsi="Apple Chancery" w:cs="Apple Chancery"/>
                <w:szCs w:val="24"/>
              </w:rPr>
              <w:t>Picasso painted all of his paintings blue during his Blue Period.</w:t>
            </w:r>
          </w:p>
          <w:p w14:paraId="7679EEB1" w14:textId="77777777" w:rsidR="00843C3A" w:rsidRDefault="00843C3A" w:rsidP="00FA6574">
            <w:pPr>
              <w:rPr>
                <w:rFonts w:ascii="Apple Chancery" w:hAnsi="Apple Chancery" w:cs="Apple Chancery"/>
                <w:szCs w:val="24"/>
              </w:rPr>
            </w:pPr>
          </w:p>
          <w:p w14:paraId="3EC6E07B" w14:textId="77777777" w:rsidR="00843C3A" w:rsidRDefault="00843C3A" w:rsidP="00FA6574">
            <w:pPr>
              <w:rPr>
                <w:rFonts w:ascii="Apple Chancery" w:hAnsi="Apple Chancery" w:cs="Apple Chancery"/>
                <w:szCs w:val="24"/>
              </w:rPr>
            </w:pPr>
            <w:r>
              <w:rPr>
                <w:rFonts w:ascii="Apple Chancery" w:hAnsi="Apple Chancery" w:cs="Apple Chancery"/>
                <w:szCs w:val="24"/>
              </w:rPr>
              <w:t>----------------------------------------------</w:t>
            </w:r>
          </w:p>
          <w:p w14:paraId="6E9EA2FA" w14:textId="77777777" w:rsidR="00843C3A" w:rsidRDefault="00843C3A" w:rsidP="00FA6574">
            <w:pPr>
              <w:rPr>
                <w:szCs w:val="24"/>
              </w:rPr>
            </w:pPr>
            <w:r>
              <w:rPr>
                <w:szCs w:val="24"/>
              </w:rPr>
              <w:t>Picture</w:t>
            </w:r>
          </w:p>
          <w:p w14:paraId="56DF37EC" w14:textId="77777777" w:rsidR="00843C3A" w:rsidRDefault="00843C3A" w:rsidP="00FA6574">
            <w:pPr>
              <w:rPr>
                <w:szCs w:val="24"/>
              </w:rPr>
            </w:pPr>
          </w:p>
          <w:p w14:paraId="4C71302D" w14:textId="77777777" w:rsidR="00843C3A" w:rsidRDefault="00843C3A" w:rsidP="00FA6574">
            <w:pPr>
              <w:rPr>
                <w:szCs w:val="24"/>
              </w:rPr>
            </w:pPr>
          </w:p>
          <w:p w14:paraId="2D520737" w14:textId="77777777" w:rsidR="00843C3A" w:rsidRDefault="00843C3A" w:rsidP="00FA6574">
            <w:pPr>
              <w:rPr>
                <w:szCs w:val="24"/>
              </w:rPr>
            </w:pPr>
          </w:p>
          <w:p w14:paraId="3EEB8CCA" w14:textId="77777777" w:rsidR="00843C3A" w:rsidRDefault="00843C3A" w:rsidP="00FA6574">
            <w:pPr>
              <w:rPr>
                <w:szCs w:val="24"/>
              </w:rPr>
            </w:pPr>
          </w:p>
          <w:p w14:paraId="6D8509FB" w14:textId="77777777" w:rsidR="00843C3A" w:rsidRDefault="00843C3A" w:rsidP="00FA6574">
            <w:pPr>
              <w:rPr>
                <w:szCs w:val="24"/>
              </w:rPr>
            </w:pPr>
          </w:p>
          <w:p w14:paraId="23DCD1E7" w14:textId="77777777" w:rsidR="00843C3A" w:rsidRPr="00843C3A" w:rsidRDefault="00843C3A" w:rsidP="00FA6574">
            <w:pPr>
              <w:rPr>
                <w:szCs w:val="24"/>
              </w:rPr>
            </w:pPr>
          </w:p>
        </w:tc>
        <w:tc>
          <w:tcPr>
            <w:tcW w:w="3932" w:type="dxa"/>
          </w:tcPr>
          <w:p w14:paraId="696D5E29" w14:textId="77777777" w:rsidR="00843C3A" w:rsidRPr="00843C3A" w:rsidRDefault="00843C3A" w:rsidP="00FA6574">
            <w:pPr>
              <w:rPr>
                <w:rFonts w:ascii="Apple Chancery" w:hAnsi="Apple Chancery" w:cs="Apple Chancery"/>
                <w:szCs w:val="24"/>
              </w:rPr>
            </w:pPr>
            <w:r>
              <w:rPr>
                <w:rFonts w:ascii="Apple Chancery" w:hAnsi="Apple Chancery" w:cs="Apple Chancery"/>
                <w:szCs w:val="24"/>
              </w:rPr>
              <w:t xml:space="preserve"> </w:t>
            </w:r>
            <w:proofErr w:type="gramStart"/>
            <w:r>
              <w:rPr>
                <w:rFonts w:ascii="Apple Chancery" w:hAnsi="Apple Chancery" w:cs="Apple Chancery"/>
                <w:szCs w:val="24"/>
              </w:rPr>
              <w:t>thought  blue</w:t>
            </w:r>
            <w:proofErr w:type="gramEnd"/>
            <w:r>
              <w:rPr>
                <w:rFonts w:ascii="Apple Chancery" w:hAnsi="Apple Chancery" w:cs="Apple Chancery"/>
                <w:szCs w:val="24"/>
              </w:rPr>
              <w:t xml:space="preserve"> was sad,  painted </w:t>
            </w:r>
            <w:r w:rsidRPr="00843C3A">
              <w:rPr>
                <w:rFonts w:ascii="Apple Chancery" w:hAnsi="Apple Chancery" w:cs="Apple Chancery"/>
                <w:szCs w:val="24"/>
              </w:rPr>
              <w:t xml:space="preserve"> </w:t>
            </w:r>
            <w:r>
              <w:rPr>
                <w:rFonts w:ascii="Apple Chancery" w:hAnsi="Apple Chancery" w:cs="Apple Chancery"/>
                <w:szCs w:val="24"/>
              </w:rPr>
              <w:t>with blue,</w:t>
            </w:r>
            <w:r w:rsidR="002E201D">
              <w:rPr>
                <w:rFonts w:ascii="Apple Chancery" w:hAnsi="Apple Chancery" w:cs="Apple Chancery"/>
                <w:szCs w:val="24"/>
              </w:rPr>
              <w:t xml:space="preserve"> made the people look sad</w:t>
            </w:r>
          </w:p>
          <w:p w14:paraId="23C24388" w14:textId="77777777" w:rsidR="00843C3A" w:rsidRPr="00D07C76" w:rsidRDefault="00843C3A" w:rsidP="00FA6574">
            <w:pPr>
              <w:rPr>
                <w:rFonts w:ascii="Bradley Hand ITC" w:hAnsi="Bradley Hand ITC"/>
                <w:szCs w:val="24"/>
              </w:rPr>
            </w:pPr>
          </w:p>
        </w:tc>
        <w:tc>
          <w:tcPr>
            <w:tcW w:w="1096" w:type="dxa"/>
          </w:tcPr>
          <w:p w14:paraId="6EA57CD0" w14:textId="77777777" w:rsidR="00843C3A" w:rsidRPr="00D07C76" w:rsidRDefault="00843C3A" w:rsidP="00FA6574">
            <w:pPr>
              <w:rPr>
                <w:rFonts w:ascii="Bradley Hand ITC" w:hAnsi="Bradley Hand ITC"/>
                <w:sz w:val="28"/>
                <w:szCs w:val="28"/>
              </w:rPr>
            </w:pPr>
          </w:p>
          <w:p w14:paraId="5DB2318B" w14:textId="77777777" w:rsidR="00843C3A" w:rsidRPr="00843C3A" w:rsidRDefault="00843C3A" w:rsidP="00FA6574">
            <w:pPr>
              <w:rPr>
                <w:szCs w:val="24"/>
              </w:rPr>
            </w:pPr>
            <w:r w:rsidRPr="00843C3A">
              <w:rPr>
                <w:szCs w:val="24"/>
              </w:rPr>
              <w:t>242</w:t>
            </w:r>
          </w:p>
        </w:tc>
        <w:tc>
          <w:tcPr>
            <w:tcW w:w="1020" w:type="dxa"/>
          </w:tcPr>
          <w:p w14:paraId="1823969D" w14:textId="77777777" w:rsidR="00843C3A" w:rsidRDefault="00843C3A" w:rsidP="00FA6574">
            <w:pPr>
              <w:rPr>
                <w:rFonts w:ascii="Bradley Hand ITC" w:hAnsi="Bradley Hand ITC"/>
                <w:b/>
                <w:sz w:val="28"/>
                <w:szCs w:val="28"/>
              </w:rPr>
            </w:pPr>
          </w:p>
        </w:tc>
      </w:tr>
      <w:tr w:rsidR="00843C3A" w14:paraId="3A355A64" w14:textId="77777777">
        <w:tc>
          <w:tcPr>
            <w:tcW w:w="4248" w:type="dxa"/>
          </w:tcPr>
          <w:p w14:paraId="7B077198" w14:textId="77777777" w:rsidR="00843C3A" w:rsidRPr="00843C3A" w:rsidRDefault="00843C3A" w:rsidP="00843C3A">
            <w:pPr>
              <w:rPr>
                <w:szCs w:val="24"/>
              </w:rPr>
            </w:pPr>
            <w:r>
              <w:rPr>
                <w:szCs w:val="24"/>
              </w:rPr>
              <w:t>Words</w:t>
            </w:r>
          </w:p>
          <w:p w14:paraId="679DDE16" w14:textId="77777777" w:rsidR="00843C3A" w:rsidRDefault="00843C3A" w:rsidP="00843C3A">
            <w:pPr>
              <w:rPr>
                <w:rFonts w:ascii="Apple Chancery" w:hAnsi="Apple Chancery" w:cs="Apple Chancery"/>
                <w:szCs w:val="24"/>
              </w:rPr>
            </w:pPr>
          </w:p>
          <w:p w14:paraId="2E5DD439" w14:textId="77777777" w:rsidR="00843C3A" w:rsidRDefault="00843C3A" w:rsidP="00843C3A">
            <w:pPr>
              <w:rPr>
                <w:rFonts w:ascii="Apple Chancery" w:hAnsi="Apple Chancery" w:cs="Apple Chancery"/>
                <w:szCs w:val="24"/>
              </w:rPr>
            </w:pPr>
          </w:p>
          <w:p w14:paraId="60A36D91" w14:textId="77777777" w:rsidR="00843C3A" w:rsidRDefault="00843C3A" w:rsidP="00843C3A">
            <w:pPr>
              <w:rPr>
                <w:rFonts w:ascii="Apple Chancery" w:hAnsi="Apple Chancery" w:cs="Apple Chancery"/>
                <w:szCs w:val="24"/>
              </w:rPr>
            </w:pPr>
            <w:r>
              <w:rPr>
                <w:rFonts w:ascii="Apple Chancery" w:hAnsi="Apple Chancery" w:cs="Apple Chancery"/>
                <w:szCs w:val="24"/>
              </w:rPr>
              <w:t>----------------------------------------------</w:t>
            </w:r>
          </w:p>
          <w:p w14:paraId="78AF2BDD" w14:textId="77777777" w:rsidR="00843C3A" w:rsidRPr="00D07C76" w:rsidRDefault="00843C3A" w:rsidP="00843C3A">
            <w:pPr>
              <w:rPr>
                <w:rFonts w:ascii="Bradley Hand ITC" w:hAnsi="Bradley Hand ITC"/>
                <w:szCs w:val="24"/>
              </w:rPr>
            </w:pPr>
            <w:r>
              <w:rPr>
                <w:szCs w:val="24"/>
              </w:rPr>
              <w:t>Picture</w:t>
            </w:r>
          </w:p>
          <w:p w14:paraId="7332B578" w14:textId="77777777" w:rsidR="00843C3A" w:rsidRPr="00D07C76" w:rsidRDefault="00843C3A" w:rsidP="00FA6574">
            <w:pPr>
              <w:rPr>
                <w:rFonts w:ascii="Bradley Hand ITC" w:hAnsi="Bradley Hand ITC"/>
                <w:szCs w:val="24"/>
              </w:rPr>
            </w:pPr>
          </w:p>
          <w:p w14:paraId="7B68A3EB" w14:textId="77777777" w:rsidR="00843C3A" w:rsidRPr="00D07C76" w:rsidRDefault="00843C3A" w:rsidP="00FA6574">
            <w:pPr>
              <w:rPr>
                <w:rFonts w:ascii="Bradley Hand ITC" w:hAnsi="Bradley Hand ITC"/>
                <w:szCs w:val="24"/>
              </w:rPr>
            </w:pPr>
          </w:p>
          <w:p w14:paraId="78655ACA" w14:textId="77777777" w:rsidR="00843C3A" w:rsidRPr="00D07C76" w:rsidRDefault="00843C3A" w:rsidP="00FA6574">
            <w:pPr>
              <w:rPr>
                <w:rFonts w:ascii="Bradley Hand ITC" w:hAnsi="Bradley Hand ITC"/>
                <w:szCs w:val="24"/>
              </w:rPr>
            </w:pPr>
          </w:p>
        </w:tc>
        <w:tc>
          <w:tcPr>
            <w:tcW w:w="3932" w:type="dxa"/>
          </w:tcPr>
          <w:p w14:paraId="6358F14A" w14:textId="77777777" w:rsidR="00843C3A" w:rsidRPr="00D07C76" w:rsidRDefault="00843C3A" w:rsidP="00FA6574">
            <w:pPr>
              <w:rPr>
                <w:rFonts w:ascii="Bradley Hand ITC" w:hAnsi="Bradley Hand ITC"/>
                <w:szCs w:val="24"/>
              </w:rPr>
            </w:pPr>
          </w:p>
        </w:tc>
        <w:tc>
          <w:tcPr>
            <w:tcW w:w="1096" w:type="dxa"/>
          </w:tcPr>
          <w:p w14:paraId="662D921A" w14:textId="77777777" w:rsidR="00843C3A" w:rsidRPr="00D07C76" w:rsidRDefault="00843C3A" w:rsidP="00FA6574">
            <w:pPr>
              <w:rPr>
                <w:rFonts w:ascii="Bradley Hand ITC" w:hAnsi="Bradley Hand ITC"/>
                <w:szCs w:val="24"/>
              </w:rPr>
            </w:pPr>
          </w:p>
        </w:tc>
        <w:tc>
          <w:tcPr>
            <w:tcW w:w="1020" w:type="dxa"/>
          </w:tcPr>
          <w:p w14:paraId="7D4AD0B3" w14:textId="77777777" w:rsidR="00843C3A" w:rsidRPr="002469BB" w:rsidRDefault="00843C3A" w:rsidP="00FA6574">
            <w:pPr>
              <w:rPr>
                <w:rFonts w:ascii="Bradley Hand ITC" w:hAnsi="Bradley Hand ITC"/>
                <w:b/>
              </w:rPr>
            </w:pPr>
          </w:p>
        </w:tc>
      </w:tr>
      <w:tr w:rsidR="00843C3A" w14:paraId="7CCCAFDD" w14:textId="77777777">
        <w:tc>
          <w:tcPr>
            <w:tcW w:w="4248" w:type="dxa"/>
          </w:tcPr>
          <w:p w14:paraId="2BD96F71" w14:textId="77777777" w:rsidR="00843C3A" w:rsidRPr="00843C3A" w:rsidRDefault="00843C3A" w:rsidP="00843C3A">
            <w:pPr>
              <w:rPr>
                <w:szCs w:val="24"/>
              </w:rPr>
            </w:pPr>
            <w:r>
              <w:rPr>
                <w:szCs w:val="24"/>
              </w:rPr>
              <w:t>Words</w:t>
            </w:r>
          </w:p>
          <w:p w14:paraId="4F9515F8" w14:textId="77777777" w:rsidR="00843C3A" w:rsidRDefault="00843C3A" w:rsidP="00843C3A">
            <w:pPr>
              <w:rPr>
                <w:rFonts w:ascii="Apple Chancery" w:hAnsi="Apple Chancery" w:cs="Apple Chancery"/>
                <w:szCs w:val="24"/>
              </w:rPr>
            </w:pPr>
          </w:p>
          <w:p w14:paraId="2578B5B8" w14:textId="77777777" w:rsidR="00843C3A" w:rsidRDefault="00843C3A" w:rsidP="00843C3A">
            <w:pPr>
              <w:rPr>
                <w:rFonts w:ascii="Apple Chancery" w:hAnsi="Apple Chancery" w:cs="Apple Chancery"/>
                <w:szCs w:val="24"/>
              </w:rPr>
            </w:pPr>
          </w:p>
          <w:p w14:paraId="22E01987" w14:textId="77777777" w:rsidR="00843C3A" w:rsidRDefault="00843C3A" w:rsidP="00843C3A">
            <w:pPr>
              <w:rPr>
                <w:rFonts w:ascii="Apple Chancery" w:hAnsi="Apple Chancery" w:cs="Apple Chancery"/>
                <w:szCs w:val="24"/>
              </w:rPr>
            </w:pPr>
            <w:r>
              <w:rPr>
                <w:rFonts w:ascii="Apple Chancery" w:hAnsi="Apple Chancery" w:cs="Apple Chancery"/>
                <w:szCs w:val="24"/>
              </w:rPr>
              <w:t>----------------------------------------------</w:t>
            </w:r>
          </w:p>
          <w:p w14:paraId="0A40270A" w14:textId="77777777" w:rsidR="00843C3A" w:rsidRPr="00D07C76" w:rsidRDefault="00843C3A" w:rsidP="00843C3A">
            <w:pPr>
              <w:rPr>
                <w:rFonts w:ascii="Bradley Hand ITC" w:hAnsi="Bradley Hand ITC"/>
                <w:szCs w:val="24"/>
              </w:rPr>
            </w:pPr>
            <w:r>
              <w:rPr>
                <w:szCs w:val="24"/>
              </w:rPr>
              <w:t>Picture</w:t>
            </w:r>
          </w:p>
          <w:p w14:paraId="5A2659B0" w14:textId="77777777" w:rsidR="00843C3A" w:rsidRPr="00D07C76" w:rsidRDefault="00843C3A" w:rsidP="00FA6574">
            <w:pPr>
              <w:rPr>
                <w:rFonts w:ascii="Bradley Hand ITC" w:hAnsi="Bradley Hand ITC"/>
                <w:szCs w:val="24"/>
              </w:rPr>
            </w:pPr>
          </w:p>
          <w:p w14:paraId="0C4B917A" w14:textId="77777777" w:rsidR="00843C3A" w:rsidRPr="00D07C76" w:rsidRDefault="00843C3A" w:rsidP="00FA6574">
            <w:pPr>
              <w:rPr>
                <w:rFonts w:ascii="Bradley Hand ITC" w:hAnsi="Bradley Hand ITC"/>
                <w:szCs w:val="24"/>
              </w:rPr>
            </w:pPr>
          </w:p>
          <w:p w14:paraId="4A18B54F" w14:textId="77777777" w:rsidR="00843C3A" w:rsidRPr="00D07C76" w:rsidRDefault="00843C3A" w:rsidP="00FA6574">
            <w:pPr>
              <w:rPr>
                <w:rFonts w:ascii="Bradley Hand ITC" w:hAnsi="Bradley Hand ITC"/>
                <w:szCs w:val="24"/>
              </w:rPr>
            </w:pPr>
          </w:p>
        </w:tc>
        <w:tc>
          <w:tcPr>
            <w:tcW w:w="3932" w:type="dxa"/>
          </w:tcPr>
          <w:p w14:paraId="30F0762F" w14:textId="77777777" w:rsidR="00843C3A" w:rsidRPr="00D07C76" w:rsidRDefault="00843C3A" w:rsidP="00FA6574">
            <w:pPr>
              <w:rPr>
                <w:rFonts w:ascii="Bradley Hand ITC" w:hAnsi="Bradley Hand ITC"/>
                <w:szCs w:val="24"/>
              </w:rPr>
            </w:pPr>
          </w:p>
        </w:tc>
        <w:tc>
          <w:tcPr>
            <w:tcW w:w="1096" w:type="dxa"/>
          </w:tcPr>
          <w:p w14:paraId="13F2C4CA" w14:textId="77777777" w:rsidR="00843C3A" w:rsidRPr="00D07C76" w:rsidRDefault="00843C3A" w:rsidP="00FA6574">
            <w:pPr>
              <w:rPr>
                <w:rFonts w:ascii="Bradley Hand ITC" w:hAnsi="Bradley Hand ITC"/>
                <w:szCs w:val="24"/>
              </w:rPr>
            </w:pPr>
          </w:p>
        </w:tc>
        <w:tc>
          <w:tcPr>
            <w:tcW w:w="1020" w:type="dxa"/>
          </w:tcPr>
          <w:p w14:paraId="63743972" w14:textId="77777777" w:rsidR="00843C3A" w:rsidRPr="002469BB" w:rsidRDefault="00843C3A" w:rsidP="00FA6574">
            <w:pPr>
              <w:rPr>
                <w:rFonts w:ascii="Bradley Hand ITC" w:hAnsi="Bradley Hand ITC"/>
                <w:b/>
              </w:rPr>
            </w:pPr>
          </w:p>
        </w:tc>
      </w:tr>
    </w:tbl>
    <w:p w14:paraId="5383AF3D" w14:textId="77777777" w:rsidR="00843C3A" w:rsidRPr="00DB1DA9" w:rsidRDefault="00843C3A" w:rsidP="00C2039A">
      <w:pPr>
        <w:spacing w:line="276" w:lineRule="auto"/>
        <w:rPr>
          <w:sz w:val="28"/>
          <w:szCs w:val="28"/>
        </w:rPr>
      </w:pPr>
    </w:p>
    <w:p w14:paraId="7DE69E09" w14:textId="77777777" w:rsidR="00F34608" w:rsidRPr="00DB1DA9" w:rsidRDefault="00F34608" w:rsidP="00C2039A">
      <w:pPr>
        <w:spacing w:line="276" w:lineRule="auto"/>
        <w:rPr>
          <w:sz w:val="16"/>
          <w:szCs w:val="16"/>
        </w:rPr>
      </w:pPr>
    </w:p>
    <w:p w14:paraId="1349A82C" w14:textId="77777777" w:rsidR="007C085B" w:rsidRDefault="007C085B" w:rsidP="007C085B">
      <w:pPr>
        <w:pStyle w:val="ListParagraph"/>
        <w:numPr>
          <w:ilvl w:val="0"/>
          <w:numId w:val="14"/>
        </w:numPr>
        <w:spacing w:line="276" w:lineRule="auto"/>
        <w:rPr>
          <w:szCs w:val="28"/>
        </w:rPr>
      </w:pPr>
      <w:r w:rsidRPr="00762EEA">
        <w:rPr>
          <w:szCs w:val="28"/>
        </w:rPr>
        <w:t xml:space="preserve">Now, </w:t>
      </w:r>
      <w:r w:rsidRPr="00762EEA">
        <w:rPr>
          <w:b/>
          <w:szCs w:val="28"/>
        </w:rPr>
        <w:t>listen</w:t>
      </w:r>
      <w:r w:rsidRPr="00762EEA">
        <w:rPr>
          <w:szCs w:val="28"/>
        </w:rPr>
        <w:t xml:space="preserve"> carefully as your teacher gives an example of how to write about the first piece of evidence. Where are these sentences coming from? </w:t>
      </w:r>
      <w:r w:rsidRPr="00762EEA">
        <w:rPr>
          <w:b/>
          <w:szCs w:val="28"/>
        </w:rPr>
        <w:t>Copy</w:t>
      </w:r>
      <w:r w:rsidRPr="00762EEA">
        <w:rPr>
          <w:szCs w:val="28"/>
        </w:rPr>
        <w:t xml:space="preserve"> your teacher's example on your Writing Draft Sheet. </w:t>
      </w:r>
    </w:p>
    <w:p w14:paraId="0BC55EDA" w14:textId="77777777" w:rsidR="007C085B" w:rsidRDefault="007C085B" w:rsidP="007C085B">
      <w:pPr>
        <w:pStyle w:val="ListParagraph"/>
        <w:spacing w:line="276" w:lineRule="auto"/>
        <w:ind w:left="360"/>
        <w:rPr>
          <w:szCs w:val="28"/>
        </w:rPr>
      </w:pPr>
    </w:p>
    <w:p w14:paraId="2DD493E2" w14:textId="77777777" w:rsidR="007C085B" w:rsidRDefault="007C085B" w:rsidP="007C085B">
      <w:pPr>
        <w:pStyle w:val="ListParagraph"/>
        <w:numPr>
          <w:ilvl w:val="0"/>
          <w:numId w:val="14"/>
        </w:numPr>
        <w:spacing w:line="276" w:lineRule="auto"/>
        <w:rPr>
          <w:szCs w:val="28"/>
        </w:rPr>
      </w:pPr>
      <w:r w:rsidRPr="00762EEA">
        <w:rPr>
          <w:szCs w:val="28"/>
        </w:rPr>
        <w:t xml:space="preserve">Now comes the fun part! Talk the piece! Use your own Evidence Chart. </w:t>
      </w:r>
      <w:r w:rsidRPr="00762EEA">
        <w:rPr>
          <w:b/>
          <w:szCs w:val="28"/>
        </w:rPr>
        <w:t>Point</w:t>
      </w:r>
      <w:r w:rsidRPr="00762EEA">
        <w:rPr>
          <w:szCs w:val="28"/>
        </w:rPr>
        <w:t xml:space="preserve"> to each row of the chart and </w:t>
      </w:r>
      <w:r w:rsidRPr="00762EEA">
        <w:rPr>
          <w:b/>
          <w:szCs w:val="28"/>
        </w:rPr>
        <w:t xml:space="preserve">tell </w:t>
      </w:r>
      <w:r w:rsidRPr="00762EEA">
        <w:rPr>
          <w:szCs w:val="28"/>
        </w:rPr>
        <w:t>a partner what you will write. Then listen as your partner explains what he/she will write.</w:t>
      </w:r>
    </w:p>
    <w:p w14:paraId="4F3A11E7" w14:textId="77777777" w:rsidR="007C085B" w:rsidRDefault="007C085B" w:rsidP="007C085B">
      <w:pPr>
        <w:pStyle w:val="ListParagraph"/>
        <w:spacing w:line="276" w:lineRule="auto"/>
        <w:ind w:left="360"/>
        <w:rPr>
          <w:szCs w:val="28"/>
        </w:rPr>
      </w:pPr>
    </w:p>
    <w:p w14:paraId="01CDABBB" w14:textId="77777777" w:rsidR="007C085B" w:rsidRDefault="007C085B" w:rsidP="007C085B">
      <w:pPr>
        <w:pStyle w:val="ListParagraph"/>
        <w:numPr>
          <w:ilvl w:val="0"/>
          <w:numId w:val="14"/>
        </w:numPr>
        <w:spacing w:line="276" w:lineRule="auto"/>
        <w:rPr>
          <w:szCs w:val="28"/>
        </w:rPr>
      </w:pPr>
      <w:r w:rsidRPr="00762EEA">
        <w:rPr>
          <w:szCs w:val="28"/>
        </w:rPr>
        <w:t xml:space="preserve">Add to your piece by writing about two more pieces of evidence. </w:t>
      </w:r>
    </w:p>
    <w:p w14:paraId="4A41CC1F" w14:textId="77777777" w:rsidR="007C085B" w:rsidRDefault="007C085B" w:rsidP="007C085B">
      <w:pPr>
        <w:pStyle w:val="ListParagraph"/>
        <w:spacing w:line="276" w:lineRule="auto"/>
        <w:ind w:left="360"/>
        <w:rPr>
          <w:szCs w:val="28"/>
        </w:rPr>
      </w:pPr>
    </w:p>
    <w:p w14:paraId="59409B07" w14:textId="77777777" w:rsidR="007C085B" w:rsidRDefault="007C085B" w:rsidP="007C085B">
      <w:pPr>
        <w:pStyle w:val="ListParagraph"/>
        <w:numPr>
          <w:ilvl w:val="0"/>
          <w:numId w:val="14"/>
        </w:numPr>
        <w:spacing w:line="276" w:lineRule="auto"/>
        <w:rPr>
          <w:szCs w:val="28"/>
        </w:rPr>
      </w:pPr>
      <w:r w:rsidRPr="00762EEA">
        <w:rPr>
          <w:szCs w:val="28"/>
        </w:rPr>
        <w:t xml:space="preserve">A Concluding Statement restates the focus of the piece. Look at your Focus Statement. How could you </w:t>
      </w:r>
      <w:r w:rsidRPr="00762EEA">
        <w:rPr>
          <w:b/>
          <w:szCs w:val="28"/>
        </w:rPr>
        <w:t xml:space="preserve">restate </w:t>
      </w:r>
      <w:r w:rsidRPr="00762EEA">
        <w:rPr>
          <w:szCs w:val="28"/>
        </w:rPr>
        <w:t xml:space="preserve">it? Use the same idea, but different words. </w:t>
      </w:r>
      <w:r w:rsidRPr="00762EEA">
        <w:rPr>
          <w:b/>
          <w:szCs w:val="28"/>
        </w:rPr>
        <w:t>Write</w:t>
      </w:r>
      <w:r w:rsidRPr="00762EEA">
        <w:rPr>
          <w:szCs w:val="28"/>
        </w:rPr>
        <w:t xml:space="preserve"> your Concluding Statement at the end of your piece. </w:t>
      </w:r>
    </w:p>
    <w:p w14:paraId="1E883D40" w14:textId="77777777" w:rsidR="007C085B" w:rsidRDefault="007C085B" w:rsidP="007C085B">
      <w:pPr>
        <w:pStyle w:val="ListParagraph"/>
        <w:spacing w:line="276" w:lineRule="auto"/>
        <w:ind w:left="360"/>
        <w:rPr>
          <w:szCs w:val="28"/>
        </w:rPr>
      </w:pPr>
    </w:p>
    <w:p w14:paraId="6BA294B1" w14:textId="77777777" w:rsidR="007C085B" w:rsidRPr="00762EEA" w:rsidRDefault="007C085B" w:rsidP="007C085B">
      <w:pPr>
        <w:pStyle w:val="ListParagraph"/>
        <w:numPr>
          <w:ilvl w:val="0"/>
          <w:numId w:val="14"/>
        </w:numPr>
        <w:spacing w:line="276" w:lineRule="auto"/>
        <w:rPr>
          <w:szCs w:val="28"/>
        </w:rPr>
      </w:pPr>
      <w:r w:rsidRPr="00762EEA">
        <w:rPr>
          <w:szCs w:val="28"/>
        </w:rPr>
        <w:t xml:space="preserve">With a pencil in your hand, </w:t>
      </w:r>
      <w:r w:rsidRPr="00762EEA">
        <w:rPr>
          <w:b/>
          <w:szCs w:val="28"/>
        </w:rPr>
        <w:t xml:space="preserve">read </w:t>
      </w:r>
      <w:r w:rsidRPr="00762EEA">
        <w:rPr>
          <w:szCs w:val="28"/>
        </w:rPr>
        <w:t xml:space="preserve">your whole piece aloud to a partner. </w:t>
      </w:r>
      <w:r w:rsidRPr="00762EEA">
        <w:rPr>
          <w:b/>
          <w:szCs w:val="28"/>
        </w:rPr>
        <w:t>Revise and edit</w:t>
      </w:r>
      <w:r w:rsidRPr="00762EEA">
        <w:rPr>
          <w:szCs w:val="28"/>
        </w:rPr>
        <w:t xml:space="preserve"> as you read.</w:t>
      </w:r>
    </w:p>
    <w:p w14:paraId="572F3F56" w14:textId="77777777" w:rsidR="007419FA" w:rsidRPr="004372ED" w:rsidRDefault="007419FA" w:rsidP="007419FA">
      <w:pPr>
        <w:spacing w:line="276" w:lineRule="auto"/>
        <w:rPr>
          <w:szCs w:val="24"/>
        </w:rPr>
      </w:pPr>
    </w:p>
    <w:p w14:paraId="4A9DBBF4" w14:textId="77777777" w:rsidR="00843C3A" w:rsidRDefault="00843C3A" w:rsidP="00056ABE">
      <w:pPr>
        <w:spacing w:line="276" w:lineRule="auto"/>
        <w:rPr>
          <w:rFonts w:ascii="Comic Sans MS" w:hAnsi="Comic Sans MS"/>
          <w:sz w:val="28"/>
          <w:szCs w:val="28"/>
        </w:rPr>
      </w:pPr>
    </w:p>
    <w:p w14:paraId="20406732" w14:textId="77777777" w:rsidR="002F302C" w:rsidRDefault="002F302C" w:rsidP="00056ABE">
      <w:pPr>
        <w:spacing w:line="276" w:lineRule="auto"/>
        <w:rPr>
          <w:rFonts w:ascii="Comic Sans MS" w:hAnsi="Comic Sans MS"/>
          <w:sz w:val="28"/>
          <w:szCs w:val="28"/>
        </w:rPr>
      </w:pPr>
    </w:p>
    <w:p w14:paraId="61C39DB0" w14:textId="77777777" w:rsidR="002F302C" w:rsidRDefault="002F302C" w:rsidP="00056ABE">
      <w:pPr>
        <w:spacing w:line="276" w:lineRule="auto"/>
        <w:rPr>
          <w:rFonts w:ascii="Comic Sans MS" w:hAnsi="Comic Sans MS"/>
          <w:sz w:val="28"/>
          <w:szCs w:val="28"/>
        </w:rPr>
      </w:pPr>
    </w:p>
    <w:p w14:paraId="28854F71" w14:textId="54576A87" w:rsidR="00843C3A" w:rsidRDefault="00843C3A" w:rsidP="00056ABE">
      <w:pPr>
        <w:spacing w:line="276" w:lineRule="auto"/>
        <w:rPr>
          <w:rFonts w:ascii="Comic Sans MS" w:hAnsi="Comic Sans MS"/>
          <w:sz w:val="28"/>
          <w:szCs w:val="28"/>
        </w:rPr>
      </w:pPr>
    </w:p>
    <w:p w14:paraId="389EA4E5" w14:textId="3928B597" w:rsidR="00AA6EF3" w:rsidRDefault="00AA6EF3" w:rsidP="00056ABE">
      <w:pPr>
        <w:spacing w:line="276" w:lineRule="auto"/>
        <w:rPr>
          <w:rFonts w:ascii="Comic Sans MS" w:hAnsi="Comic Sans MS"/>
          <w:sz w:val="28"/>
          <w:szCs w:val="28"/>
        </w:rPr>
      </w:pPr>
    </w:p>
    <w:p w14:paraId="69CB37DF" w14:textId="342B53EF" w:rsidR="00AA6EF3" w:rsidRDefault="00AA6EF3" w:rsidP="00056ABE">
      <w:pPr>
        <w:spacing w:line="276" w:lineRule="auto"/>
        <w:rPr>
          <w:rFonts w:ascii="Comic Sans MS" w:hAnsi="Comic Sans MS"/>
          <w:sz w:val="28"/>
          <w:szCs w:val="28"/>
        </w:rPr>
      </w:pPr>
    </w:p>
    <w:p w14:paraId="7D3FBD34" w14:textId="114A7BBD" w:rsidR="00AA6EF3" w:rsidRDefault="00AA6EF3" w:rsidP="00056ABE">
      <w:pPr>
        <w:spacing w:line="276" w:lineRule="auto"/>
        <w:rPr>
          <w:rFonts w:ascii="Comic Sans MS" w:hAnsi="Comic Sans MS"/>
          <w:sz w:val="28"/>
          <w:szCs w:val="28"/>
        </w:rPr>
      </w:pPr>
    </w:p>
    <w:p w14:paraId="7179C146" w14:textId="66F87C6F" w:rsidR="00AA6EF3" w:rsidRDefault="00AA6EF3" w:rsidP="00056ABE">
      <w:pPr>
        <w:spacing w:line="276" w:lineRule="auto"/>
        <w:rPr>
          <w:rFonts w:ascii="Comic Sans MS" w:hAnsi="Comic Sans MS"/>
          <w:sz w:val="28"/>
          <w:szCs w:val="28"/>
        </w:rPr>
      </w:pPr>
    </w:p>
    <w:p w14:paraId="65CA9EA4" w14:textId="2934DE22" w:rsidR="00AA6EF3" w:rsidRDefault="00AA6EF3" w:rsidP="00056ABE">
      <w:pPr>
        <w:spacing w:line="276" w:lineRule="auto"/>
        <w:rPr>
          <w:rFonts w:ascii="Comic Sans MS" w:hAnsi="Comic Sans MS"/>
          <w:sz w:val="28"/>
          <w:szCs w:val="28"/>
        </w:rPr>
      </w:pPr>
    </w:p>
    <w:p w14:paraId="6C3A8F0C" w14:textId="1D8EB141" w:rsidR="00AA6EF3" w:rsidRDefault="00AA6EF3" w:rsidP="00056ABE">
      <w:pPr>
        <w:spacing w:line="276" w:lineRule="auto"/>
        <w:rPr>
          <w:rFonts w:ascii="Comic Sans MS" w:hAnsi="Comic Sans MS"/>
          <w:sz w:val="28"/>
          <w:szCs w:val="28"/>
        </w:rPr>
      </w:pPr>
    </w:p>
    <w:p w14:paraId="0632C1B0" w14:textId="77777777" w:rsidR="00AA6EF3" w:rsidRDefault="00AA6EF3" w:rsidP="00056ABE">
      <w:pPr>
        <w:spacing w:line="276" w:lineRule="auto"/>
        <w:rPr>
          <w:rFonts w:ascii="Comic Sans MS" w:hAnsi="Comic Sans MS"/>
          <w:sz w:val="28"/>
          <w:szCs w:val="28"/>
        </w:rPr>
      </w:pPr>
    </w:p>
    <w:p w14:paraId="1D45681C" w14:textId="77777777" w:rsidR="0080033D" w:rsidRDefault="0080033D" w:rsidP="00056ABE">
      <w:pPr>
        <w:spacing w:line="276" w:lineRule="auto"/>
        <w:rPr>
          <w:szCs w:val="24"/>
        </w:rPr>
      </w:pPr>
    </w:p>
    <w:p w14:paraId="0AB7CDA5" w14:textId="77777777" w:rsidR="0080033D" w:rsidRDefault="0080033D" w:rsidP="00056ABE">
      <w:pPr>
        <w:spacing w:line="276" w:lineRule="auto"/>
        <w:rPr>
          <w:szCs w:val="24"/>
        </w:rPr>
      </w:pPr>
    </w:p>
    <w:p w14:paraId="4858F3C1" w14:textId="77777777" w:rsidR="00B428A7" w:rsidRPr="00843C3A" w:rsidRDefault="007419FA" w:rsidP="00056ABE">
      <w:pPr>
        <w:spacing w:line="276" w:lineRule="auto"/>
        <w:rPr>
          <w:szCs w:val="24"/>
        </w:rPr>
      </w:pPr>
      <w:r w:rsidRPr="00843C3A">
        <w:rPr>
          <w:szCs w:val="24"/>
        </w:rPr>
        <w:lastRenderedPageBreak/>
        <w:t>Name</w:t>
      </w:r>
      <w:r w:rsidR="00056ABE" w:rsidRPr="00843C3A">
        <w:rPr>
          <w:szCs w:val="24"/>
        </w:rPr>
        <w:t>:</w:t>
      </w:r>
      <w:r w:rsidRPr="00843C3A">
        <w:rPr>
          <w:szCs w:val="24"/>
        </w:rPr>
        <w:t xml:space="preserve"> </w:t>
      </w:r>
      <w:r w:rsidR="00056ABE" w:rsidRPr="00843C3A">
        <w:rPr>
          <w:szCs w:val="24"/>
        </w:rPr>
        <w:tab/>
      </w:r>
      <w:r w:rsidR="00056ABE" w:rsidRPr="00843C3A">
        <w:rPr>
          <w:szCs w:val="24"/>
        </w:rPr>
        <w:tab/>
      </w:r>
      <w:r w:rsidR="00056ABE" w:rsidRPr="00843C3A">
        <w:rPr>
          <w:szCs w:val="24"/>
        </w:rPr>
        <w:tab/>
      </w:r>
      <w:r w:rsidR="00056ABE" w:rsidRPr="00843C3A">
        <w:rPr>
          <w:szCs w:val="24"/>
        </w:rPr>
        <w:tab/>
      </w:r>
      <w:r w:rsidR="00056ABE" w:rsidRPr="00843C3A">
        <w:rPr>
          <w:szCs w:val="24"/>
        </w:rPr>
        <w:tab/>
      </w:r>
      <w:r w:rsidR="00056ABE" w:rsidRPr="00843C3A">
        <w:rPr>
          <w:szCs w:val="24"/>
        </w:rPr>
        <w:tab/>
      </w:r>
      <w:r w:rsidR="00056ABE" w:rsidRPr="00843C3A">
        <w:rPr>
          <w:szCs w:val="24"/>
        </w:rPr>
        <w:tab/>
      </w:r>
      <w:r w:rsidR="00056ABE" w:rsidRPr="00843C3A">
        <w:rPr>
          <w:szCs w:val="24"/>
        </w:rPr>
        <w:tab/>
      </w:r>
      <w:r w:rsidR="00056ABE" w:rsidRPr="00843C3A">
        <w:rPr>
          <w:szCs w:val="24"/>
        </w:rPr>
        <w:tab/>
        <w:t>Date</w:t>
      </w:r>
      <w:r w:rsidRPr="00843C3A">
        <w:rPr>
          <w:szCs w:val="24"/>
        </w:rPr>
        <w:t xml:space="preserve">:                                                                                                                   </w:t>
      </w:r>
    </w:p>
    <w:p w14:paraId="178C1187" w14:textId="77777777" w:rsidR="00196573" w:rsidRPr="00843C3A" w:rsidRDefault="007419FA" w:rsidP="00B428A7">
      <w:pPr>
        <w:spacing w:line="276" w:lineRule="auto"/>
        <w:rPr>
          <w:b/>
          <w:i/>
          <w:szCs w:val="24"/>
        </w:rPr>
      </w:pPr>
      <w:r w:rsidRPr="00843C3A">
        <w:rPr>
          <w:szCs w:val="24"/>
        </w:rPr>
        <w:t>Title of story:</w:t>
      </w:r>
      <w:r w:rsidR="00126738" w:rsidRPr="00843C3A">
        <w:rPr>
          <w:szCs w:val="24"/>
        </w:rPr>
        <w:t xml:space="preserve"> </w:t>
      </w:r>
      <w:r w:rsidR="009F40AC" w:rsidRPr="00843C3A">
        <w:rPr>
          <w:szCs w:val="24"/>
        </w:rPr>
        <w:t>“</w:t>
      </w:r>
      <w:r w:rsidR="009F40AC" w:rsidRPr="00D929A9">
        <w:rPr>
          <w:b/>
          <w:szCs w:val="24"/>
        </w:rPr>
        <w:t>Picasso</w:t>
      </w:r>
      <w:r w:rsidR="009F40AC" w:rsidRPr="00843C3A">
        <w:rPr>
          <w:b/>
          <w:i/>
          <w:szCs w:val="24"/>
        </w:rPr>
        <w:t>”</w:t>
      </w:r>
    </w:p>
    <w:p w14:paraId="7389166C" w14:textId="77777777" w:rsidR="00DC28AF" w:rsidRPr="00843C3A" w:rsidRDefault="00DC28AF" w:rsidP="00DC28AF">
      <w:pPr>
        <w:spacing w:line="276" w:lineRule="auto"/>
        <w:rPr>
          <w:szCs w:val="24"/>
        </w:rPr>
      </w:pPr>
    </w:p>
    <w:p w14:paraId="6D2E17C8" w14:textId="77777777" w:rsidR="00ED7CE6" w:rsidRPr="00843C3A" w:rsidRDefault="007419FA" w:rsidP="007419FA">
      <w:pPr>
        <w:spacing w:line="276" w:lineRule="auto"/>
        <w:jc w:val="center"/>
        <w:rPr>
          <w:i/>
          <w:szCs w:val="24"/>
        </w:rPr>
      </w:pPr>
      <w:r w:rsidRPr="00843C3A">
        <w:rPr>
          <w:i/>
          <w:szCs w:val="24"/>
        </w:rPr>
        <w:t>Writing Draft</w:t>
      </w:r>
    </w:p>
    <w:p w14:paraId="1C5338E3" w14:textId="77777777" w:rsidR="00196573" w:rsidRPr="00843C3A" w:rsidRDefault="009F40AC" w:rsidP="009F40AC">
      <w:pPr>
        <w:spacing w:line="276" w:lineRule="auto"/>
        <w:jc w:val="center"/>
        <w:rPr>
          <w:b/>
          <w:color w:val="0070C0"/>
          <w:szCs w:val="24"/>
        </w:rPr>
      </w:pPr>
      <w:r w:rsidRPr="00843C3A">
        <w:rPr>
          <w:b/>
          <w:szCs w:val="24"/>
        </w:rPr>
        <w:t>How did Picasso use his imagination to create paintings that were new and different?</w:t>
      </w:r>
    </w:p>
    <w:p w14:paraId="3FBA1F3A" w14:textId="77777777" w:rsidR="00706448" w:rsidRPr="001366C1" w:rsidRDefault="00706448" w:rsidP="009F40AC">
      <w:pPr>
        <w:spacing w:line="276" w:lineRule="auto"/>
        <w:jc w:val="center"/>
        <w:rPr>
          <w:rFonts w:ascii="Comic Sans MS" w:hAnsi="Comic Sans MS"/>
          <w:i/>
          <w:sz w:val="28"/>
          <w:szCs w:val="28"/>
        </w:rPr>
      </w:pPr>
    </w:p>
    <w:p w14:paraId="624CC7D7"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369B5FCB"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01B6BCAD"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5A70E8BA"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389D0409" w14:textId="77777777" w:rsidR="00C8788F" w:rsidRPr="001366C1" w:rsidRDefault="007419FA" w:rsidP="00C8788F">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w:t>
      </w:r>
    </w:p>
    <w:p w14:paraId="7AB09D4A" w14:textId="77777777" w:rsidR="001366C1" w:rsidRPr="001366C1" w:rsidRDefault="001366C1" w:rsidP="001366C1">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w:t>
      </w:r>
      <w:r w:rsidR="009C74E5">
        <w:rPr>
          <w:rFonts w:ascii="Comic Sans MS" w:hAnsi="Comic Sans MS"/>
          <w:i/>
          <w:sz w:val="28"/>
          <w:szCs w:val="28"/>
        </w:rPr>
        <w:t>__________________________________________________________________________________________________________________</w:t>
      </w:r>
    </w:p>
    <w:p w14:paraId="648F1FC9" w14:textId="77777777" w:rsidR="00F77622" w:rsidRDefault="001366C1" w:rsidP="00843C3A">
      <w:pPr>
        <w:spacing w:line="276" w:lineRule="auto"/>
        <w:rPr>
          <w:rFonts w:ascii="Comic Sans MS" w:hAnsi="Comic Sans MS"/>
          <w:b/>
          <w:i/>
          <w:szCs w:val="24"/>
        </w:rPr>
      </w:pPr>
      <w:r>
        <w:rPr>
          <w:b/>
          <w:i/>
          <w:noProof/>
          <w:sz w:val="28"/>
          <w:szCs w:val="28"/>
        </w:rPr>
        <w:br w:type="page"/>
      </w:r>
    </w:p>
    <w:p w14:paraId="61C33E41" w14:textId="77777777" w:rsidR="009F3368" w:rsidRPr="007C085B" w:rsidRDefault="009F3368" w:rsidP="007C085B">
      <w:pPr>
        <w:spacing w:line="276" w:lineRule="auto"/>
        <w:jc w:val="center"/>
        <w:rPr>
          <w:rFonts w:ascii="Comic Sans MS" w:hAnsi="Comic Sans MS"/>
          <w:szCs w:val="24"/>
        </w:rPr>
      </w:pPr>
    </w:p>
    <w:p w14:paraId="1A383475" w14:textId="77777777" w:rsidR="007C085B" w:rsidRPr="004372ED" w:rsidRDefault="007C085B" w:rsidP="007C085B">
      <w:pPr>
        <w:spacing w:line="276" w:lineRule="auto"/>
        <w:jc w:val="center"/>
        <w:rPr>
          <w:b/>
          <w:i/>
          <w:noProof/>
          <w:sz w:val="28"/>
          <w:szCs w:val="28"/>
        </w:rPr>
      </w:pPr>
      <w:r w:rsidRPr="004372ED">
        <w:rPr>
          <w:b/>
          <w:i/>
          <w:noProof/>
          <w:sz w:val="28"/>
          <w:szCs w:val="28"/>
        </w:rPr>
        <w:t>Teacher Pages</w:t>
      </w:r>
    </w:p>
    <w:p w14:paraId="7941351B" w14:textId="77777777" w:rsidR="007C085B" w:rsidRPr="004372ED" w:rsidRDefault="007C085B" w:rsidP="007C085B">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559F4D62" w14:textId="77777777" w:rsidR="00C8788F" w:rsidRPr="004372ED" w:rsidRDefault="00C8788F" w:rsidP="00924194">
      <w:pPr>
        <w:spacing w:line="276" w:lineRule="auto"/>
        <w:jc w:val="center"/>
        <w:rPr>
          <w:i/>
          <w:szCs w:val="24"/>
        </w:rPr>
      </w:pPr>
    </w:p>
    <w:p w14:paraId="5B689D1D" w14:textId="77777777" w:rsidR="00C8788F" w:rsidRPr="004372ED" w:rsidRDefault="00C8788F" w:rsidP="00C8788F">
      <w:pPr>
        <w:spacing w:line="276" w:lineRule="auto"/>
        <w:rPr>
          <w:b/>
          <w:i/>
          <w:sz w:val="16"/>
          <w:szCs w:val="16"/>
        </w:rPr>
      </w:pPr>
    </w:p>
    <w:p w14:paraId="57604CAE" w14:textId="77777777" w:rsidR="00056ABE" w:rsidRPr="00FA6574" w:rsidRDefault="006D374D" w:rsidP="00A05364">
      <w:pPr>
        <w:spacing w:line="276" w:lineRule="auto"/>
        <w:rPr>
          <w:b/>
          <w:i/>
          <w:color w:val="0070C0"/>
          <w:szCs w:val="24"/>
        </w:rPr>
      </w:pPr>
      <w:r w:rsidRPr="00AC2943">
        <w:rPr>
          <w:b/>
          <w:szCs w:val="24"/>
        </w:rPr>
        <w:t>FOCUSING QUESTION</w:t>
      </w:r>
      <w:r w:rsidRPr="00FA6574">
        <w:rPr>
          <w:b/>
          <w:i/>
          <w:szCs w:val="24"/>
        </w:rPr>
        <w:t>:</w:t>
      </w:r>
      <w:r w:rsidRPr="00FA6574">
        <w:rPr>
          <w:i/>
          <w:szCs w:val="24"/>
        </w:rPr>
        <w:t xml:space="preserve"> </w:t>
      </w:r>
      <w:r w:rsidR="00056ABE" w:rsidRPr="00FA6574">
        <w:rPr>
          <w:i/>
          <w:szCs w:val="24"/>
        </w:rPr>
        <w:t xml:space="preserve">How did Picasso use his imagination to create paintings that were new and different?   </w:t>
      </w:r>
    </w:p>
    <w:p w14:paraId="246AA5AD" w14:textId="77777777" w:rsidR="00DC28AF" w:rsidRPr="00FA6574" w:rsidRDefault="00DC28AF" w:rsidP="00DC28AF">
      <w:pPr>
        <w:spacing w:line="276" w:lineRule="auto"/>
        <w:rPr>
          <w:b/>
          <w:i/>
          <w:szCs w:val="24"/>
        </w:rPr>
      </w:pPr>
    </w:p>
    <w:p w14:paraId="2A6297FE" w14:textId="77777777" w:rsidR="00A05364" w:rsidRPr="00FA6574" w:rsidRDefault="006D374D" w:rsidP="00A05364">
      <w:pPr>
        <w:spacing w:line="276" w:lineRule="auto"/>
        <w:rPr>
          <w:b/>
          <w:i/>
          <w:szCs w:val="24"/>
        </w:rPr>
      </w:pPr>
      <w:r w:rsidRPr="00FA6574">
        <w:rPr>
          <w:b/>
          <w:szCs w:val="24"/>
        </w:rPr>
        <w:t>POSSIBLE FOCUS STATEMENT</w:t>
      </w:r>
      <w:r w:rsidRPr="00FA6574">
        <w:rPr>
          <w:b/>
          <w:i/>
          <w:szCs w:val="24"/>
        </w:rPr>
        <w:t>:</w:t>
      </w:r>
      <w:r w:rsidR="00C8788F" w:rsidRPr="00FA6574">
        <w:rPr>
          <w:b/>
          <w:i/>
          <w:szCs w:val="24"/>
        </w:rPr>
        <w:t xml:space="preserve"> </w:t>
      </w:r>
      <w:r w:rsidR="00A05364" w:rsidRPr="00FA6574">
        <w:rPr>
          <w:i/>
          <w:szCs w:val="24"/>
        </w:rPr>
        <w:t>Picasso used his imagination to create paintings that were new and different.</w:t>
      </w:r>
    </w:p>
    <w:p w14:paraId="236DC351" w14:textId="77777777" w:rsidR="00F12749" w:rsidRPr="00767C4B" w:rsidRDefault="00F12749" w:rsidP="006D374D">
      <w:pPr>
        <w:ind w:left="360"/>
        <w:rPr>
          <w:rFonts w:ascii="Comic Sans MS" w:hAnsi="Comic Sans MS"/>
          <w:i/>
          <w:color w:val="FF0000"/>
          <w:szCs w:val="24"/>
        </w:rPr>
      </w:pPr>
    </w:p>
    <w:tbl>
      <w:tblPr>
        <w:tblStyle w:val="TableGrid"/>
        <w:tblW w:w="0" w:type="auto"/>
        <w:tblLook w:val="04A0" w:firstRow="1" w:lastRow="0" w:firstColumn="1" w:lastColumn="0" w:noHBand="0" w:noVBand="1"/>
      </w:tblPr>
      <w:tblGrid>
        <w:gridCol w:w="4518"/>
        <w:gridCol w:w="4178"/>
        <w:gridCol w:w="986"/>
      </w:tblGrid>
      <w:tr w:rsidR="00F12749" w:rsidRPr="004372ED" w14:paraId="4BD1D45F" w14:textId="77777777">
        <w:tc>
          <w:tcPr>
            <w:tcW w:w="4518" w:type="dxa"/>
          </w:tcPr>
          <w:p w14:paraId="44EABE50" w14:textId="77777777" w:rsidR="00F12749" w:rsidRPr="00DE4891" w:rsidRDefault="00F12749" w:rsidP="00FA6574">
            <w:pPr>
              <w:spacing w:line="276" w:lineRule="auto"/>
              <w:jc w:val="center"/>
              <w:rPr>
                <w:b/>
                <w:i/>
                <w:sz w:val="28"/>
                <w:szCs w:val="28"/>
              </w:rPr>
            </w:pPr>
            <w:r w:rsidRPr="00DE4891">
              <w:rPr>
                <w:b/>
                <w:i/>
                <w:sz w:val="28"/>
                <w:szCs w:val="28"/>
              </w:rPr>
              <w:t>Evidence</w:t>
            </w:r>
          </w:p>
          <w:p w14:paraId="7C93CC44" w14:textId="77777777" w:rsidR="00F12749" w:rsidRPr="00DE4891" w:rsidRDefault="00A05364" w:rsidP="00FA6574">
            <w:pPr>
              <w:spacing w:line="276" w:lineRule="auto"/>
              <w:jc w:val="center"/>
              <w:rPr>
                <w:b/>
                <w:szCs w:val="24"/>
              </w:rPr>
            </w:pPr>
            <w:r w:rsidRPr="00DE4891">
              <w:rPr>
                <w:b/>
                <w:szCs w:val="24"/>
              </w:rPr>
              <w:t>A style or type of painting Picasso did that was different</w:t>
            </w:r>
          </w:p>
        </w:tc>
        <w:tc>
          <w:tcPr>
            <w:tcW w:w="4178" w:type="dxa"/>
          </w:tcPr>
          <w:p w14:paraId="4D10384D" w14:textId="77777777" w:rsidR="00F12749" w:rsidRPr="00DE4891" w:rsidRDefault="00F12749" w:rsidP="00F12749">
            <w:pPr>
              <w:spacing w:line="276" w:lineRule="auto"/>
              <w:jc w:val="center"/>
              <w:rPr>
                <w:b/>
                <w:i/>
                <w:sz w:val="28"/>
                <w:szCs w:val="28"/>
              </w:rPr>
            </w:pPr>
            <w:r w:rsidRPr="00DE4891">
              <w:rPr>
                <w:b/>
                <w:i/>
                <w:sz w:val="28"/>
                <w:szCs w:val="28"/>
              </w:rPr>
              <w:t xml:space="preserve">Elaboration </w:t>
            </w:r>
          </w:p>
          <w:p w14:paraId="024CB586" w14:textId="77777777" w:rsidR="00F12749" w:rsidRPr="00DE4891" w:rsidRDefault="00B251E2" w:rsidP="00F12749">
            <w:pPr>
              <w:spacing w:line="276" w:lineRule="auto"/>
              <w:jc w:val="center"/>
              <w:rPr>
                <w:b/>
                <w:szCs w:val="24"/>
              </w:rPr>
            </w:pPr>
            <w:r w:rsidRPr="00DE4891">
              <w:rPr>
                <w:b/>
                <w:szCs w:val="24"/>
              </w:rPr>
              <w:t>How</w:t>
            </w:r>
            <w:r w:rsidR="00A05364" w:rsidRPr="00DE4891">
              <w:rPr>
                <w:b/>
                <w:szCs w:val="24"/>
              </w:rPr>
              <w:t xml:space="preserve"> this style of painting show</w:t>
            </w:r>
            <w:r w:rsidRPr="00DE4891">
              <w:rPr>
                <w:b/>
                <w:szCs w:val="24"/>
              </w:rPr>
              <w:t>s</w:t>
            </w:r>
            <w:r w:rsidR="00A05364" w:rsidRPr="00DE4891">
              <w:rPr>
                <w:b/>
                <w:szCs w:val="24"/>
              </w:rPr>
              <w:t xml:space="preserve"> Picasso’s imagination</w:t>
            </w:r>
          </w:p>
        </w:tc>
        <w:tc>
          <w:tcPr>
            <w:tcW w:w="986" w:type="dxa"/>
          </w:tcPr>
          <w:p w14:paraId="53DC7719" w14:textId="77777777" w:rsidR="00F12749" w:rsidRPr="004372ED" w:rsidRDefault="00F12749" w:rsidP="00FA6574">
            <w:pPr>
              <w:spacing w:line="276" w:lineRule="auto"/>
              <w:rPr>
                <w:i/>
                <w:sz w:val="20"/>
              </w:rPr>
            </w:pPr>
            <w:r w:rsidRPr="004372ED">
              <w:rPr>
                <w:i/>
                <w:szCs w:val="24"/>
              </w:rPr>
              <w:t>Page</w:t>
            </w:r>
          </w:p>
        </w:tc>
      </w:tr>
      <w:tr w:rsidR="009F3368" w:rsidRPr="004372ED" w14:paraId="41EE4E36" w14:textId="77777777">
        <w:tc>
          <w:tcPr>
            <w:tcW w:w="4518" w:type="dxa"/>
          </w:tcPr>
          <w:p w14:paraId="4BCD2CA2" w14:textId="77777777" w:rsidR="002E201D" w:rsidRPr="002E201D" w:rsidRDefault="00074C30" w:rsidP="00FA6574">
            <w:pPr>
              <w:rPr>
                <w:rFonts w:ascii="Apple Chancery" w:hAnsi="Apple Chancery" w:cs="Apple Chancery"/>
                <w:szCs w:val="24"/>
              </w:rPr>
            </w:pPr>
            <w:r w:rsidRPr="00843C3A">
              <w:rPr>
                <w:rFonts w:ascii="Apple Chancery" w:hAnsi="Apple Chancery" w:cs="Apple Chancery"/>
                <w:szCs w:val="24"/>
              </w:rPr>
              <w:t>Picasso painted all of his paintings blue during his Blue Period.</w:t>
            </w:r>
          </w:p>
        </w:tc>
        <w:tc>
          <w:tcPr>
            <w:tcW w:w="4178" w:type="dxa"/>
          </w:tcPr>
          <w:p w14:paraId="193620D0" w14:textId="77777777" w:rsidR="009F3368" w:rsidRPr="00D07C76" w:rsidRDefault="002E201D" w:rsidP="002E201D">
            <w:pPr>
              <w:rPr>
                <w:rFonts w:ascii="Bradley Hand ITC" w:hAnsi="Bradley Hand ITC"/>
                <w:szCs w:val="24"/>
              </w:rPr>
            </w:pPr>
            <w:proofErr w:type="gramStart"/>
            <w:r>
              <w:rPr>
                <w:rFonts w:ascii="Apple Chancery" w:hAnsi="Apple Chancery" w:cs="Apple Chancery"/>
                <w:szCs w:val="24"/>
              </w:rPr>
              <w:t>thought  blue</w:t>
            </w:r>
            <w:proofErr w:type="gramEnd"/>
            <w:r>
              <w:rPr>
                <w:rFonts w:ascii="Apple Chancery" w:hAnsi="Apple Chancery" w:cs="Apple Chancery"/>
                <w:szCs w:val="24"/>
              </w:rPr>
              <w:t xml:space="preserve"> was sad,  painted </w:t>
            </w:r>
            <w:r w:rsidRPr="00843C3A">
              <w:rPr>
                <w:rFonts w:ascii="Apple Chancery" w:hAnsi="Apple Chancery" w:cs="Apple Chancery"/>
                <w:szCs w:val="24"/>
              </w:rPr>
              <w:t xml:space="preserve"> </w:t>
            </w:r>
            <w:r>
              <w:rPr>
                <w:rFonts w:ascii="Apple Chancery" w:hAnsi="Apple Chancery" w:cs="Apple Chancery"/>
                <w:szCs w:val="24"/>
              </w:rPr>
              <w:t>with blue,</w:t>
            </w:r>
            <w:r w:rsidRPr="00843C3A">
              <w:rPr>
                <w:rFonts w:ascii="Apple Chancery" w:hAnsi="Apple Chancery" w:cs="Apple Chancery"/>
                <w:szCs w:val="24"/>
              </w:rPr>
              <w:t xml:space="preserve"> made the people look sad</w:t>
            </w:r>
          </w:p>
        </w:tc>
        <w:tc>
          <w:tcPr>
            <w:tcW w:w="986" w:type="dxa"/>
          </w:tcPr>
          <w:p w14:paraId="4C959CDC" w14:textId="77777777" w:rsidR="009F3368" w:rsidRPr="00D07C76" w:rsidRDefault="009F3368" w:rsidP="00FA6574">
            <w:pPr>
              <w:rPr>
                <w:rFonts w:ascii="Bradley Hand ITC" w:hAnsi="Bradley Hand ITC"/>
                <w:szCs w:val="24"/>
              </w:rPr>
            </w:pPr>
          </w:p>
          <w:p w14:paraId="22AF80D6" w14:textId="77777777" w:rsidR="009F3368" w:rsidRPr="002E201D" w:rsidRDefault="009F3368" w:rsidP="00FA6574">
            <w:pPr>
              <w:rPr>
                <w:szCs w:val="24"/>
              </w:rPr>
            </w:pPr>
            <w:r w:rsidRPr="002E201D">
              <w:rPr>
                <w:szCs w:val="24"/>
              </w:rPr>
              <w:t>242</w:t>
            </w:r>
          </w:p>
        </w:tc>
      </w:tr>
      <w:tr w:rsidR="009F3368" w:rsidRPr="004372ED" w14:paraId="040FD076" w14:textId="77777777">
        <w:tc>
          <w:tcPr>
            <w:tcW w:w="4518" w:type="dxa"/>
          </w:tcPr>
          <w:p w14:paraId="6E3B377E" w14:textId="77777777" w:rsidR="009F3368" w:rsidRDefault="002E201D" w:rsidP="00FA6574">
            <w:pPr>
              <w:rPr>
                <w:rFonts w:ascii="Apple Chancery" w:hAnsi="Apple Chancery" w:cs="Apple Chancery"/>
                <w:szCs w:val="24"/>
              </w:rPr>
            </w:pPr>
            <w:r>
              <w:rPr>
                <w:rFonts w:ascii="Apple Chancery" w:hAnsi="Apple Chancery" w:cs="Apple Chancery"/>
                <w:szCs w:val="24"/>
              </w:rPr>
              <w:t>painted circus people,</w:t>
            </w:r>
            <w:r w:rsidR="009F3368" w:rsidRPr="002E201D">
              <w:rPr>
                <w:rFonts w:ascii="Apple Chancery" w:hAnsi="Apple Chancery" w:cs="Apple Chancery"/>
                <w:szCs w:val="24"/>
              </w:rPr>
              <w:t xml:space="preserve"> used</w:t>
            </w:r>
            <w:r>
              <w:rPr>
                <w:rFonts w:ascii="Apple Chancery" w:hAnsi="Apple Chancery" w:cs="Apple Chancery"/>
                <w:szCs w:val="24"/>
              </w:rPr>
              <w:t xml:space="preserve"> rosy colors in his Rose Period</w:t>
            </w:r>
          </w:p>
          <w:p w14:paraId="70CCE0B8" w14:textId="77777777" w:rsidR="009F3368" w:rsidRPr="00D07C76" w:rsidRDefault="009F3368" w:rsidP="00FA6574">
            <w:pPr>
              <w:rPr>
                <w:rFonts w:ascii="Bradley Hand ITC" w:hAnsi="Bradley Hand ITC"/>
                <w:szCs w:val="24"/>
              </w:rPr>
            </w:pPr>
          </w:p>
        </w:tc>
        <w:tc>
          <w:tcPr>
            <w:tcW w:w="4178" w:type="dxa"/>
          </w:tcPr>
          <w:p w14:paraId="7ED5EE19" w14:textId="77777777" w:rsidR="009F3368" w:rsidRPr="007C085B" w:rsidRDefault="002E201D" w:rsidP="00FA6574">
            <w:pPr>
              <w:rPr>
                <w:rFonts w:ascii="Apple Chancery" w:hAnsi="Apple Chancery" w:cs="Apple Chancery"/>
                <w:szCs w:val="24"/>
              </w:rPr>
            </w:pPr>
            <w:r>
              <w:rPr>
                <w:rFonts w:ascii="Apple Chancery" w:hAnsi="Apple Chancery" w:cs="Apple Chancery"/>
                <w:szCs w:val="24"/>
              </w:rPr>
              <w:t xml:space="preserve"> happier,</w:t>
            </w:r>
            <w:r w:rsidR="009F3368" w:rsidRPr="002E201D">
              <w:rPr>
                <w:rFonts w:ascii="Apple Chancery" w:hAnsi="Apple Chancery" w:cs="Apple Chancery"/>
                <w:szCs w:val="24"/>
              </w:rPr>
              <w:t xml:space="preserve"> painted happy things with lighte</w:t>
            </w:r>
            <w:r>
              <w:rPr>
                <w:rFonts w:ascii="Apple Chancery" w:hAnsi="Apple Chancery" w:cs="Apple Chancery"/>
                <w:szCs w:val="24"/>
              </w:rPr>
              <w:t xml:space="preserve">r colors </w:t>
            </w:r>
            <w:proofErr w:type="gramStart"/>
            <w:r>
              <w:rPr>
                <w:rFonts w:ascii="Apple Chancery" w:hAnsi="Apple Chancery" w:cs="Apple Chancery"/>
                <w:szCs w:val="24"/>
              </w:rPr>
              <w:t xml:space="preserve">- </w:t>
            </w:r>
            <w:r w:rsidR="009F3368" w:rsidRPr="002E201D">
              <w:rPr>
                <w:rFonts w:ascii="Apple Chancery" w:hAnsi="Apple Chancery" w:cs="Apple Chancery"/>
                <w:szCs w:val="24"/>
              </w:rPr>
              <w:t xml:space="preserve"> di</w:t>
            </w:r>
            <w:r>
              <w:rPr>
                <w:rFonts w:ascii="Apple Chancery" w:hAnsi="Apple Chancery" w:cs="Apple Chancery"/>
                <w:szCs w:val="24"/>
              </w:rPr>
              <w:t>fferent</w:t>
            </w:r>
            <w:proofErr w:type="gramEnd"/>
            <w:r>
              <w:rPr>
                <w:rFonts w:ascii="Apple Chancery" w:hAnsi="Apple Chancery" w:cs="Apple Chancery"/>
                <w:szCs w:val="24"/>
              </w:rPr>
              <w:t xml:space="preserve"> from  Blue paintings</w:t>
            </w:r>
          </w:p>
        </w:tc>
        <w:tc>
          <w:tcPr>
            <w:tcW w:w="986" w:type="dxa"/>
          </w:tcPr>
          <w:p w14:paraId="701C2DA4" w14:textId="77777777" w:rsidR="009F3368" w:rsidRPr="002E201D" w:rsidRDefault="009F3368" w:rsidP="00FA6574">
            <w:r w:rsidRPr="002E201D">
              <w:t>243</w:t>
            </w:r>
          </w:p>
        </w:tc>
      </w:tr>
      <w:tr w:rsidR="009F3368" w:rsidRPr="004372ED" w14:paraId="07CC90D2" w14:textId="77777777">
        <w:tc>
          <w:tcPr>
            <w:tcW w:w="4518" w:type="dxa"/>
          </w:tcPr>
          <w:p w14:paraId="6DBCF749" w14:textId="77777777" w:rsidR="009F3368" w:rsidRPr="002E201D" w:rsidRDefault="002E201D" w:rsidP="00FA6574">
            <w:pPr>
              <w:rPr>
                <w:rFonts w:ascii="Apple Chancery" w:hAnsi="Apple Chancery" w:cs="Apple Chancery"/>
                <w:szCs w:val="24"/>
              </w:rPr>
            </w:pPr>
            <w:r>
              <w:rPr>
                <w:rFonts w:ascii="Apple Chancery" w:hAnsi="Apple Chancery" w:cs="Apple Chancery"/>
                <w:szCs w:val="24"/>
              </w:rPr>
              <w:t xml:space="preserve"> Cubism, Picasso </w:t>
            </w:r>
            <w:proofErr w:type="gramStart"/>
            <w:r>
              <w:rPr>
                <w:rFonts w:ascii="Apple Chancery" w:hAnsi="Apple Chancery" w:cs="Apple Chancery"/>
                <w:szCs w:val="24"/>
              </w:rPr>
              <w:t xml:space="preserve">made </w:t>
            </w:r>
            <w:r w:rsidR="009F3368" w:rsidRPr="002E201D">
              <w:rPr>
                <w:rFonts w:ascii="Apple Chancery" w:hAnsi="Apple Chancery" w:cs="Apple Chancery"/>
                <w:szCs w:val="24"/>
              </w:rPr>
              <w:t xml:space="preserve"> paintings</w:t>
            </w:r>
            <w:proofErr w:type="gramEnd"/>
            <w:r w:rsidR="009F3368" w:rsidRPr="002E201D">
              <w:rPr>
                <w:rFonts w:ascii="Apple Chancery" w:hAnsi="Apple Chancery" w:cs="Apple Chancery"/>
                <w:szCs w:val="24"/>
              </w:rPr>
              <w:t xml:space="preserve"> of people int</w:t>
            </w:r>
            <w:r>
              <w:rPr>
                <w:rFonts w:ascii="Apple Chancery" w:hAnsi="Apple Chancery" w:cs="Apple Chancery"/>
                <w:szCs w:val="24"/>
              </w:rPr>
              <w:t>o cubes and squares and shapes.</w:t>
            </w:r>
          </w:p>
        </w:tc>
        <w:tc>
          <w:tcPr>
            <w:tcW w:w="4178" w:type="dxa"/>
          </w:tcPr>
          <w:p w14:paraId="0567A31C" w14:textId="77777777" w:rsidR="002E201D" w:rsidRDefault="002E201D" w:rsidP="00FA6574">
            <w:pPr>
              <w:rPr>
                <w:rFonts w:ascii="Apple Chancery" w:hAnsi="Apple Chancery" w:cs="Apple Chancery"/>
                <w:szCs w:val="24"/>
              </w:rPr>
            </w:pPr>
            <w:r>
              <w:rPr>
                <w:rFonts w:ascii="Apple Chancery" w:hAnsi="Apple Chancery" w:cs="Apple Chancery"/>
                <w:szCs w:val="24"/>
              </w:rPr>
              <w:t>very new - people in paintings did not look real</w:t>
            </w:r>
          </w:p>
          <w:p w14:paraId="73E918C0" w14:textId="77777777" w:rsidR="002E201D" w:rsidRDefault="002E201D" w:rsidP="00FA6574">
            <w:pPr>
              <w:rPr>
                <w:rFonts w:ascii="Apple Chancery" w:hAnsi="Apple Chancery" w:cs="Apple Chancery"/>
                <w:szCs w:val="24"/>
              </w:rPr>
            </w:pPr>
            <w:r>
              <w:rPr>
                <w:rFonts w:ascii="Apple Chancery" w:hAnsi="Apple Chancery" w:cs="Apple Chancery"/>
                <w:szCs w:val="24"/>
              </w:rPr>
              <w:t xml:space="preserve"> faces made of cubes</w:t>
            </w:r>
          </w:p>
          <w:p w14:paraId="506764B3" w14:textId="77777777" w:rsidR="002E201D" w:rsidRDefault="002E201D" w:rsidP="00FA6574">
            <w:pPr>
              <w:rPr>
                <w:rFonts w:ascii="Apple Chancery" w:hAnsi="Apple Chancery" w:cs="Apple Chancery"/>
                <w:szCs w:val="24"/>
              </w:rPr>
            </w:pPr>
          </w:p>
          <w:p w14:paraId="298F170C" w14:textId="77777777" w:rsidR="009F3368" w:rsidRPr="002E201D" w:rsidRDefault="002E201D" w:rsidP="00FA6574">
            <w:pPr>
              <w:rPr>
                <w:rFonts w:ascii="Apple Chancery" w:hAnsi="Apple Chancery" w:cs="Apple Chancery"/>
                <w:szCs w:val="24"/>
              </w:rPr>
            </w:pPr>
            <w:r>
              <w:rPr>
                <w:rFonts w:ascii="Apple Chancery" w:hAnsi="Apple Chancery" w:cs="Apple Chancery"/>
                <w:szCs w:val="24"/>
              </w:rPr>
              <w:t xml:space="preserve"> very different and exciting</w:t>
            </w:r>
          </w:p>
        </w:tc>
        <w:tc>
          <w:tcPr>
            <w:tcW w:w="986" w:type="dxa"/>
          </w:tcPr>
          <w:p w14:paraId="7173F00A" w14:textId="77777777" w:rsidR="009F3368" w:rsidRPr="002E201D" w:rsidRDefault="009F3368" w:rsidP="00FA6574">
            <w:pPr>
              <w:rPr>
                <w:szCs w:val="24"/>
              </w:rPr>
            </w:pPr>
            <w:r w:rsidRPr="002E201D">
              <w:rPr>
                <w:szCs w:val="24"/>
              </w:rPr>
              <w:t>244</w:t>
            </w:r>
          </w:p>
        </w:tc>
      </w:tr>
      <w:tr w:rsidR="009F3368" w:rsidRPr="004372ED" w14:paraId="5CB956D8" w14:textId="77777777">
        <w:tc>
          <w:tcPr>
            <w:tcW w:w="4518" w:type="dxa"/>
          </w:tcPr>
          <w:p w14:paraId="4DDC6C08" w14:textId="77777777" w:rsidR="009F3368" w:rsidRPr="007C085B" w:rsidRDefault="009F3368" w:rsidP="00FA6574">
            <w:pPr>
              <w:rPr>
                <w:rFonts w:ascii="Apple Chancery" w:hAnsi="Apple Chancery" w:cs="Apple Chancery"/>
                <w:szCs w:val="24"/>
              </w:rPr>
            </w:pPr>
            <w:r w:rsidRPr="002E201D">
              <w:rPr>
                <w:rFonts w:ascii="Apple Chancery" w:hAnsi="Apple Chancery" w:cs="Apple Chancery"/>
                <w:szCs w:val="24"/>
              </w:rPr>
              <w:t xml:space="preserve"> moved noses and eyes and mouths of people into different places on their fac</w:t>
            </w:r>
            <w:r w:rsidR="002E201D">
              <w:rPr>
                <w:rFonts w:ascii="Apple Chancery" w:hAnsi="Apple Chancery" w:cs="Apple Chancery"/>
                <w:szCs w:val="24"/>
              </w:rPr>
              <w:t>e</w:t>
            </w:r>
          </w:p>
          <w:p w14:paraId="1C293B09" w14:textId="77777777" w:rsidR="009F3368" w:rsidRPr="00D07C76" w:rsidRDefault="009F3368" w:rsidP="00FA6574">
            <w:pPr>
              <w:rPr>
                <w:rFonts w:ascii="Bradley Hand ITC" w:hAnsi="Bradley Hand ITC"/>
                <w:szCs w:val="24"/>
              </w:rPr>
            </w:pPr>
          </w:p>
        </w:tc>
        <w:tc>
          <w:tcPr>
            <w:tcW w:w="4178" w:type="dxa"/>
          </w:tcPr>
          <w:p w14:paraId="74CA90B9" w14:textId="77777777" w:rsidR="002E201D" w:rsidRDefault="009F3368" w:rsidP="00FA6574">
            <w:pPr>
              <w:rPr>
                <w:rFonts w:ascii="Apple Chancery" w:hAnsi="Apple Chancery" w:cs="Apple Chancery"/>
                <w:szCs w:val="24"/>
              </w:rPr>
            </w:pPr>
            <w:r w:rsidRPr="002E201D">
              <w:rPr>
                <w:rFonts w:ascii="Apple Chancery" w:hAnsi="Apple Chancery" w:cs="Apple Chancery"/>
                <w:szCs w:val="24"/>
              </w:rPr>
              <w:t>No one had ever s</w:t>
            </w:r>
            <w:r w:rsidR="002E201D">
              <w:rPr>
                <w:rFonts w:ascii="Apple Chancery" w:hAnsi="Apple Chancery" w:cs="Apple Chancery"/>
                <w:szCs w:val="24"/>
              </w:rPr>
              <w:t>een faces like Picasso painted</w:t>
            </w:r>
          </w:p>
          <w:p w14:paraId="1A1EFBDA" w14:textId="77777777" w:rsidR="009F3368" w:rsidRPr="002E201D" w:rsidRDefault="002E201D" w:rsidP="00FA6574">
            <w:pPr>
              <w:rPr>
                <w:rFonts w:ascii="Apple Chancery" w:hAnsi="Apple Chancery" w:cs="Apple Chancery"/>
                <w:szCs w:val="24"/>
              </w:rPr>
            </w:pPr>
            <w:r>
              <w:rPr>
                <w:rFonts w:ascii="Apple Chancery" w:hAnsi="Apple Chancery" w:cs="Apple Chancery"/>
                <w:szCs w:val="24"/>
              </w:rPr>
              <w:t xml:space="preserve"> </w:t>
            </w:r>
            <w:proofErr w:type="gramStart"/>
            <w:r>
              <w:rPr>
                <w:rFonts w:ascii="Apple Chancery" w:hAnsi="Apple Chancery" w:cs="Apple Chancery"/>
                <w:szCs w:val="24"/>
              </w:rPr>
              <w:t>used  imagination</w:t>
            </w:r>
            <w:proofErr w:type="gramEnd"/>
            <w:r>
              <w:rPr>
                <w:rFonts w:ascii="Apple Chancery" w:hAnsi="Apple Chancery" w:cs="Apple Chancery"/>
                <w:szCs w:val="24"/>
              </w:rPr>
              <w:t xml:space="preserve"> to move </w:t>
            </w:r>
            <w:r w:rsidR="009F3368" w:rsidRPr="002E201D">
              <w:rPr>
                <w:rFonts w:ascii="Apple Chancery" w:hAnsi="Apple Chancery" w:cs="Apple Chancery"/>
                <w:szCs w:val="24"/>
              </w:rPr>
              <w:t xml:space="preserve"> noses and eyes</w:t>
            </w:r>
            <w:r>
              <w:rPr>
                <w:rFonts w:ascii="Apple Chancery" w:hAnsi="Apple Chancery" w:cs="Apple Chancery"/>
                <w:szCs w:val="24"/>
              </w:rPr>
              <w:t xml:space="preserve"> and mouths around on the faces</w:t>
            </w:r>
          </w:p>
        </w:tc>
        <w:tc>
          <w:tcPr>
            <w:tcW w:w="986" w:type="dxa"/>
          </w:tcPr>
          <w:p w14:paraId="31B08A60" w14:textId="77777777" w:rsidR="009F3368" w:rsidRPr="002E201D" w:rsidRDefault="009F3368" w:rsidP="00FA6574">
            <w:r w:rsidRPr="002E201D">
              <w:t>246</w:t>
            </w:r>
          </w:p>
        </w:tc>
      </w:tr>
    </w:tbl>
    <w:p w14:paraId="4D4591BB" w14:textId="77777777" w:rsidR="00AE5F99" w:rsidRDefault="00AE5F99" w:rsidP="00C8788F">
      <w:pPr>
        <w:rPr>
          <w:rFonts w:ascii="Comic Sans MS" w:hAnsi="Comic Sans MS"/>
          <w:szCs w:val="24"/>
        </w:rPr>
      </w:pPr>
    </w:p>
    <w:p w14:paraId="00F4970B" w14:textId="77777777" w:rsidR="00C8788F" w:rsidRDefault="00C8788F" w:rsidP="00C8788F">
      <w:pPr>
        <w:rPr>
          <w:szCs w:val="24"/>
        </w:rPr>
      </w:pPr>
      <w:r w:rsidRPr="001657D9">
        <w:rPr>
          <w:szCs w:val="24"/>
        </w:rPr>
        <w:t xml:space="preserve">Additional notes </w:t>
      </w:r>
      <w:r w:rsidR="001657D9">
        <w:rPr>
          <w:szCs w:val="24"/>
        </w:rPr>
        <w:t>to the teacher about this piece</w:t>
      </w:r>
    </w:p>
    <w:p w14:paraId="425327E2" w14:textId="77777777" w:rsidR="001657D9" w:rsidRPr="001657D9" w:rsidRDefault="001657D9" w:rsidP="00C8788F">
      <w:pPr>
        <w:rPr>
          <w:szCs w:val="24"/>
        </w:rPr>
      </w:pPr>
    </w:p>
    <w:p w14:paraId="0B2DED5C" w14:textId="77777777" w:rsidR="00E0597E" w:rsidRPr="00E0597E" w:rsidRDefault="00E0597E" w:rsidP="00373A13">
      <w:pPr>
        <w:pStyle w:val="ListParagraph"/>
        <w:numPr>
          <w:ilvl w:val="0"/>
          <w:numId w:val="10"/>
        </w:numPr>
        <w:spacing w:line="276" w:lineRule="auto"/>
        <w:rPr>
          <w:i/>
          <w:szCs w:val="24"/>
        </w:rPr>
      </w:pPr>
      <w:r>
        <w:rPr>
          <w:i/>
          <w:szCs w:val="24"/>
        </w:rPr>
        <w:t xml:space="preserve">Teachers should make sure that students understand the word </w:t>
      </w:r>
      <w:r w:rsidRPr="00E0597E">
        <w:rPr>
          <w:b/>
          <w:i/>
          <w:szCs w:val="24"/>
        </w:rPr>
        <w:t>imagination</w:t>
      </w:r>
      <w:r>
        <w:rPr>
          <w:b/>
          <w:i/>
          <w:szCs w:val="24"/>
        </w:rPr>
        <w:t xml:space="preserve"> </w:t>
      </w:r>
      <w:r w:rsidRPr="00E0597E">
        <w:rPr>
          <w:i/>
          <w:szCs w:val="24"/>
        </w:rPr>
        <w:t xml:space="preserve">by </w:t>
      </w:r>
      <w:r>
        <w:rPr>
          <w:i/>
          <w:szCs w:val="24"/>
        </w:rPr>
        <w:t>creating a class web of bra</w:t>
      </w:r>
      <w:r w:rsidRPr="00E0597E">
        <w:rPr>
          <w:i/>
          <w:szCs w:val="24"/>
        </w:rPr>
        <w:t>instormed ideas.</w:t>
      </w:r>
      <w:r>
        <w:rPr>
          <w:i/>
          <w:szCs w:val="24"/>
        </w:rPr>
        <w:t xml:space="preserve"> After drawing their pictures, ask students how they used their imaginations.</w:t>
      </w:r>
      <w:r w:rsidRPr="00E0597E">
        <w:rPr>
          <w:i/>
          <w:szCs w:val="24"/>
        </w:rPr>
        <w:t xml:space="preserve"> </w:t>
      </w:r>
    </w:p>
    <w:p w14:paraId="7BF7A2B5" w14:textId="77777777" w:rsidR="00373A13" w:rsidRDefault="00031AFD" w:rsidP="00373A13">
      <w:pPr>
        <w:pStyle w:val="ListParagraph"/>
        <w:numPr>
          <w:ilvl w:val="0"/>
          <w:numId w:val="10"/>
        </w:numPr>
        <w:spacing w:line="276" w:lineRule="auto"/>
        <w:rPr>
          <w:i/>
          <w:szCs w:val="24"/>
        </w:rPr>
      </w:pPr>
      <w:r w:rsidRPr="00031AFD">
        <w:rPr>
          <w:i/>
          <w:szCs w:val="24"/>
        </w:rPr>
        <w:t>Teachers should help student</w:t>
      </w:r>
      <w:r w:rsidR="00AE5F99">
        <w:rPr>
          <w:i/>
          <w:szCs w:val="24"/>
        </w:rPr>
        <w:t>s</w:t>
      </w:r>
      <w:r w:rsidRPr="00031AFD">
        <w:rPr>
          <w:i/>
          <w:szCs w:val="24"/>
        </w:rPr>
        <w:t xml:space="preserve"> make connections between what the text says and the paint</w:t>
      </w:r>
      <w:r>
        <w:rPr>
          <w:i/>
          <w:szCs w:val="24"/>
        </w:rPr>
        <w:t>i</w:t>
      </w:r>
      <w:r w:rsidRPr="00031AFD">
        <w:rPr>
          <w:i/>
          <w:szCs w:val="24"/>
        </w:rPr>
        <w:t>ngs related to the text</w:t>
      </w:r>
      <w:r w:rsidR="003030A4">
        <w:rPr>
          <w:i/>
          <w:szCs w:val="24"/>
        </w:rPr>
        <w:t>.</w:t>
      </w:r>
      <w:r w:rsidR="00E0597E">
        <w:rPr>
          <w:i/>
          <w:szCs w:val="24"/>
        </w:rPr>
        <w:t xml:space="preserve"> The student drawings should help with this understanding.</w:t>
      </w:r>
    </w:p>
    <w:p w14:paraId="6629F41C" w14:textId="77777777" w:rsidR="00AE5F99" w:rsidRPr="00031AFD" w:rsidRDefault="00AE5F99" w:rsidP="00373A13">
      <w:pPr>
        <w:pStyle w:val="ListParagraph"/>
        <w:numPr>
          <w:ilvl w:val="0"/>
          <w:numId w:val="10"/>
        </w:numPr>
        <w:spacing w:line="276" w:lineRule="auto"/>
        <w:rPr>
          <w:i/>
          <w:szCs w:val="24"/>
        </w:rPr>
      </w:pPr>
      <w:r>
        <w:rPr>
          <w:i/>
          <w:szCs w:val="24"/>
        </w:rPr>
        <w:t>P</w:t>
      </w:r>
      <w:r w:rsidR="00E0597E">
        <w:rPr>
          <w:i/>
          <w:szCs w:val="24"/>
        </w:rPr>
        <w:t>icasso’s p</w:t>
      </w:r>
      <w:r>
        <w:rPr>
          <w:i/>
          <w:szCs w:val="24"/>
        </w:rPr>
        <w:t>aintings can be located using the web and projected for closer observation.</w:t>
      </w:r>
    </w:p>
    <w:p w14:paraId="7286C7D6" w14:textId="77777777" w:rsidR="00373A13" w:rsidRDefault="00373A13" w:rsidP="00373A13">
      <w:pPr>
        <w:spacing w:line="276" w:lineRule="auto"/>
        <w:ind w:left="360"/>
        <w:rPr>
          <w:i/>
          <w:sz w:val="32"/>
          <w:szCs w:val="32"/>
        </w:rPr>
      </w:pPr>
    </w:p>
    <w:p w14:paraId="37AD4BA3" w14:textId="77777777" w:rsidR="00AE5F99" w:rsidRDefault="00AE5F99" w:rsidP="00373A13">
      <w:pPr>
        <w:spacing w:line="276" w:lineRule="auto"/>
        <w:ind w:left="360"/>
        <w:jc w:val="center"/>
        <w:rPr>
          <w:i/>
          <w:sz w:val="32"/>
          <w:szCs w:val="32"/>
        </w:rPr>
      </w:pPr>
    </w:p>
    <w:p w14:paraId="1D5FA2B0" w14:textId="77777777" w:rsidR="00AA6EF3" w:rsidRDefault="00AA6EF3" w:rsidP="007C085B">
      <w:pPr>
        <w:spacing w:line="276" w:lineRule="auto"/>
        <w:ind w:left="360"/>
        <w:jc w:val="center"/>
        <w:rPr>
          <w:i/>
          <w:sz w:val="32"/>
          <w:szCs w:val="32"/>
        </w:rPr>
      </w:pPr>
    </w:p>
    <w:p w14:paraId="4EC52230" w14:textId="77777777" w:rsidR="00AA6EF3" w:rsidRDefault="00AA6EF3" w:rsidP="007C085B">
      <w:pPr>
        <w:spacing w:line="276" w:lineRule="auto"/>
        <w:ind w:left="360"/>
        <w:jc w:val="center"/>
        <w:rPr>
          <w:i/>
          <w:sz w:val="32"/>
          <w:szCs w:val="32"/>
        </w:rPr>
      </w:pPr>
    </w:p>
    <w:p w14:paraId="2B142FC7" w14:textId="77777777" w:rsidR="00AA6EF3" w:rsidRDefault="00AA6EF3" w:rsidP="007C085B">
      <w:pPr>
        <w:spacing w:line="276" w:lineRule="auto"/>
        <w:ind w:left="360"/>
        <w:jc w:val="center"/>
        <w:rPr>
          <w:i/>
          <w:sz w:val="32"/>
          <w:szCs w:val="32"/>
        </w:rPr>
      </w:pPr>
    </w:p>
    <w:p w14:paraId="0E3B7F77" w14:textId="7BBD5FE1" w:rsidR="007C085B" w:rsidRPr="0018785D" w:rsidRDefault="007C085B" w:rsidP="007C085B">
      <w:pPr>
        <w:spacing w:line="276" w:lineRule="auto"/>
        <w:ind w:left="360"/>
        <w:jc w:val="center"/>
        <w:rPr>
          <w:i/>
          <w:sz w:val="32"/>
          <w:szCs w:val="32"/>
        </w:rPr>
      </w:pPr>
      <w:r w:rsidRPr="0018785D">
        <w:rPr>
          <w:i/>
          <w:sz w:val="32"/>
          <w:szCs w:val="32"/>
        </w:rPr>
        <w:t>Writing Sample</w:t>
      </w:r>
    </w:p>
    <w:p w14:paraId="1B95A424" w14:textId="77777777" w:rsidR="007C085B" w:rsidRPr="0018785D" w:rsidRDefault="007C085B" w:rsidP="007C085B">
      <w:pPr>
        <w:spacing w:line="276" w:lineRule="auto"/>
        <w:ind w:left="360"/>
        <w:jc w:val="center"/>
        <w:rPr>
          <w:i/>
          <w:szCs w:val="32"/>
        </w:rPr>
      </w:pPr>
    </w:p>
    <w:p w14:paraId="56C6BD7D" w14:textId="77777777" w:rsidR="007C085B" w:rsidRPr="0018785D" w:rsidRDefault="007C085B" w:rsidP="007C085B">
      <w:pPr>
        <w:spacing w:line="276" w:lineRule="auto"/>
        <w:ind w:left="360"/>
        <w:jc w:val="center"/>
        <w:rPr>
          <w:i/>
          <w:szCs w:val="24"/>
        </w:rPr>
      </w:pPr>
      <w:r w:rsidRPr="0018785D">
        <w:rPr>
          <w:i/>
          <w:szCs w:val="24"/>
        </w:rPr>
        <w:t xml:space="preserve">NOTE: This is for the teacher’s use only, not for students. The purpose is to show the teacher what the final piece might look like when students have completed their work. </w:t>
      </w:r>
    </w:p>
    <w:p w14:paraId="21603808" w14:textId="77777777" w:rsidR="00373A13" w:rsidRPr="00FE12A9" w:rsidRDefault="00373A13" w:rsidP="00373A13">
      <w:pPr>
        <w:spacing w:line="276" w:lineRule="auto"/>
        <w:rPr>
          <w:rFonts w:ascii="Comic Sans MS" w:hAnsi="Comic Sans MS"/>
          <w:i/>
          <w:szCs w:val="24"/>
        </w:rPr>
      </w:pPr>
    </w:p>
    <w:p w14:paraId="035259A9" w14:textId="77777777" w:rsidR="003030A4" w:rsidRPr="002F302C" w:rsidRDefault="00FE12A9" w:rsidP="002F302C">
      <w:pPr>
        <w:spacing w:line="360" w:lineRule="auto"/>
        <w:ind w:right="1080"/>
        <w:rPr>
          <w:szCs w:val="24"/>
          <w:u w:val="single"/>
        </w:rPr>
      </w:pPr>
      <w:r w:rsidRPr="00FE12A9">
        <w:rPr>
          <w:rFonts w:ascii="Comic Sans MS" w:hAnsi="Comic Sans MS"/>
          <w:szCs w:val="24"/>
        </w:rPr>
        <w:tab/>
      </w:r>
      <w:r w:rsidRPr="002F302C">
        <w:rPr>
          <w:szCs w:val="24"/>
        </w:rPr>
        <w:t xml:space="preserve">Pablo Picasso was a painter who lived a long life. Throughout his life he used many different styles of painting that people had never seen before. Picasso used his imagination to create paintings that were new and different. </w:t>
      </w:r>
      <w:r w:rsidR="003030A4" w:rsidRPr="002F302C">
        <w:rPr>
          <w:szCs w:val="24"/>
          <w:u w:val="single"/>
        </w:rPr>
        <w:t xml:space="preserve">  </w:t>
      </w:r>
    </w:p>
    <w:p w14:paraId="09465834" w14:textId="77777777" w:rsidR="00FE12A9" w:rsidRPr="002F302C" w:rsidRDefault="00FE12A9" w:rsidP="002F302C">
      <w:pPr>
        <w:spacing w:line="360" w:lineRule="auto"/>
        <w:ind w:right="1080" w:firstLine="720"/>
        <w:rPr>
          <w:szCs w:val="24"/>
        </w:rPr>
      </w:pPr>
      <w:r w:rsidRPr="002F302C">
        <w:rPr>
          <w:szCs w:val="24"/>
        </w:rPr>
        <w:t>When he was lonely and he began to paint sad people using mostly blue colors because</w:t>
      </w:r>
      <w:r w:rsidR="003030A4" w:rsidRPr="002F302C">
        <w:rPr>
          <w:szCs w:val="24"/>
        </w:rPr>
        <w:t xml:space="preserve"> he thought</w:t>
      </w:r>
      <w:r w:rsidRPr="002F302C">
        <w:rPr>
          <w:szCs w:val="24"/>
        </w:rPr>
        <w:t xml:space="preserve"> it was a sad color. After this, Picasso fell in love and his paintings became happier with rosy colors. He painted happy things like circus people.</w:t>
      </w:r>
    </w:p>
    <w:p w14:paraId="6AB27205" w14:textId="77777777" w:rsidR="00FE12A9" w:rsidRPr="002F302C" w:rsidRDefault="00FE12A9" w:rsidP="002F302C">
      <w:pPr>
        <w:spacing w:line="360" w:lineRule="auto"/>
        <w:ind w:right="1080"/>
        <w:rPr>
          <w:szCs w:val="24"/>
        </w:rPr>
      </w:pPr>
      <w:r w:rsidRPr="002F302C">
        <w:rPr>
          <w:szCs w:val="24"/>
        </w:rPr>
        <w:tab/>
        <w:t xml:space="preserve">Then Picasso started “Cubism,” which no one had ever seen before. He painted faces all chopped into boxes and shapes.  </w:t>
      </w:r>
      <w:r w:rsidR="003030A4" w:rsidRPr="002F302C">
        <w:rPr>
          <w:szCs w:val="24"/>
        </w:rPr>
        <w:t>He used his imagination to see people in a different way.</w:t>
      </w:r>
      <w:r w:rsidRPr="002F302C">
        <w:rPr>
          <w:szCs w:val="24"/>
        </w:rPr>
        <w:t xml:space="preserve"> Picasso also moved parts of the face into new places that are not normal.</w:t>
      </w:r>
    </w:p>
    <w:p w14:paraId="5ACD2450" w14:textId="4079B4A4" w:rsidR="00FE12A9" w:rsidRDefault="00FE12A9" w:rsidP="002F302C">
      <w:pPr>
        <w:spacing w:line="360" w:lineRule="auto"/>
        <w:ind w:right="1080"/>
        <w:rPr>
          <w:noProof/>
          <w:szCs w:val="24"/>
        </w:rPr>
      </w:pPr>
      <w:r w:rsidRPr="002F302C">
        <w:rPr>
          <w:szCs w:val="24"/>
        </w:rPr>
        <w:tab/>
        <w:t>Picasso lived to be 92 and throughout his life he tried many different styles that people had not seen before. He is still famous today. Because Picasso was always creating something new and different, his paintings throughout his life showed his imagination.</w:t>
      </w:r>
      <w:r w:rsidRPr="002F302C">
        <w:rPr>
          <w:noProof/>
          <w:szCs w:val="24"/>
        </w:rPr>
        <w:t xml:space="preserve"> </w:t>
      </w:r>
    </w:p>
    <w:p w14:paraId="1813DF22" w14:textId="4D63CFE0" w:rsidR="00AA6EF3" w:rsidRDefault="00AA6EF3" w:rsidP="002F302C">
      <w:pPr>
        <w:spacing w:line="360" w:lineRule="auto"/>
        <w:ind w:right="1080"/>
        <w:rPr>
          <w:szCs w:val="24"/>
        </w:rPr>
      </w:pPr>
    </w:p>
    <w:p w14:paraId="092AAAE1" w14:textId="44EA3FCC" w:rsidR="00AA6EF3" w:rsidRDefault="00AA6EF3">
      <w:pPr>
        <w:rPr>
          <w:szCs w:val="24"/>
        </w:rPr>
      </w:pPr>
      <w:r>
        <w:rPr>
          <w:szCs w:val="24"/>
        </w:rPr>
        <w:br w:type="page"/>
      </w:r>
    </w:p>
    <w:p w14:paraId="6E5CA248" w14:textId="77777777" w:rsidR="00AA6EF3" w:rsidRDefault="00AA6EF3" w:rsidP="00AA6EF3">
      <w:pPr>
        <w:jc w:val="center"/>
        <w:rPr>
          <w:rFonts w:cstheme="minorHAnsi"/>
          <w:sz w:val="36"/>
          <w:szCs w:val="36"/>
        </w:rPr>
      </w:pPr>
      <w:r w:rsidRPr="00C35538">
        <w:rPr>
          <w:rFonts w:cstheme="minorHAnsi"/>
          <w:sz w:val="36"/>
          <w:szCs w:val="36"/>
        </w:rPr>
        <w:lastRenderedPageBreak/>
        <w:t xml:space="preserve">Supports for English Language Learners (ELLs) to use </w:t>
      </w:r>
    </w:p>
    <w:p w14:paraId="78533CF0" w14:textId="1BF703E1" w:rsidR="00AA6EF3" w:rsidRDefault="00AA6EF3" w:rsidP="00AA6EF3">
      <w:pPr>
        <w:jc w:val="center"/>
        <w:rPr>
          <w:rFonts w:cstheme="minorHAnsi"/>
          <w:sz w:val="36"/>
          <w:szCs w:val="36"/>
        </w:rPr>
      </w:pPr>
      <w:r w:rsidRPr="00C35538">
        <w:rPr>
          <w:rFonts w:cstheme="minorHAnsi"/>
          <w:sz w:val="36"/>
          <w:szCs w:val="36"/>
        </w:rPr>
        <w:t>with Basal Alignment Project Lessons</w:t>
      </w:r>
    </w:p>
    <w:p w14:paraId="264764E9" w14:textId="77777777" w:rsidR="00AA6EF3" w:rsidRPr="00C35538" w:rsidRDefault="00AA6EF3" w:rsidP="00AA6EF3">
      <w:pPr>
        <w:jc w:val="center"/>
        <w:rPr>
          <w:rFonts w:cstheme="minorHAnsi"/>
          <w:sz w:val="36"/>
          <w:szCs w:val="36"/>
        </w:rPr>
      </w:pPr>
    </w:p>
    <w:p w14:paraId="2C55C7F6" w14:textId="72CA924C" w:rsidR="00AA6EF3" w:rsidRDefault="00AA6EF3" w:rsidP="00AA6EF3">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605B6E69" w14:textId="77777777" w:rsidR="00AA6EF3" w:rsidRPr="00887983" w:rsidRDefault="00AA6EF3" w:rsidP="00AA6EF3">
      <w:pPr>
        <w:rPr>
          <w:rFonts w:cstheme="minorHAnsi"/>
        </w:rPr>
      </w:pPr>
    </w:p>
    <w:p w14:paraId="71E4FD1C" w14:textId="77777777" w:rsidR="00AA6EF3" w:rsidRPr="00BB4479" w:rsidRDefault="00AA6EF3" w:rsidP="00AA6EF3">
      <w:pPr>
        <w:rPr>
          <w:rFonts w:cstheme="minorHAnsi"/>
          <w:b/>
          <w:sz w:val="28"/>
          <w:szCs w:val="28"/>
        </w:rPr>
      </w:pPr>
      <w:r w:rsidRPr="00C35538">
        <w:rPr>
          <w:rFonts w:cstheme="minorHAnsi"/>
          <w:b/>
          <w:sz w:val="28"/>
          <w:szCs w:val="28"/>
        </w:rPr>
        <w:t xml:space="preserve">Before the reading:  </w:t>
      </w:r>
    </w:p>
    <w:p w14:paraId="78CF05B7" w14:textId="77777777" w:rsidR="00AA6EF3" w:rsidRPr="00C35538" w:rsidRDefault="00AA6EF3" w:rsidP="00AA6EF3">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91B4913" w14:textId="77777777" w:rsidR="00AA6EF3" w:rsidRPr="00C35538" w:rsidRDefault="00AA6EF3" w:rsidP="00AA6EF3">
      <w:pPr>
        <w:pStyle w:val="ListParagraph"/>
        <w:rPr>
          <w:rFonts w:cstheme="minorHAnsi"/>
        </w:rPr>
      </w:pPr>
    </w:p>
    <w:p w14:paraId="66CF20A9" w14:textId="77777777" w:rsidR="00AA6EF3" w:rsidRDefault="00AA6EF3" w:rsidP="00AA6EF3">
      <w:pPr>
        <w:pStyle w:val="ListParagraph"/>
        <w:numPr>
          <w:ilvl w:val="0"/>
          <w:numId w:val="19"/>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3324ED87" w14:textId="77777777" w:rsidR="00AA6EF3" w:rsidRPr="00C35538" w:rsidRDefault="00AA6EF3" w:rsidP="00AA6EF3">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2AB930BB" w14:textId="77777777" w:rsidR="00AA6EF3" w:rsidRDefault="00AA6EF3" w:rsidP="00AA6EF3">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1D8F43DD" w14:textId="77777777" w:rsidR="00AA6EF3" w:rsidRDefault="00AA6EF3" w:rsidP="00AA6EF3">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C2B252B" w14:textId="77777777" w:rsidR="00AA6EF3" w:rsidRDefault="00AA6EF3" w:rsidP="00AA6EF3">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14:paraId="3E3D98B8" w14:textId="77777777" w:rsidR="00AA6EF3" w:rsidRDefault="00AA6EF3" w:rsidP="00AA6EF3">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5C18AA3A" w14:textId="77777777" w:rsidR="00AA6EF3" w:rsidRDefault="00AA6EF3" w:rsidP="00AA6EF3">
      <w:pPr>
        <w:pStyle w:val="ListParagraph"/>
        <w:numPr>
          <w:ilvl w:val="0"/>
          <w:numId w:val="23"/>
        </w:numPr>
        <w:spacing w:after="160" w:line="256" w:lineRule="auto"/>
        <w:rPr>
          <w:rFonts w:cstheme="minorHAnsi"/>
        </w:rPr>
      </w:pPr>
      <w:r>
        <w:rPr>
          <w:rFonts w:cstheme="minorHAnsi"/>
        </w:rPr>
        <w:t>Create pictures using the word. These can even be added to your word wall!</w:t>
      </w:r>
    </w:p>
    <w:p w14:paraId="394755AD" w14:textId="77777777" w:rsidR="00AA6EF3" w:rsidRDefault="00AA6EF3" w:rsidP="00AA6EF3">
      <w:pPr>
        <w:pStyle w:val="ListParagraph"/>
        <w:numPr>
          <w:ilvl w:val="0"/>
          <w:numId w:val="23"/>
        </w:numPr>
        <w:spacing w:after="160" w:line="256" w:lineRule="auto"/>
        <w:rPr>
          <w:rFonts w:cstheme="minorHAnsi"/>
        </w:rPr>
      </w:pPr>
      <w:r w:rsidRPr="00887983">
        <w:rPr>
          <w:rFonts w:cstheme="minorHAnsi"/>
        </w:rPr>
        <w:t xml:space="preserve">Create lists of synonyms and antonyms for the word. </w:t>
      </w:r>
      <w:bookmarkStart w:id="2" w:name="_Hlk525125549"/>
    </w:p>
    <w:p w14:paraId="00AEA930" w14:textId="77777777" w:rsidR="00AA6EF3" w:rsidRPr="00887983" w:rsidRDefault="00AA6EF3" w:rsidP="00AA6EF3">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479D5A06" w14:textId="77777777" w:rsidR="00AA6EF3" w:rsidRPr="00BA3B4C" w:rsidRDefault="00AA6EF3" w:rsidP="00AA6EF3">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7A936BDF" w14:textId="77777777" w:rsidR="00AA6EF3" w:rsidRDefault="00AA6EF3" w:rsidP="00AA6EF3">
      <w:pPr>
        <w:pStyle w:val="ListParagraph"/>
        <w:ind w:left="1440"/>
        <w:rPr>
          <w:rFonts w:cstheme="minorHAnsi"/>
        </w:rPr>
      </w:pPr>
    </w:p>
    <w:p w14:paraId="049E5190" w14:textId="77777777" w:rsidR="00AA6EF3" w:rsidRPr="00580EBE" w:rsidRDefault="00AA6EF3" w:rsidP="00AA6EF3">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14:paraId="48ABA50E" w14:textId="77777777" w:rsidR="00AA6EF3" w:rsidRDefault="00AA6EF3" w:rsidP="00AA6EF3">
      <w:pPr>
        <w:pStyle w:val="ListParagraph"/>
        <w:rPr>
          <w:rFonts w:cstheme="minorHAnsi"/>
          <w:b/>
        </w:rPr>
      </w:pPr>
    </w:p>
    <w:p w14:paraId="7BE7D636" w14:textId="77777777" w:rsidR="00AA6EF3" w:rsidRDefault="00AA6EF3" w:rsidP="00AA6EF3">
      <w:pPr>
        <w:pStyle w:val="ListParagraph"/>
        <w:rPr>
          <w:rFonts w:cstheme="minorHAnsi"/>
          <w:b/>
        </w:rPr>
      </w:pPr>
      <w:r>
        <w:rPr>
          <w:rFonts w:cstheme="minorHAnsi"/>
          <w:b/>
        </w:rPr>
        <w:t xml:space="preserve">Examples of Activities:  </w:t>
      </w:r>
    </w:p>
    <w:p w14:paraId="0811C471" w14:textId="77777777" w:rsidR="00AA6EF3" w:rsidRPr="00580EBE" w:rsidRDefault="00AA6EF3" w:rsidP="00AA6EF3">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CA9C90A" w14:textId="77777777" w:rsidR="00AA6EF3" w:rsidRPr="00580EBE" w:rsidRDefault="00AA6EF3" w:rsidP="00AA6EF3">
      <w:pPr>
        <w:pStyle w:val="ListParagraph"/>
        <w:numPr>
          <w:ilvl w:val="0"/>
          <w:numId w:val="20"/>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089261FF" w14:textId="77777777" w:rsidR="00AA6EF3" w:rsidRPr="00BB4479" w:rsidRDefault="00AA6EF3" w:rsidP="00AA6EF3">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2C6338C" w14:textId="77777777" w:rsidR="00AA6EF3" w:rsidRDefault="00AA6EF3" w:rsidP="00AA6EF3">
      <w:pPr>
        <w:pStyle w:val="ListParagraph"/>
        <w:rPr>
          <w:rFonts w:cstheme="minorHAnsi"/>
        </w:rPr>
      </w:pPr>
    </w:p>
    <w:p w14:paraId="38B47FBD" w14:textId="77777777" w:rsidR="00AA6EF3" w:rsidRDefault="00AA6EF3" w:rsidP="00AA6EF3">
      <w:pPr>
        <w:rPr>
          <w:rFonts w:cstheme="minorHAnsi"/>
          <w:b/>
        </w:rPr>
      </w:pPr>
      <w:r w:rsidRPr="00580EBE">
        <w:rPr>
          <w:rFonts w:cstheme="minorHAnsi"/>
          <w:b/>
          <w:sz w:val="28"/>
          <w:szCs w:val="28"/>
        </w:rPr>
        <w:t>During reading</w:t>
      </w:r>
      <w:r>
        <w:rPr>
          <w:rFonts w:cstheme="minorHAnsi"/>
          <w:b/>
        </w:rPr>
        <w:t xml:space="preserve">:  </w:t>
      </w:r>
    </w:p>
    <w:p w14:paraId="7F95557D" w14:textId="77777777" w:rsidR="00AA6EF3" w:rsidRDefault="00AA6EF3" w:rsidP="00AA6EF3">
      <w:pPr>
        <w:pStyle w:val="ListParagraph"/>
        <w:rPr>
          <w:rFonts w:cstheme="minorHAnsi"/>
        </w:rPr>
      </w:pPr>
    </w:p>
    <w:p w14:paraId="1EFDA8D4" w14:textId="77777777" w:rsidR="00AA6EF3" w:rsidRDefault="00AA6EF3" w:rsidP="00AA6EF3">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04428FC8" w14:textId="77777777" w:rsidR="00AA6EF3" w:rsidRDefault="00AA6EF3" w:rsidP="00AA6EF3">
      <w:pPr>
        <w:pStyle w:val="ListParagraph"/>
        <w:rPr>
          <w:rFonts w:cstheme="minorHAnsi"/>
        </w:rPr>
      </w:pPr>
    </w:p>
    <w:p w14:paraId="08929911" w14:textId="77777777" w:rsidR="00AA6EF3" w:rsidRDefault="00AA6EF3" w:rsidP="00AA6EF3">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7B06D77F" w14:textId="77777777" w:rsidR="00AA6EF3" w:rsidRDefault="00AA6EF3" w:rsidP="00AA6EF3">
      <w:pPr>
        <w:pStyle w:val="ListParagraph"/>
        <w:rPr>
          <w:rFonts w:cstheme="minorHAnsi"/>
        </w:rPr>
      </w:pPr>
    </w:p>
    <w:p w14:paraId="5086176D" w14:textId="77777777" w:rsidR="00AA6EF3" w:rsidRDefault="00AA6EF3" w:rsidP="00AA6EF3">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433D86D7" w14:textId="77777777" w:rsidR="00AA6EF3" w:rsidRDefault="00AA6EF3" w:rsidP="00AA6EF3">
      <w:pPr>
        <w:pStyle w:val="ListParagraph"/>
        <w:rPr>
          <w:rFonts w:cstheme="minorHAnsi"/>
        </w:rPr>
      </w:pPr>
    </w:p>
    <w:p w14:paraId="2A6AC292" w14:textId="77777777" w:rsidR="00AA6EF3" w:rsidRDefault="00AA6EF3" w:rsidP="00AA6EF3">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5CB7140F" w14:textId="77777777" w:rsidR="00AA6EF3" w:rsidRDefault="00AA6EF3" w:rsidP="00AA6EF3">
      <w:pPr>
        <w:pStyle w:val="ListParagraph"/>
        <w:rPr>
          <w:rFonts w:cstheme="minorHAnsi"/>
        </w:rPr>
      </w:pPr>
    </w:p>
    <w:p w14:paraId="7689660D" w14:textId="77777777" w:rsidR="00AA6EF3" w:rsidRPr="002822BB" w:rsidRDefault="00AA6EF3" w:rsidP="00AA6EF3">
      <w:pPr>
        <w:pStyle w:val="ListParagraph"/>
        <w:numPr>
          <w:ilvl w:val="0"/>
          <w:numId w:val="2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101D026D" w14:textId="77777777" w:rsidR="00AA6EF3" w:rsidRDefault="00AA6EF3" w:rsidP="00AA6EF3">
      <w:pPr>
        <w:pStyle w:val="ListParagraph"/>
        <w:rPr>
          <w:rFonts w:cstheme="minorHAnsi"/>
          <w:b/>
        </w:rPr>
      </w:pPr>
      <w:r>
        <w:rPr>
          <w:rFonts w:cstheme="minorHAnsi"/>
          <w:b/>
        </w:rPr>
        <w:t xml:space="preserve">Examples of Activities:  </w:t>
      </w:r>
    </w:p>
    <w:p w14:paraId="43F2D342" w14:textId="77777777" w:rsidR="00AA6EF3" w:rsidRDefault="00AA6EF3" w:rsidP="00AA6EF3">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14:paraId="559F65A4" w14:textId="77777777" w:rsidR="00AA6EF3" w:rsidRDefault="00AA6EF3" w:rsidP="00AA6EF3">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14:paraId="5F0B162C" w14:textId="77777777" w:rsidR="00AA6EF3" w:rsidRDefault="00AA6EF3" w:rsidP="00AA6EF3">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14:paraId="475E8EC5" w14:textId="77777777" w:rsidR="00AA6EF3" w:rsidRDefault="00AA6EF3" w:rsidP="00AA6EF3">
      <w:pPr>
        <w:pStyle w:val="ListParagraph"/>
        <w:numPr>
          <w:ilvl w:val="0"/>
          <w:numId w:val="25"/>
        </w:numPr>
        <w:spacing w:after="160" w:line="254" w:lineRule="auto"/>
        <w:rPr>
          <w:rFonts w:cstheme="minorHAnsi"/>
        </w:rPr>
      </w:pPr>
      <w:r>
        <w:rPr>
          <w:rFonts w:cstheme="minorHAnsi"/>
        </w:rPr>
        <w:t xml:space="preserve">Have students discuss the author’s word choice.  </w:t>
      </w:r>
    </w:p>
    <w:p w14:paraId="1197EDEA" w14:textId="77777777" w:rsidR="00AA6EF3" w:rsidRDefault="00AA6EF3" w:rsidP="00AA6EF3">
      <w:pPr>
        <w:pStyle w:val="ListParagraph"/>
        <w:rPr>
          <w:rFonts w:cstheme="minorHAnsi"/>
        </w:rPr>
      </w:pPr>
    </w:p>
    <w:p w14:paraId="0C8EF564" w14:textId="77777777" w:rsidR="00AA6EF3" w:rsidRDefault="00AA6EF3" w:rsidP="00AA6EF3">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6368A676" w14:textId="77777777" w:rsidR="00AA6EF3" w:rsidRDefault="00AA6EF3" w:rsidP="00AA6EF3">
      <w:pPr>
        <w:pStyle w:val="ListParagraph"/>
        <w:rPr>
          <w:rFonts w:cstheme="minorHAnsi"/>
        </w:rPr>
      </w:pPr>
      <w:r>
        <w:rPr>
          <w:rFonts w:cstheme="minorHAnsi"/>
          <w:b/>
        </w:rPr>
        <w:t>Examples of Activities:</w:t>
      </w:r>
      <w:r>
        <w:rPr>
          <w:rFonts w:cstheme="minorHAnsi"/>
        </w:rPr>
        <w:t xml:space="preserve">  </w:t>
      </w:r>
    </w:p>
    <w:p w14:paraId="40C6F25B" w14:textId="77777777" w:rsidR="00AA6EF3" w:rsidRDefault="00AA6EF3" w:rsidP="00AA6EF3">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2B4C5FB5" w14:textId="77777777" w:rsidR="00AA6EF3" w:rsidRDefault="00AA6EF3" w:rsidP="00AA6EF3">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2C0063A5" w14:textId="77777777" w:rsidR="00AA6EF3" w:rsidRPr="003A0E41" w:rsidRDefault="00AA6EF3" w:rsidP="00AA6EF3">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14:paraId="25FB6FF5" w14:textId="77777777" w:rsidR="00AA6EF3" w:rsidRDefault="00AA6EF3" w:rsidP="00AA6EF3">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3A02DAA1" w14:textId="77777777" w:rsidR="00AA6EF3" w:rsidRDefault="00AA6EF3" w:rsidP="00AA6EF3">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1A8A170D" w14:textId="77777777" w:rsidR="00AA6EF3" w:rsidRPr="0059018A" w:rsidRDefault="00AA6EF3" w:rsidP="00AA6EF3">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14:paraId="3EA308EB" w14:textId="77777777" w:rsidR="00AA6EF3" w:rsidRPr="00782445" w:rsidRDefault="00AA6EF3" w:rsidP="00AA6EF3">
      <w:pPr>
        <w:pStyle w:val="ListParagraph"/>
        <w:rPr>
          <w:rFonts w:cstheme="minorHAnsi"/>
          <w:b/>
        </w:rPr>
      </w:pPr>
    </w:p>
    <w:p w14:paraId="0F99E5E2" w14:textId="77777777" w:rsidR="00AA6EF3" w:rsidRPr="00FA3362" w:rsidRDefault="00AA6EF3" w:rsidP="00AA6EF3">
      <w:pPr>
        <w:rPr>
          <w:rFonts w:cstheme="minorHAnsi"/>
          <w:b/>
          <w:sz w:val="28"/>
          <w:szCs w:val="28"/>
        </w:rPr>
      </w:pPr>
      <w:r w:rsidRPr="00FA3362">
        <w:rPr>
          <w:rFonts w:cstheme="minorHAnsi"/>
          <w:b/>
          <w:sz w:val="28"/>
          <w:szCs w:val="28"/>
        </w:rPr>
        <w:t xml:space="preserve">After reading:  </w:t>
      </w:r>
    </w:p>
    <w:p w14:paraId="1E14BFA8" w14:textId="77777777" w:rsidR="00AA6EF3" w:rsidRDefault="00AA6EF3" w:rsidP="00AA6EF3">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D095E7C" w14:textId="77777777" w:rsidR="00AA6EF3" w:rsidRPr="00A63EAE" w:rsidRDefault="00AA6EF3" w:rsidP="00AA6EF3">
      <w:pPr>
        <w:pStyle w:val="ListParagraph"/>
        <w:spacing w:line="256" w:lineRule="auto"/>
        <w:rPr>
          <w:rFonts w:cstheme="minorHAnsi"/>
        </w:rPr>
      </w:pPr>
    </w:p>
    <w:p w14:paraId="0B7A7558" w14:textId="77777777" w:rsidR="00AA6EF3" w:rsidRDefault="00AA6EF3" w:rsidP="00AA6EF3">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73F47094" w14:textId="77777777" w:rsidR="00AA6EF3" w:rsidRDefault="00AA6EF3" w:rsidP="00AA6EF3">
      <w:pPr>
        <w:pStyle w:val="ListParagraph"/>
        <w:rPr>
          <w:rFonts w:cstheme="minorHAnsi"/>
        </w:rPr>
      </w:pPr>
    </w:p>
    <w:p w14:paraId="038FE624" w14:textId="77777777" w:rsidR="00AA6EF3" w:rsidRPr="00FA3362" w:rsidRDefault="00AA6EF3" w:rsidP="00AA6EF3">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427C96AB" w14:textId="77777777" w:rsidR="00AA6EF3" w:rsidRDefault="00AA6EF3" w:rsidP="00AA6EF3">
      <w:pPr>
        <w:pStyle w:val="ListParagraph"/>
        <w:rPr>
          <w:rFonts w:cstheme="minorHAnsi"/>
        </w:rPr>
      </w:pPr>
    </w:p>
    <w:p w14:paraId="40AD02AD" w14:textId="77777777" w:rsidR="00AA6EF3" w:rsidRPr="00FA3362" w:rsidRDefault="00AA6EF3" w:rsidP="00AA6EF3">
      <w:pPr>
        <w:pStyle w:val="ListParagraph"/>
        <w:numPr>
          <w:ilvl w:val="0"/>
          <w:numId w:val="16"/>
        </w:numPr>
        <w:spacing w:after="160" w:line="254" w:lineRule="auto"/>
        <w:rPr>
          <w:rFonts w:cstheme="minorHAnsi"/>
          <w:b/>
        </w:rPr>
      </w:pPr>
      <w:r w:rsidRPr="00FA3362">
        <w:rPr>
          <w:rFonts w:cstheme="minorHAnsi"/>
        </w:rPr>
        <w:t>Reinforce new vocabulary using multiple modalities</w:t>
      </w:r>
    </w:p>
    <w:p w14:paraId="484C778C" w14:textId="77777777" w:rsidR="00AA6EF3" w:rsidRPr="00FA3362" w:rsidRDefault="00AA6EF3" w:rsidP="00AA6EF3">
      <w:pPr>
        <w:pStyle w:val="ListParagraph"/>
        <w:rPr>
          <w:rFonts w:cstheme="minorHAnsi"/>
          <w:b/>
        </w:rPr>
      </w:pPr>
    </w:p>
    <w:p w14:paraId="38930163" w14:textId="77777777" w:rsidR="00AA6EF3" w:rsidRPr="00FA3362" w:rsidRDefault="00AA6EF3" w:rsidP="00AA6EF3">
      <w:pPr>
        <w:pStyle w:val="ListParagraph"/>
        <w:rPr>
          <w:rFonts w:cstheme="minorHAnsi"/>
          <w:b/>
        </w:rPr>
      </w:pPr>
      <w:r w:rsidRPr="00FA3362">
        <w:rPr>
          <w:rFonts w:cstheme="minorHAnsi"/>
          <w:b/>
        </w:rPr>
        <w:t xml:space="preserve">Examples of activities: </w:t>
      </w:r>
    </w:p>
    <w:p w14:paraId="7AA91066" w14:textId="77777777" w:rsidR="00AA6EF3" w:rsidRDefault="00AA6EF3" w:rsidP="00AA6EF3">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2E7064D" w14:textId="77777777" w:rsidR="00AA6EF3" w:rsidRDefault="00AA6EF3" w:rsidP="00AA6EF3">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14:paraId="33E98B85" w14:textId="77777777" w:rsidR="00AA6EF3" w:rsidRDefault="00AA6EF3" w:rsidP="00AA6EF3">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19A351A" w14:textId="77777777" w:rsidR="00AA6EF3" w:rsidRDefault="00AA6EF3" w:rsidP="00AA6EF3">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3F3DA5F" w14:textId="77777777" w:rsidR="00AA6EF3" w:rsidRPr="00AC4FB6" w:rsidRDefault="00AA6EF3" w:rsidP="00AA6EF3">
      <w:pPr>
        <w:pStyle w:val="ListParagraph"/>
        <w:ind w:left="1440"/>
        <w:rPr>
          <w:rFonts w:cstheme="minorHAnsi"/>
        </w:rPr>
      </w:pPr>
    </w:p>
    <w:p w14:paraId="2D0D43A2" w14:textId="77777777" w:rsidR="00AA6EF3" w:rsidRDefault="00AA6EF3" w:rsidP="00AA6EF3">
      <w:pPr>
        <w:pStyle w:val="ListParagraph"/>
        <w:numPr>
          <w:ilvl w:val="0"/>
          <w:numId w:val="16"/>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3"/>
    </w:p>
    <w:p w14:paraId="70E85E83" w14:textId="77777777" w:rsidR="00AA6EF3" w:rsidRPr="00A63EAE" w:rsidRDefault="00AA6EF3" w:rsidP="00AA6EF3">
      <w:pPr>
        <w:pStyle w:val="ListParagraph"/>
        <w:rPr>
          <w:rFonts w:cstheme="minorHAnsi"/>
        </w:rPr>
      </w:pPr>
    </w:p>
    <w:p w14:paraId="1D7EBE6E" w14:textId="77777777" w:rsidR="00AA6EF3" w:rsidRDefault="00AA6EF3" w:rsidP="00AA6EF3">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14:paraId="225C38BC" w14:textId="77777777" w:rsidR="00AA6EF3" w:rsidRDefault="00AA6EF3" w:rsidP="00AA6EF3">
      <w:pPr>
        <w:pStyle w:val="ListParagraph"/>
        <w:rPr>
          <w:rFonts w:cstheme="minorHAnsi"/>
          <w:b/>
        </w:rPr>
      </w:pPr>
    </w:p>
    <w:p w14:paraId="46F955AB" w14:textId="77777777" w:rsidR="00AA6EF3" w:rsidRDefault="00AA6EF3" w:rsidP="00AA6EF3">
      <w:pPr>
        <w:pStyle w:val="ListParagraph"/>
        <w:rPr>
          <w:rFonts w:cstheme="minorHAnsi"/>
        </w:rPr>
      </w:pPr>
      <w:r>
        <w:rPr>
          <w:rFonts w:cstheme="minorHAnsi"/>
          <w:b/>
        </w:rPr>
        <w:t>Examples of Activities:</w:t>
      </w:r>
      <w:r>
        <w:rPr>
          <w:rFonts w:cstheme="minorHAnsi"/>
        </w:rPr>
        <w:t xml:space="preserve"> </w:t>
      </w:r>
    </w:p>
    <w:p w14:paraId="66586500" w14:textId="77777777" w:rsidR="00AA6EF3" w:rsidRDefault="00AA6EF3" w:rsidP="00AA6EF3">
      <w:pPr>
        <w:pStyle w:val="ListParagraph"/>
        <w:numPr>
          <w:ilvl w:val="0"/>
          <w:numId w:val="24"/>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8278FB5" w14:textId="77777777" w:rsidR="00AA6EF3" w:rsidRDefault="00AA6EF3" w:rsidP="00AA6EF3">
      <w:pPr>
        <w:pStyle w:val="ListParagraph"/>
        <w:numPr>
          <w:ilvl w:val="0"/>
          <w:numId w:val="24"/>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50C1035F" w14:textId="77777777" w:rsidR="00AA6EF3" w:rsidRDefault="00AA6EF3" w:rsidP="00AA6EF3">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17AB2D94" w14:textId="77777777" w:rsidR="00AA6EF3" w:rsidRPr="00911037" w:rsidRDefault="00AA6EF3" w:rsidP="00AA6EF3">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22A8919F" w14:textId="43D6507C" w:rsidR="00823FF4" w:rsidRPr="00AA6EF3" w:rsidRDefault="00AA6EF3" w:rsidP="00AA6EF3">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sectPr w:rsidR="00823FF4" w:rsidRPr="00AA6EF3"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87F16"/>
    <w:multiLevelType w:val="hybridMultilevel"/>
    <w:tmpl w:val="ACE668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14"/>
  </w:num>
  <w:num w:numId="3">
    <w:abstractNumId w:val="18"/>
  </w:num>
  <w:num w:numId="4">
    <w:abstractNumId w:val="24"/>
  </w:num>
  <w:num w:numId="5">
    <w:abstractNumId w:val="0"/>
  </w:num>
  <w:num w:numId="6">
    <w:abstractNumId w:val="7"/>
  </w:num>
  <w:num w:numId="7">
    <w:abstractNumId w:val="9"/>
  </w:num>
  <w:num w:numId="8">
    <w:abstractNumId w:val="10"/>
  </w:num>
  <w:num w:numId="9">
    <w:abstractNumId w:val="26"/>
  </w:num>
  <w:num w:numId="10">
    <w:abstractNumId w:val="4"/>
  </w:num>
  <w:num w:numId="11">
    <w:abstractNumId w:val="8"/>
  </w:num>
  <w:num w:numId="12">
    <w:abstractNumId w:val="16"/>
  </w:num>
  <w:num w:numId="13">
    <w:abstractNumId w:val="13"/>
  </w:num>
  <w:num w:numId="14">
    <w:abstractNumId w:val="5"/>
  </w:num>
  <w:num w:numId="15">
    <w:abstractNumId w:val="6"/>
  </w:num>
  <w:num w:numId="16">
    <w:abstractNumId w:val="12"/>
  </w:num>
  <w:num w:numId="17">
    <w:abstractNumId w:val="22"/>
  </w:num>
  <w:num w:numId="18">
    <w:abstractNumId w:val="21"/>
  </w:num>
  <w:num w:numId="19">
    <w:abstractNumId w:val="1"/>
  </w:num>
  <w:num w:numId="20">
    <w:abstractNumId w:val="3"/>
  </w:num>
  <w:num w:numId="21">
    <w:abstractNumId w:val="23"/>
  </w:num>
  <w:num w:numId="22">
    <w:abstractNumId w:val="11"/>
  </w:num>
  <w:num w:numId="23">
    <w:abstractNumId w:val="25"/>
  </w:num>
  <w:num w:numId="24">
    <w:abstractNumId w:val="17"/>
  </w:num>
  <w:num w:numId="25">
    <w:abstractNumId w:val="2"/>
  </w:num>
  <w:num w:numId="26">
    <w:abstractNumId w:val="1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1AFD"/>
    <w:rsid w:val="00036659"/>
    <w:rsid w:val="00056426"/>
    <w:rsid w:val="00056ABE"/>
    <w:rsid w:val="00074C30"/>
    <w:rsid w:val="000807FA"/>
    <w:rsid w:val="00086D50"/>
    <w:rsid w:val="000B28D1"/>
    <w:rsid w:val="000D4E90"/>
    <w:rsid w:val="000D7977"/>
    <w:rsid w:val="0012405B"/>
    <w:rsid w:val="001253A3"/>
    <w:rsid w:val="00126738"/>
    <w:rsid w:val="001366C1"/>
    <w:rsid w:val="00144147"/>
    <w:rsid w:val="00152032"/>
    <w:rsid w:val="001547B0"/>
    <w:rsid w:val="001657D9"/>
    <w:rsid w:val="00187633"/>
    <w:rsid w:val="00196573"/>
    <w:rsid w:val="001A393D"/>
    <w:rsid w:val="001A3F7F"/>
    <w:rsid w:val="001B527C"/>
    <w:rsid w:val="001C323B"/>
    <w:rsid w:val="001D0865"/>
    <w:rsid w:val="00201048"/>
    <w:rsid w:val="00203669"/>
    <w:rsid w:val="00231CD0"/>
    <w:rsid w:val="00242883"/>
    <w:rsid w:val="002439E2"/>
    <w:rsid w:val="00244B63"/>
    <w:rsid w:val="002514FD"/>
    <w:rsid w:val="00267CFB"/>
    <w:rsid w:val="002767A4"/>
    <w:rsid w:val="00280D21"/>
    <w:rsid w:val="002872E0"/>
    <w:rsid w:val="00297012"/>
    <w:rsid w:val="002A3704"/>
    <w:rsid w:val="002B192E"/>
    <w:rsid w:val="002C160B"/>
    <w:rsid w:val="002C1E0C"/>
    <w:rsid w:val="002C3309"/>
    <w:rsid w:val="002C542F"/>
    <w:rsid w:val="002C679C"/>
    <w:rsid w:val="002E201D"/>
    <w:rsid w:val="002E6D8A"/>
    <w:rsid w:val="002F302C"/>
    <w:rsid w:val="002F3F4D"/>
    <w:rsid w:val="002F6F58"/>
    <w:rsid w:val="003018DF"/>
    <w:rsid w:val="00302C73"/>
    <w:rsid w:val="003030A4"/>
    <w:rsid w:val="003213A3"/>
    <w:rsid w:val="00324D7A"/>
    <w:rsid w:val="00327541"/>
    <w:rsid w:val="0034141E"/>
    <w:rsid w:val="00343E7E"/>
    <w:rsid w:val="00357E6F"/>
    <w:rsid w:val="00373A13"/>
    <w:rsid w:val="00376214"/>
    <w:rsid w:val="00376950"/>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14AA4"/>
    <w:rsid w:val="00415A45"/>
    <w:rsid w:val="004207A5"/>
    <w:rsid w:val="004333B5"/>
    <w:rsid w:val="004372ED"/>
    <w:rsid w:val="00446B86"/>
    <w:rsid w:val="00455940"/>
    <w:rsid w:val="004713AE"/>
    <w:rsid w:val="004735E3"/>
    <w:rsid w:val="00475E86"/>
    <w:rsid w:val="00476BC8"/>
    <w:rsid w:val="004A0D5A"/>
    <w:rsid w:val="004A1C28"/>
    <w:rsid w:val="004A6D5D"/>
    <w:rsid w:val="004A7914"/>
    <w:rsid w:val="004B5C19"/>
    <w:rsid w:val="004E48DE"/>
    <w:rsid w:val="004F2660"/>
    <w:rsid w:val="004F623C"/>
    <w:rsid w:val="005030CD"/>
    <w:rsid w:val="00507DA0"/>
    <w:rsid w:val="0051359B"/>
    <w:rsid w:val="00522836"/>
    <w:rsid w:val="00531D3F"/>
    <w:rsid w:val="00552F30"/>
    <w:rsid w:val="00561C97"/>
    <w:rsid w:val="00567A1F"/>
    <w:rsid w:val="00577FB4"/>
    <w:rsid w:val="00580F3B"/>
    <w:rsid w:val="005939C9"/>
    <w:rsid w:val="005B0AA6"/>
    <w:rsid w:val="005B4CA6"/>
    <w:rsid w:val="005C5578"/>
    <w:rsid w:val="005D67DE"/>
    <w:rsid w:val="005E20ED"/>
    <w:rsid w:val="005E636F"/>
    <w:rsid w:val="005F0D52"/>
    <w:rsid w:val="005F1B09"/>
    <w:rsid w:val="005F34DC"/>
    <w:rsid w:val="0061192D"/>
    <w:rsid w:val="00627C4A"/>
    <w:rsid w:val="0064182F"/>
    <w:rsid w:val="00642B1A"/>
    <w:rsid w:val="006508BC"/>
    <w:rsid w:val="00653EE2"/>
    <w:rsid w:val="006552C9"/>
    <w:rsid w:val="00660FA8"/>
    <w:rsid w:val="006706CF"/>
    <w:rsid w:val="00682171"/>
    <w:rsid w:val="00686898"/>
    <w:rsid w:val="00692DBA"/>
    <w:rsid w:val="0069398A"/>
    <w:rsid w:val="006B329F"/>
    <w:rsid w:val="006B495C"/>
    <w:rsid w:val="006C0E3C"/>
    <w:rsid w:val="006D1CC6"/>
    <w:rsid w:val="006D374D"/>
    <w:rsid w:val="006E750A"/>
    <w:rsid w:val="006F5F6C"/>
    <w:rsid w:val="007047BF"/>
    <w:rsid w:val="00706448"/>
    <w:rsid w:val="00725F44"/>
    <w:rsid w:val="007419FA"/>
    <w:rsid w:val="00745DB4"/>
    <w:rsid w:val="00767C4B"/>
    <w:rsid w:val="007700CF"/>
    <w:rsid w:val="007741A6"/>
    <w:rsid w:val="007757C1"/>
    <w:rsid w:val="00792CE3"/>
    <w:rsid w:val="00794D18"/>
    <w:rsid w:val="007A62D4"/>
    <w:rsid w:val="007C085B"/>
    <w:rsid w:val="007C5E71"/>
    <w:rsid w:val="007C6D5B"/>
    <w:rsid w:val="007D08F3"/>
    <w:rsid w:val="007E6249"/>
    <w:rsid w:val="007F78C6"/>
    <w:rsid w:val="0080033D"/>
    <w:rsid w:val="00823FF4"/>
    <w:rsid w:val="00841A22"/>
    <w:rsid w:val="00843C3A"/>
    <w:rsid w:val="0084575B"/>
    <w:rsid w:val="008544BF"/>
    <w:rsid w:val="00865230"/>
    <w:rsid w:val="00865818"/>
    <w:rsid w:val="008717C2"/>
    <w:rsid w:val="00871895"/>
    <w:rsid w:val="00880BD3"/>
    <w:rsid w:val="00885F18"/>
    <w:rsid w:val="00890B05"/>
    <w:rsid w:val="00891C0C"/>
    <w:rsid w:val="008A02E6"/>
    <w:rsid w:val="008A75B3"/>
    <w:rsid w:val="008C61A6"/>
    <w:rsid w:val="008E0C73"/>
    <w:rsid w:val="008F3526"/>
    <w:rsid w:val="009014C2"/>
    <w:rsid w:val="00903FCB"/>
    <w:rsid w:val="00913741"/>
    <w:rsid w:val="0092189D"/>
    <w:rsid w:val="00924194"/>
    <w:rsid w:val="009276D9"/>
    <w:rsid w:val="009359B3"/>
    <w:rsid w:val="00952986"/>
    <w:rsid w:val="00955B7C"/>
    <w:rsid w:val="00957A7F"/>
    <w:rsid w:val="00965276"/>
    <w:rsid w:val="0099550D"/>
    <w:rsid w:val="009A01EB"/>
    <w:rsid w:val="009A28BD"/>
    <w:rsid w:val="009C1F2B"/>
    <w:rsid w:val="009C4FDA"/>
    <w:rsid w:val="009C74E5"/>
    <w:rsid w:val="009C7E6E"/>
    <w:rsid w:val="009D01F5"/>
    <w:rsid w:val="009D7C85"/>
    <w:rsid w:val="009E5CA5"/>
    <w:rsid w:val="009F3368"/>
    <w:rsid w:val="009F40AC"/>
    <w:rsid w:val="009F733B"/>
    <w:rsid w:val="009F7C3A"/>
    <w:rsid w:val="00A037CC"/>
    <w:rsid w:val="00A04B70"/>
    <w:rsid w:val="00A05364"/>
    <w:rsid w:val="00A14929"/>
    <w:rsid w:val="00A2532C"/>
    <w:rsid w:val="00A2577C"/>
    <w:rsid w:val="00A44C68"/>
    <w:rsid w:val="00A576CB"/>
    <w:rsid w:val="00A84232"/>
    <w:rsid w:val="00A946DE"/>
    <w:rsid w:val="00AA3FFD"/>
    <w:rsid w:val="00AA60DE"/>
    <w:rsid w:val="00AA6EF3"/>
    <w:rsid w:val="00AB66A0"/>
    <w:rsid w:val="00AC0917"/>
    <w:rsid w:val="00AC2943"/>
    <w:rsid w:val="00AD29F4"/>
    <w:rsid w:val="00AE2341"/>
    <w:rsid w:val="00AE4501"/>
    <w:rsid w:val="00AE5F99"/>
    <w:rsid w:val="00AF161F"/>
    <w:rsid w:val="00AF6AD3"/>
    <w:rsid w:val="00B237B7"/>
    <w:rsid w:val="00B251E2"/>
    <w:rsid w:val="00B25A47"/>
    <w:rsid w:val="00B41B2C"/>
    <w:rsid w:val="00B428A7"/>
    <w:rsid w:val="00B503A3"/>
    <w:rsid w:val="00B6015D"/>
    <w:rsid w:val="00B642A5"/>
    <w:rsid w:val="00B6450E"/>
    <w:rsid w:val="00B707D4"/>
    <w:rsid w:val="00B72BC3"/>
    <w:rsid w:val="00B77B72"/>
    <w:rsid w:val="00B77D8F"/>
    <w:rsid w:val="00B81019"/>
    <w:rsid w:val="00BA35EB"/>
    <w:rsid w:val="00BB75DA"/>
    <w:rsid w:val="00BC40B6"/>
    <w:rsid w:val="00BD25C7"/>
    <w:rsid w:val="00BD7696"/>
    <w:rsid w:val="00BE3034"/>
    <w:rsid w:val="00C066E1"/>
    <w:rsid w:val="00C10E8F"/>
    <w:rsid w:val="00C12974"/>
    <w:rsid w:val="00C2039A"/>
    <w:rsid w:val="00C21058"/>
    <w:rsid w:val="00C33266"/>
    <w:rsid w:val="00C332FB"/>
    <w:rsid w:val="00C413AB"/>
    <w:rsid w:val="00C57F33"/>
    <w:rsid w:val="00C650B0"/>
    <w:rsid w:val="00C71979"/>
    <w:rsid w:val="00C76E58"/>
    <w:rsid w:val="00C80093"/>
    <w:rsid w:val="00C8327A"/>
    <w:rsid w:val="00C8788F"/>
    <w:rsid w:val="00C91408"/>
    <w:rsid w:val="00C941A0"/>
    <w:rsid w:val="00CC12DA"/>
    <w:rsid w:val="00CC25EF"/>
    <w:rsid w:val="00CE7705"/>
    <w:rsid w:val="00CF32C9"/>
    <w:rsid w:val="00CF7868"/>
    <w:rsid w:val="00D07C76"/>
    <w:rsid w:val="00D20FC4"/>
    <w:rsid w:val="00D21722"/>
    <w:rsid w:val="00D2278C"/>
    <w:rsid w:val="00D431B4"/>
    <w:rsid w:val="00D44C06"/>
    <w:rsid w:val="00D46731"/>
    <w:rsid w:val="00D61A8E"/>
    <w:rsid w:val="00D636EC"/>
    <w:rsid w:val="00D64EA3"/>
    <w:rsid w:val="00D70332"/>
    <w:rsid w:val="00D775E9"/>
    <w:rsid w:val="00D808CC"/>
    <w:rsid w:val="00D929A9"/>
    <w:rsid w:val="00DB1DA9"/>
    <w:rsid w:val="00DB3D6D"/>
    <w:rsid w:val="00DC28AF"/>
    <w:rsid w:val="00DC41F3"/>
    <w:rsid w:val="00DE4891"/>
    <w:rsid w:val="00DF715D"/>
    <w:rsid w:val="00E01B89"/>
    <w:rsid w:val="00E0597E"/>
    <w:rsid w:val="00E06B92"/>
    <w:rsid w:val="00E31084"/>
    <w:rsid w:val="00E36977"/>
    <w:rsid w:val="00E45629"/>
    <w:rsid w:val="00E50525"/>
    <w:rsid w:val="00E6481F"/>
    <w:rsid w:val="00E703C6"/>
    <w:rsid w:val="00E7670A"/>
    <w:rsid w:val="00E86F53"/>
    <w:rsid w:val="00E973B1"/>
    <w:rsid w:val="00EB49C4"/>
    <w:rsid w:val="00EC2467"/>
    <w:rsid w:val="00EC66A3"/>
    <w:rsid w:val="00ED4A8D"/>
    <w:rsid w:val="00ED7CE6"/>
    <w:rsid w:val="00EF04BD"/>
    <w:rsid w:val="00EF2CFB"/>
    <w:rsid w:val="00EF6914"/>
    <w:rsid w:val="00F12749"/>
    <w:rsid w:val="00F137A2"/>
    <w:rsid w:val="00F151A9"/>
    <w:rsid w:val="00F25151"/>
    <w:rsid w:val="00F261D0"/>
    <w:rsid w:val="00F34608"/>
    <w:rsid w:val="00F352E5"/>
    <w:rsid w:val="00F35E89"/>
    <w:rsid w:val="00F42281"/>
    <w:rsid w:val="00F44B24"/>
    <w:rsid w:val="00F5430E"/>
    <w:rsid w:val="00F551E5"/>
    <w:rsid w:val="00F5623A"/>
    <w:rsid w:val="00F61D7A"/>
    <w:rsid w:val="00F74FC6"/>
    <w:rsid w:val="00F77622"/>
    <w:rsid w:val="00F8685D"/>
    <w:rsid w:val="00F87C2F"/>
    <w:rsid w:val="00FA3461"/>
    <w:rsid w:val="00FA392F"/>
    <w:rsid w:val="00FA6574"/>
    <w:rsid w:val="00FE09D4"/>
    <w:rsid w:val="00FE12A9"/>
    <w:rsid w:val="00FE3771"/>
    <w:rsid w:val="00FE53BB"/>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0B16FD"/>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BC8"/>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FE12A9"/>
    <w:rPr>
      <w:i/>
      <w:iCs/>
      <w:color w:val="808080" w:themeColor="text1" w:themeTint="7F"/>
    </w:rPr>
  </w:style>
  <w:style w:type="character" w:styleId="Hyperlink">
    <w:name w:val="Hyperlink"/>
    <w:basedOn w:val="DefaultParagraphFont"/>
    <w:uiPriority w:val="99"/>
    <w:unhideWhenUsed/>
    <w:rsid w:val="00AA6E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E18632-E78F-487A-8BA7-8C951BA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2660</Words>
  <Characters>15166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2019-01-07T20:30:00Z</dcterms:created>
  <dcterms:modified xsi:type="dcterms:W3CDTF">2019-01-07T20:30:00Z</dcterms:modified>
</cp:coreProperties>
</file>