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4D94D7E" w14:textId="77777777" w:rsidR="00BC7529" w:rsidRDefault="00BC7529"/>
    <w:p w14:paraId="0F7EB105" w14:textId="77777777" w:rsidR="00BC7529" w:rsidRDefault="001E6C95">
      <w:r>
        <w:t>Name:</w:t>
      </w:r>
    </w:p>
    <w:p w14:paraId="0A59C2EB" w14:textId="77777777" w:rsidR="00BC7529" w:rsidRDefault="00BC7529"/>
    <w:p w14:paraId="30976A65" w14:textId="157C31D5" w:rsidR="00BC7529" w:rsidRDefault="00F3518A">
      <w:r>
        <w:t xml:space="preserve">Grades </w:t>
      </w:r>
      <w:r w:rsidR="001E6C95">
        <w:t>5                                                          Date:</w:t>
      </w:r>
    </w:p>
    <w:p w14:paraId="3BD960EF" w14:textId="77777777" w:rsidR="00BC7529" w:rsidRDefault="00BC7529"/>
    <w:p w14:paraId="1D688C2A" w14:textId="77777777" w:rsidR="00BC7529" w:rsidRDefault="00BC7529"/>
    <w:p w14:paraId="4ED5EAD8" w14:textId="77777777" w:rsidR="00BC7529" w:rsidRDefault="00BC7529"/>
    <w:p w14:paraId="7F9F3429" w14:textId="77777777" w:rsidR="00BC7529" w:rsidRDefault="00BC7529"/>
    <w:p w14:paraId="19A104FA" w14:textId="4E7686EC" w:rsidR="00BC7529" w:rsidRDefault="00F26130">
      <w:pPr>
        <w:jc w:val="center"/>
      </w:pPr>
      <w:r w:rsidRPr="00EE2B51">
        <w:rPr>
          <w:noProof/>
        </w:rPr>
        <w:drawing>
          <wp:inline distT="0" distB="0" distL="0" distR="0" wp14:anchorId="3422DEC2" wp14:editId="38C875D8">
            <wp:extent cx="1785885" cy="1459118"/>
            <wp:effectExtent l="0" t="0" r="5080" b="8255"/>
            <wp:docPr id="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9"/>
                    <pic:cNvPicPr>
                      <a:picLocks noChangeAspect="1"/>
                    </pic:cNvPicPr>
                  </pic:nvPicPr>
                  <pic:blipFill>
                    <a:blip r:embed="rId5"/>
                    <a:stretch>
                      <a:fillRect/>
                    </a:stretch>
                  </pic:blipFill>
                  <pic:spPr>
                    <a:xfrm>
                      <a:off x="0" y="0"/>
                      <a:ext cx="1785885" cy="1459118"/>
                    </a:xfrm>
                    <a:prstGeom prst="rect">
                      <a:avLst/>
                    </a:prstGeom>
                  </pic:spPr>
                </pic:pic>
              </a:graphicData>
            </a:graphic>
          </wp:inline>
        </w:drawing>
      </w:r>
    </w:p>
    <w:p w14:paraId="5148BCDE" w14:textId="77777777" w:rsidR="00BC7529" w:rsidRDefault="001E6C95">
      <w:r>
        <w:rPr>
          <w:noProof/>
        </w:rPr>
        <mc:AlternateContent>
          <mc:Choice Requires="wps">
            <w:drawing>
              <wp:anchor distT="0" distB="0" distL="114300" distR="114300" simplePos="0" relativeHeight="251658240" behindDoc="0" locked="0" layoutInCell="0" hidden="0" allowOverlap="1" wp14:anchorId="2A70E4D6" wp14:editId="4807A103">
                <wp:simplePos x="0" y="0"/>
                <wp:positionH relativeFrom="margin">
                  <wp:posOffset>685800</wp:posOffset>
                </wp:positionH>
                <wp:positionV relativeFrom="paragraph">
                  <wp:posOffset>12700</wp:posOffset>
                </wp:positionV>
                <wp:extent cx="5156200" cy="254000"/>
                <wp:effectExtent l="0" t="0" r="0" b="0"/>
                <wp:wrapNone/>
                <wp:docPr id="1" name="Freeform 1"/>
                <wp:cNvGraphicFramePr/>
                <a:graphic xmlns:a="http://schemas.openxmlformats.org/drawingml/2006/main">
                  <a:graphicData uri="http://schemas.microsoft.com/office/word/2010/wordprocessingShape">
                    <wps:wsp>
                      <wps:cNvSpPr/>
                      <wps:spPr>
                        <a:xfrm>
                          <a:off x="2774250" y="3656175"/>
                          <a:ext cx="5143499" cy="247649"/>
                        </a:xfrm>
                        <a:custGeom>
                          <a:avLst/>
                          <a:gdLst/>
                          <a:ahLst/>
                          <a:cxnLst/>
                          <a:rect l="0" t="0" r="0" b="0"/>
                          <a:pathLst>
                            <a:path w="5143500" h="247650" extrusionOk="0">
                              <a:moveTo>
                                <a:pt x="0" y="0"/>
                              </a:moveTo>
                              <a:lnTo>
                                <a:pt x="0" y="247650"/>
                              </a:lnTo>
                              <a:lnTo>
                                <a:pt x="5143500" y="247650"/>
                              </a:lnTo>
                              <a:lnTo>
                                <a:pt x="5143500" y="0"/>
                              </a:lnTo>
                              <a:close/>
                            </a:path>
                          </a:pathLst>
                        </a:custGeom>
                        <a:solidFill>
                          <a:srgbClr val="FFFFFF"/>
                        </a:solidFill>
                        <a:ln w="12700" cap="flat" cmpd="sng">
                          <a:solidFill>
                            <a:srgbClr val="FFFFFF"/>
                          </a:solidFill>
                          <a:prstDash val="solid"/>
                          <a:miter/>
                          <a:headEnd type="none" w="med" len="med"/>
                          <a:tailEnd type="none" w="med" len="med"/>
                        </a:ln>
                      </wps:spPr>
                      <wps:txbx>
                        <w:txbxContent>
                          <w:p w14:paraId="00D5814C" w14:textId="77777777" w:rsidR="001E6C95" w:rsidRDefault="001E6C95">
                            <w:pPr>
                              <w:textDirection w:val="btLr"/>
                            </w:pPr>
                            <w:r>
                              <w:rPr>
                                <w:sz w:val="18"/>
                              </w:rPr>
                              <w:t xml:space="preserve">Based on the Writing for Understanding Approach, Vermont Writing Collaborative </w:t>
                            </w:r>
                            <w:r>
                              <w:rPr>
                                <w:rFonts w:ascii="Times New Roman" w:eastAsia="Times New Roman" w:hAnsi="Times New Roman" w:cs="Times New Roman"/>
                                <w:sz w:val="18"/>
                              </w:rPr>
                              <w:t>©2011</w:t>
                            </w:r>
                          </w:p>
                        </w:txbxContent>
                      </wps:txbx>
                      <wps:bodyPr lIns="88900" tIns="38100" rIns="88900" bIns="38100" anchor="t" anchorCtr="0"/>
                    </wps:wsp>
                  </a:graphicData>
                </a:graphic>
              </wp:anchor>
            </w:drawing>
          </mc:Choice>
          <mc:Fallback>
            <w:pict>
              <v:shape w14:anchorId="2A70E4D6" id="Freeform_x0020_1" o:spid="_x0000_s1026" style="position:absolute;margin-left:54pt;margin-top:1pt;width:406pt;height:20pt;z-index:251658240;visibility:visible;mso-wrap-style:square;mso-wrap-distance-left:9pt;mso-wrap-distance-top:0;mso-wrap-distance-right:9pt;mso-wrap-distance-bottom:0;mso-position-horizontal:absolute;mso-position-horizontal-relative:margin;mso-position-vertical:absolute;mso-position-vertical-relative:text;v-text-anchor:top" coordsize="5143500,247650" o:spt="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" o:allowincell="f" adj="-11796480,,5400" path="m0,0l0,247650,5143500,247650,5143500,,,0xe" strokecolor="white" strokeweight="1pt">
                <v:stroke joinstyle="miter"/>
                <v:formulas/>
                <v:path arrowok="t" o:extrusionok="f" o:connecttype="custom" textboxrect="0,0,5143500,247650"/>
                <v:textbox inset="7pt,3pt,7pt,3pt">
                  <w:txbxContent>
                    <w:p w14:paraId="00D5814C" w14:textId="77777777" w:rsidR="001E6C95" w:rsidRDefault="001E6C95">
                      <w:pPr>
                        <w:textDirection w:val="btLr"/>
                      </w:pPr>
                      <w:r>
                        <w:rPr>
                          <w:sz w:val="18"/>
                        </w:rPr>
                        <w:t xml:space="preserve">Based on the Writing for Understanding Approach, Vermont Writing Collaborative </w:t>
                      </w:r>
                      <w:r>
                        <w:rPr>
                          <w:rFonts w:ascii="Times New Roman" w:eastAsia="Times New Roman" w:hAnsi="Times New Roman" w:cs="Times New Roman"/>
                          <w:sz w:val="18"/>
                        </w:rPr>
                        <w:t>©2011</w:t>
                      </w:r>
                    </w:p>
                  </w:txbxContent>
                </v:textbox>
                <w10:wrap anchorx="margin"/>
              </v:shape>
            </w:pict>
          </mc:Fallback>
        </mc:AlternateContent>
      </w:r>
    </w:p>
    <w:p w14:paraId="6E826684" w14:textId="6271D281" w:rsidR="00BC7529" w:rsidRDefault="00472818">
      <w:pPr>
        <w:jc w:val="center"/>
      </w:pPr>
      <w:r>
        <w:rPr>
          <w:rFonts w:ascii="Times New Roman" w:hAnsi="Times New Roman" w:cs="Times New Roman"/>
          <w:noProof/>
          <w:sz w:val="24"/>
          <w:szCs w:val="24"/>
        </w:rPr>
        <mc:AlternateContent>
          <mc:Choice Requires="wps">
            <w:drawing>
              <wp:anchor distT="0" distB="0" distL="114300" distR="114300" simplePos="0" relativeHeight="251727360" behindDoc="0" locked="0" layoutInCell="1" allowOverlap="1" wp14:anchorId="48F28FDA" wp14:editId="3CDF6D53">
                <wp:simplePos x="0" y="0"/>
                <wp:positionH relativeFrom="column">
                  <wp:posOffset>0</wp:posOffset>
                </wp:positionH>
                <wp:positionV relativeFrom="paragraph">
                  <wp:posOffset>-635</wp:posOffset>
                </wp:positionV>
                <wp:extent cx="5143500" cy="247650"/>
                <wp:effectExtent l="0" t="0" r="19050" b="1905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247650"/>
                        </a:xfrm>
                        <a:prstGeom prst="rect">
                          <a:avLst/>
                        </a:prstGeom>
                        <a:solidFill>
                          <a:srgbClr val="FFFFFF"/>
                        </a:solidFill>
                        <a:ln w="9525">
                          <a:solidFill>
                            <a:srgbClr val="FFFFFF"/>
                          </a:solidFill>
                          <a:miter lim="800000"/>
                          <a:headEnd/>
                          <a:tailEnd/>
                        </a:ln>
                      </wps:spPr>
                      <wps:txbx>
                        <w:txbxContent>
                          <w:p w14:paraId="1C858197" w14:textId="77777777" w:rsidR="00472818" w:rsidRDefault="00472818" w:rsidP="00472818">
                            <w:pPr>
                              <w:rPr>
                                <w:sz w:val="18"/>
                                <w:szCs w:val="18"/>
                              </w:rPr>
                            </w:pPr>
                            <w:r>
                              <w:rPr>
                                <w:sz w:val="18"/>
                                <w:szCs w:val="18"/>
                              </w:rPr>
                              <w:t xml:space="preserve">Based on the Writing for Understanding Approach, Vermont Writing Collaborative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F28FDA" id="_x0000_t202" coordsize="21600,21600" o:spt="202" path="m0,0l0,21600,21600,21600,21600,0xe">
                <v:stroke joinstyle="miter"/>
                <v:path gradientshapeok="t" o:connecttype="rect"/>
              </v:shapetype>
              <v:shape id="Text_x0020_Box_x0020_59" o:spid="_x0000_s1027" type="#_x0000_t202" style="position:absolute;left:0;text-align:left;margin-left:0;margin-top:0;width:405pt;height:19.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" strokecolor="white">
                <v:textbox>
                  <w:txbxContent>
                    <w:p w14:paraId="1C858197" w14:textId="77777777" w:rsidR="00472818" w:rsidRDefault="00472818" w:rsidP="00472818">
                      <w:pPr>
                        <w:rPr>
                          <w:sz w:val="18"/>
                          <w:szCs w:val="18"/>
                        </w:rPr>
                      </w:pPr>
                      <w:r>
                        <w:rPr>
                          <w:sz w:val="18"/>
                          <w:szCs w:val="18"/>
                        </w:rPr>
                        <w:t xml:space="preserve">Based on the Writing for Understanding Approach, Vermont Writing Collaborative </w:t>
                      </w:r>
                    </w:p>
                  </w:txbxContent>
                </v:textbox>
              </v:shape>
            </w:pict>
          </mc:Fallback>
        </mc:AlternateContent>
      </w:r>
    </w:p>
    <w:p w14:paraId="1BA3B5F0" w14:textId="77777777" w:rsidR="00BC7529" w:rsidRDefault="00BC7529">
      <w:pPr>
        <w:jc w:val="center"/>
      </w:pPr>
    </w:p>
    <w:p w14:paraId="728785E3" w14:textId="77777777" w:rsidR="00BC7529" w:rsidRDefault="001E6C95">
      <w:pPr>
        <w:jc w:val="center"/>
      </w:pPr>
      <w:r>
        <w:t>My</w:t>
      </w:r>
      <w:r w:rsidR="001F2A12">
        <w:t xml:space="preserve"> Group</w:t>
      </w:r>
      <w:r>
        <w:t xml:space="preserve"> Research Project on</w:t>
      </w:r>
    </w:p>
    <w:p w14:paraId="54283D2A" w14:textId="77777777" w:rsidR="00BC7529" w:rsidRDefault="001E6C95">
      <w:pPr>
        <w:jc w:val="center"/>
      </w:pPr>
      <w:r>
        <w:rPr>
          <w:sz w:val="24"/>
          <w:szCs w:val="24"/>
        </w:rPr>
        <w:t>How Human Activity Impacts the Environment</w:t>
      </w:r>
    </w:p>
    <w:p w14:paraId="26BF5D16" w14:textId="77777777" w:rsidR="00BC7529" w:rsidRDefault="00BC7529">
      <w:pPr>
        <w:jc w:val="center"/>
      </w:pPr>
    </w:p>
    <w:p w14:paraId="1662CCE4" w14:textId="77777777" w:rsidR="00BC7529" w:rsidRDefault="001E6C95">
      <w:pPr>
        <w:jc w:val="center"/>
      </w:pPr>
      <w:r>
        <w:t>Research Questions:</w:t>
      </w:r>
    </w:p>
    <w:p w14:paraId="675B0DA2" w14:textId="77777777" w:rsidR="00BC7529" w:rsidRDefault="001E6C95">
      <w:pPr>
        <w:widowControl w:val="0"/>
        <w:spacing w:before="6"/>
        <w:jc w:val="center"/>
      </w:pPr>
      <w:r>
        <w:rPr>
          <w:sz w:val="24"/>
          <w:szCs w:val="24"/>
        </w:rPr>
        <w:t>How has human activity affected the environment?</w:t>
      </w:r>
    </w:p>
    <w:p w14:paraId="2B26F2A5" w14:textId="77777777" w:rsidR="00BC7529" w:rsidRDefault="001E6C95">
      <w:pPr>
        <w:widowControl w:val="0"/>
        <w:spacing w:before="6"/>
        <w:jc w:val="center"/>
      </w:pPr>
      <w:r>
        <w:rPr>
          <w:sz w:val="24"/>
          <w:szCs w:val="24"/>
        </w:rPr>
        <w:t>What are individuals and communities doing to help protect the environment and the animals who live there?</w:t>
      </w:r>
    </w:p>
    <w:p w14:paraId="103761E9" w14:textId="77777777" w:rsidR="00BC7529" w:rsidRDefault="001E6C95">
      <w:r>
        <w:br w:type="page"/>
      </w:r>
    </w:p>
    <w:p w14:paraId="37B3E370" w14:textId="77777777" w:rsidR="00BC7529" w:rsidRDefault="00BC7529">
      <w:pPr>
        <w:jc w:val="center"/>
      </w:pPr>
    </w:p>
    <w:p w14:paraId="0B291795" w14:textId="77777777" w:rsidR="00BC7529" w:rsidRDefault="001E6C95">
      <w:pPr>
        <w:jc w:val="center"/>
      </w:pPr>
      <w:r>
        <w:rPr>
          <w:sz w:val="32"/>
          <w:szCs w:val="32"/>
        </w:rPr>
        <w:t>Becoming an Expert</w:t>
      </w:r>
    </w:p>
    <w:p w14:paraId="427A6514" w14:textId="77777777" w:rsidR="001F2A12" w:rsidRDefault="001F2A12" w:rsidP="001F2A12">
      <w:pPr>
        <w:jc w:val="center"/>
        <w:rPr>
          <w:sz w:val="52"/>
          <w:szCs w:val="52"/>
        </w:rPr>
      </w:pPr>
      <w:r>
        <w:rPr>
          <w:b/>
          <w:sz w:val="52"/>
          <w:szCs w:val="52"/>
        </w:rPr>
        <w:t>Small Group Research Packet A</w:t>
      </w:r>
    </w:p>
    <w:p w14:paraId="6C8481B6" w14:textId="77777777" w:rsidR="001F2A12" w:rsidRPr="00DF2F3C" w:rsidRDefault="001F2A12" w:rsidP="001F2A12">
      <w:pPr>
        <w:jc w:val="center"/>
        <w:rPr>
          <w:i/>
          <w:sz w:val="20"/>
          <w:szCs w:val="20"/>
        </w:rPr>
      </w:pPr>
      <w:r w:rsidRPr="00DF2F3C">
        <w:rPr>
          <w:i/>
          <w:sz w:val="20"/>
          <w:szCs w:val="20"/>
        </w:rPr>
        <w:t>For Shorter Sources</w:t>
      </w:r>
    </w:p>
    <w:p w14:paraId="32710DF7" w14:textId="77777777" w:rsidR="001F2A12" w:rsidRDefault="001F2A12" w:rsidP="001F2A12">
      <w:pPr>
        <w:jc w:val="center"/>
        <w:rPr>
          <w:sz w:val="32"/>
          <w:szCs w:val="32"/>
        </w:rPr>
      </w:pPr>
      <w:r>
        <w:rPr>
          <w:i/>
          <w:sz w:val="32"/>
          <w:szCs w:val="32"/>
        </w:rPr>
        <w:t>Building Knowledge and Understanding through Research</w:t>
      </w:r>
    </w:p>
    <w:p w14:paraId="36319778" w14:textId="77777777" w:rsidR="00BC7529" w:rsidRDefault="00BC7529">
      <w:pPr>
        <w:jc w:val="center"/>
      </w:pPr>
    </w:p>
    <w:p w14:paraId="278CAF29" w14:textId="77777777" w:rsidR="00BC7529" w:rsidRDefault="00BC7529"/>
    <w:p w14:paraId="5B288631" w14:textId="77777777" w:rsidR="00BC7529" w:rsidRDefault="00BC7529"/>
    <w:p w14:paraId="3CB0FEE3" w14:textId="77777777" w:rsidR="00BC7529" w:rsidRDefault="001E6C95">
      <w:pPr>
        <w:jc w:val="center"/>
      </w:pPr>
      <w:r>
        <w:rPr>
          <w:noProof/>
        </w:rPr>
        <w:drawing>
          <wp:inline distT="0" distB="0" distL="0" distR="0" wp14:anchorId="67B8BD90" wp14:editId="354D3679">
            <wp:extent cx="3362325" cy="1609725"/>
            <wp:effectExtent l="0" t="0" r="0" b="0"/>
            <wp:docPr id="7" name="image09.png"/>
            <wp:cNvGraphicFramePr/>
            <a:graphic xmlns:a="http://schemas.openxmlformats.org/drawingml/2006/main">
              <a:graphicData uri="http://schemas.openxmlformats.org/drawingml/2006/picture">
                <pic:pic xmlns:pic="http://schemas.openxmlformats.org/drawingml/2006/picture">
                  <pic:nvPicPr>
                    <pic:cNvPr id="0" name="image09.png"/>
                    <pic:cNvPicPr preferRelativeResize="0"/>
                  </pic:nvPicPr>
                  <pic:blipFill>
                    <a:blip r:embed="rId6"/>
                    <a:srcRect/>
                    <a:stretch>
                      <a:fillRect/>
                    </a:stretch>
                  </pic:blipFill>
                  <pic:spPr>
                    <a:xfrm>
                      <a:off x="0" y="0"/>
                      <a:ext cx="3362325" cy="1609725"/>
                    </a:xfrm>
                    <a:prstGeom prst="rect">
                      <a:avLst/>
                    </a:prstGeom>
                    <a:ln/>
                  </pic:spPr>
                </pic:pic>
              </a:graphicData>
            </a:graphic>
          </wp:inline>
        </w:drawing>
      </w:r>
    </w:p>
    <w:p w14:paraId="6D2F1252" w14:textId="77777777" w:rsidR="00BC7529" w:rsidRDefault="00BC7529"/>
    <w:p w14:paraId="41DEB50C" w14:textId="77777777" w:rsidR="00BC7529" w:rsidRDefault="00BC7529"/>
    <w:tbl>
      <w:tblPr>
        <w:tblStyle w:val="a"/>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94"/>
        <w:gridCol w:w="3204"/>
        <w:gridCol w:w="3978"/>
      </w:tblGrid>
      <w:tr w:rsidR="001F2A12" w14:paraId="493A7033" w14:textId="77777777">
        <w:tc>
          <w:tcPr>
            <w:tcW w:w="9576" w:type="dxa"/>
            <w:gridSpan w:val="3"/>
          </w:tcPr>
          <w:p w14:paraId="17D45E82" w14:textId="77777777" w:rsidR="001F2A12" w:rsidRPr="001F2A12" w:rsidRDefault="001F2A12" w:rsidP="001F2A12">
            <w:pPr>
              <w:jc w:val="center"/>
              <w:rPr>
                <w:b/>
              </w:rPr>
            </w:pPr>
            <w:r w:rsidRPr="001F2A12">
              <w:rPr>
                <w:b/>
              </w:rPr>
              <w:t>Becoming an Expert</w:t>
            </w:r>
          </w:p>
        </w:tc>
      </w:tr>
      <w:tr w:rsidR="001F2A12" w14:paraId="51407D88" w14:textId="77777777">
        <w:tc>
          <w:tcPr>
            <w:tcW w:w="2394" w:type="dxa"/>
          </w:tcPr>
          <w:p w14:paraId="61EF3F99" w14:textId="77777777" w:rsidR="001F2A12" w:rsidRPr="00814644" w:rsidRDefault="001F2A12" w:rsidP="001F2A12">
            <w:r w:rsidRPr="00814644">
              <w:t>Date Completed</w:t>
            </w:r>
          </w:p>
        </w:tc>
        <w:tc>
          <w:tcPr>
            <w:tcW w:w="7182" w:type="dxa"/>
            <w:gridSpan w:val="2"/>
          </w:tcPr>
          <w:p w14:paraId="3267C014" w14:textId="77777777" w:rsidR="001F2A12" w:rsidRDefault="001F2A12" w:rsidP="001F2A12">
            <w:pPr>
              <w:contextualSpacing w:val="0"/>
            </w:pPr>
            <w:r>
              <w:t xml:space="preserve">                               Steps</w:t>
            </w:r>
          </w:p>
        </w:tc>
      </w:tr>
      <w:tr w:rsidR="001F2A12" w14:paraId="255592F4" w14:textId="77777777">
        <w:tc>
          <w:tcPr>
            <w:tcW w:w="2394" w:type="dxa"/>
          </w:tcPr>
          <w:p w14:paraId="321CA213" w14:textId="77777777" w:rsidR="001F2A12" w:rsidRPr="00814644" w:rsidRDefault="001F2A12" w:rsidP="001F2A12"/>
        </w:tc>
        <w:tc>
          <w:tcPr>
            <w:tcW w:w="3204" w:type="dxa"/>
          </w:tcPr>
          <w:p w14:paraId="0F827A50" w14:textId="77777777" w:rsidR="001F2A12" w:rsidRDefault="001F2A12" w:rsidP="001F2A12">
            <w:pPr>
              <w:contextualSpacing w:val="0"/>
            </w:pPr>
            <w:r>
              <w:t>Where Am I Going?</w:t>
            </w:r>
          </w:p>
        </w:tc>
        <w:tc>
          <w:tcPr>
            <w:tcW w:w="3978" w:type="dxa"/>
          </w:tcPr>
          <w:p w14:paraId="1B9B0683" w14:textId="77777777" w:rsidR="001F2A12" w:rsidRDefault="001F2A12" w:rsidP="001F2A12">
            <w:pPr>
              <w:contextualSpacing w:val="0"/>
            </w:pPr>
            <w:r>
              <w:t>Text Structure</w:t>
            </w:r>
          </w:p>
        </w:tc>
      </w:tr>
      <w:tr w:rsidR="001F2A12" w14:paraId="02B280CF" w14:textId="77777777">
        <w:tc>
          <w:tcPr>
            <w:tcW w:w="2394" w:type="dxa"/>
          </w:tcPr>
          <w:p w14:paraId="5EF3596E" w14:textId="77777777" w:rsidR="001F2A12" w:rsidRPr="00814644" w:rsidRDefault="001F2A12" w:rsidP="001F2A12"/>
        </w:tc>
        <w:tc>
          <w:tcPr>
            <w:tcW w:w="3204" w:type="dxa"/>
          </w:tcPr>
          <w:p w14:paraId="38BAB30B" w14:textId="77777777" w:rsidR="001F2A12" w:rsidRDefault="001F2A12" w:rsidP="001F2A12">
            <w:pPr>
              <w:contextualSpacing w:val="0"/>
            </w:pPr>
            <w:r>
              <w:t>First Read Part 1</w:t>
            </w:r>
          </w:p>
        </w:tc>
        <w:tc>
          <w:tcPr>
            <w:tcW w:w="3978" w:type="dxa"/>
          </w:tcPr>
          <w:p w14:paraId="6D737DEB" w14:textId="77777777" w:rsidR="001F2A12" w:rsidRDefault="001F2A12" w:rsidP="001F2A12">
            <w:pPr>
              <w:contextualSpacing w:val="0"/>
            </w:pPr>
            <w:r>
              <w:t>Close Read Part 1</w:t>
            </w:r>
          </w:p>
        </w:tc>
      </w:tr>
      <w:tr w:rsidR="001F2A12" w14:paraId="62FE9FC1" w14:textId="77777777">
        <w:tc>
          <w:tcPr>
            <w:tcW w:w="2394" w:type="dxa"/>
          </w:tcPr>
          <w:p w14:paraId="15042FFC" w14:textId="77777777" w:rsidR="001F2A12" w:rsidRPr="00814644" w:rsidRDefault="001F2A12" w:rsidP="001F2A12"/>
        </w:tc>
        <w:tc>
          <w:tcPr>
            <w:tcW w:w="3204" w:type="dxa"/>
          </w:tcPr>
          <w:p w14:paraId="5CB1A586" w14:textId="77777777" w:rsidR="001F2A12" w:rsidRDefault="001F2A12" w:rsidP="001F2A12">
            <w:pPr>
              <w:contextualSpacing w:val="0"/>
            </w:pPr>
            <w:r>
              <w:t>First Read Part 2</w:t>
            </w:r>
          </w:p>
        </w:tc>
        <w:tc>
          <w:tcPr>
            <w:tcW w:w="3978" w:type="dxa"/>
          </w:tcPr>
          <w:p w14:paraId="2627E165" w14:textId="77777777" w:rsidR="001F2A12" w:rsidRDefault="001F2A12" w:rsidP="001F2A12">
            <w:pPr>
              <w:contextualSpacing w:val="0"/>
            </w:pPr>
            <w:r>
              <w:t>Close Read Part 2</w:t>
            </w:r>
          </w:p>
        </w:tc>
      </w:tr>
      <w:tr w:rsidR="001F2A12" w14:paraId="3BCE17CC" w14:textId="77777777">
        <w:tc>
          <w:tcPr>
            <w:tcW w:w="2394" w:type="dxa"/>
          </w:tcPr>
          <w:p w14:paraId="5D439491" w14:textId="77777777" w:rsidR="001F2A12" w:rsidRPr="00814644" w:rsidRDefault="001F2A12" w:rsidP="001F2A12"/>
        </w:tc>
        <w:tc>
          <w:tcPr>
            <w:tcW w:w="3204" w:type="dxa"/>
          </w:tcPr>
          <w:p w14:paraId="04A75645" w14:textId="77777777" w:rsidR="001F2A12" w:rsidRDefault="001F2A12" w:rsidP="001F2A12">
            <w:pPr>
              <w:contextualSpacing w:val="0"/>
            </w:pPr>
            <w:r>
              <w:t>The Fab Five</w:t>
            </w:r>
          </w:p>
        </w:tc>
        <w:tc>
          <w:tcPr>
            <w:tcW w:w="3978" w:type="dxa"/>
          </w:tcPr>
          <w:p w14:paraId="22A55582" w14:textId="77777777" w:rsidR="001F2A12" w:rsidRDefault="001F2A12" w:rsidP="001F2A12">
            <w:pPr>
              <w:contextualSpacing w:val="0"/>
            </w:pPr>
            <w:r>
              <w:t>Rolling Knowledge Journal</w:t>
            </w:r>
          </w:p>
        </w:tc>
      </w:tr>
      <w:tr w:rsidR="001F2A12" w14:paraId="43060017" w14:textId="77777777">
        <w:tc>
          <w:tcPr>
            <w:tcW w:w="2394" w:type="dxa"/>
          </w:tcPr>
          <w:p w14:paraId="6C73B018" w14:textId="77777777" w:rsidR="001F2A12" w:rsidRPr="00814644" w:rsidRDefault="001F2A12" w:rsidP="001F2A12"/>
        </w:tc>
        <w:tc>
          <w:tcPr>
            <w:tcW w:w="7182" w:type="dxa"/>
            <w:gridSpan w:val="2"/>
          </w:tcPr>
          <w:p w14:paraId="2D377165" w14:textId="77777777" w:rsidR="001F2A12" w:rsidRDefault="001F2A12" w:rsidP="001F2A12">
            <w:pPr>
              <w:contextualSpacing w:val="0"/>
            </w:pPr>
            <w:r>
              <w:t>Reading for Evidence</w:t>
            </w:r>
          </w:p>
        </w:tc>
      </w:tr>
      <w:tr w:rsidR="001F2A12" w14:paraId="784631B4" w14:textId="77777777">
        <w:tc>
          <w:tcPr>
            <w:tcW w:w="2394" w:type="dxa"/>
          </w:tcPr>
          <w:p w14:paraId="583E485F" w14:textId="77777777" w:rsidR="001F2A12" w:rsidRPr="00814644" w:rsidRDefault="001F2A12" w:rsidP="001F2A12"/>
        </w:tc>
        <w:tc>
          <w:tcPr>
            <w:tcW w:w="7182" w:type="dxa"/>
            <w:gridSpan w:val="2"/>
          </w:tcPr>
          <w:p w14:paraId="686B526E" w14:textId="77777777" w:rsidR="001F2A12" w:rsidRDefault="001F2A12" w:rsidP="001F2A12">
            <w:pPr>
              <w:contextualSpacing w:val="0"/>
            </w:pPr>
            <w:r>
              <w:t>Recording Evidence</w:t>
            </w:r>
          </w:p>
        </w:tc>
      </w:tr>
      <w:tr w:rsidR="001F2A12" w14:paraId="3EEF3B24" w14:textId="77777777">
        <w:tc>
          <w:tcPr>
            <w:tcW w:w="2394" w:type="dxa"/>
          </w:tcPr>
          <w:p w14:paraId="37EDCE3D" w14:textId="77777777" w:rsidR="001F2A12" w:rsidRPr="00814644" w:rsidRDefault="001F2A12" w:rsidP="001F2A12">
            <w:r w:rsidRPr="00814644">
              <w:t>Becoming an Expert</w:t>
            </w:r>
          </w:p>
        </w:tc>
        <w:tc>
          <w:tcPr>
            <w:tcW w:w="3204" w:type="dxa"/>
          </w:tcPr>
          <w:p w14:paraId="390DB9C6" w14:textId="77777777" w:rsidR="001F2A12" w:rsidRDefault="001F2A12" w:rsidP="001F2A12">
            <w:pPr>
              <w:contextualSpacing w:val="0"/>
            </w:pPr>
            <w:r>
              <w:t>Additional Evidence</w:t>
            </w:r>
          </w:p>
        </w:tc>
        <w:tc>
          <w:tcPr>
            <w:tcW w:w="3978" w:type="dxa"/>
          </w:tcPr>
          <w:p w14:paraId="5E9CC2EF" w14:textId="77777777" w:rsidR="001F2A12" w:rsidRDefault="001F2A12" w:rsidP="001F2A12">
            <w:pPr>
              <w:contextualSpacing w:val="0"/>
            </w:pPr>
            <w:r>
              <w:t>Focus Statement</w:t>
            </w:r>
          </w:p>
        </w:tc>
      </w:tr>
      <w:tr w:rsidR="001F2A12" w14:paraId="7309BFD3" w14:textId="77777777">
        <w:tc>
          <w:tcPr>
            <w:tcW w:w="2394" w:type="dxa"/>
          </w:tcPr>
          <w:p w14:paraId="7ABCB8A1" w14:textId="77777777" w:rsidR="001F2A12" w:rsidRPr="00814644" w:rsidRDefault="001F2A12" w:rsidP="001F2A12">
            <w:r w:rsidRPr="00814644">
              <w:t>Date Completed</w:t>
            </w:r>
          </w:p>
        </w:tc>
        <w:tc>
          <w:tcPr>
            <w:tcW w:w="7182" w:type="dxa"/>
            <w:gridSpan w:val="2"/>
          </w:tcPr>
          <w:p w14:paraId="3503EF8D" w14:textId="77777777" w:rsidR="001F2A12" w:rsidRDefault="001F2A12" w:rsidP="001F2A12">
            <w:pPr>
              <w:contextualSpacing w:val="0"/>
            </w:pPr>
            <w:r>
              <w:t>Working with Evidence</w:t>
            </w:r>
          </w:p>
        </w:tc>
      </w:tr>
    </w:tbl>
    <w:p w14:paraId="5810E60E" w14:textId="77777777" w:rsidR="00BC7529" w:rsidRDefault="00BC7529"/>
    <w:p w14:paraId="1B569037" w14:textId="77777777" w:rsidR="00BC7529" w:rsidRDefault="001E6C95">
      <w:pPr>
        <w:widowControl w:val="0"/>
        <w:spacing w:before="6"/>
      </w:pPr>
      <w:r>
        <w:t xml:space="preserve">Research Question: </w:t>
      </w:r>
      <w:r>
        <w:rPr>
          <w:sz w:val="24"/>
          <w:szCs w:val="24"/>
        </w:rPr>
        <w:t>How has human activity affected the environment?</w:t>
      </w:r>
    </w:p>
    <w:p w14:paraId="62E73B63" w14:textId="77777777" w:rsidR="00BC7529" w:rsidRDefault="001E6C95">
      <w:pPr>
        <w:widowControl w:val="0"/>
        <w:spacing w:before="6"/>
      </w:pPr>
      <w:r>
        <w:rPr>
          <w:sz w:val="24"/>
          <w:szCs w:val="24"/>
        </w:rPr>
        <w:t>What are individuals and communities doing to help protect the environment and the animals who live there?</w:t>
      </w:r>
    </w:p>
    <w:p w14:paraId="5BDE21A6" w14:textId="77777777" w:rsidR="001E6C95" w:rsidRDefault="001E6C95"/>
    <w:p w14:paraId="73BDD197" w14:textId="77777777" w:rsidR="001E6C95" w:rsidRDefault="001E6C95"/>
    <w:p w14:paraId="541E8A76" w14:textId="77777777" w:rsidR="001E6C95" w:rsidRDefault="001E6C95">
      <w:r>
        <w:rPr>
          <w:noProof/>
        </w:rPr>
        <mc:AlternateContent>
          <mc:Choice Requires="wps">
            <w:drawing>
              <wp:anchor distT="0" distB="0" distL="114300" distR="114300" simplePos="0" relativeHeight="251646464" behindDoc="0" locked="0" layoutInCell="1" allowOverlap="1" wp14:anchorId="6E2F8EC7" wp14:editId="31856BCB">
                <wp:simplePos x="0" y="0"/>
                <wp:positionH relativeFrom="column">
                  <wp:posOffset>48895</wp:posOffset>
                </wp:positionH>
                <wp:positionV relativeFrom="paragraph">
                  <wp:posOffset>-122555</wp:posOffset>
                </wp:positionV>
                <wp:extent cx="4953000" cy="885825"/>
                <wp:effectExtent l="9525" t="9525" r="9525" b="9525"/>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885825"/>
                        </a:xfrm>
                        <a:prstGeom prst="rect">
                          <a:avLst/>
                        </a:prstGeom>
                        <a:solidFill>
                          <a:srgbClr val="FFFFFF"/>
                        </a:solidFill>
                        <a:ln w="9525">
                          <a:solidFill>
                            <a:srgbClr val="FFFFFF"/>
                          </a:solidFill>
                          <a:miter lim="800000"/>
                          <a:headEnd/>
                          <a:tailEnd/>
                        </a:ln>
                      </wps:spPr>
                      <wps:txbx>
                        <w:txbxContent>
                          <w:p w14:paraId="09D2676F" w14:textId="77777777" w:rsidR="001E6C95" w:rsidRPr="001E6C95" w:rsidRDefault="001E6C95" w:rsidP="001E6C95">
                            <w:pPr>
                              <w:rPr>
                                <w:b/>
                                <w:color w:val="632423"/>
                                <w:sz w:val="36"/>
                                <w:szCs w:val="36"/>
                              </w:rPr>
                            </w:pPr>
                            <w:r w:rsidRPr="001E6C95">
                              <w:rPr>
                                <w:b/>
                                <w:color w:val="632423"/>
                                <w:sz w:val="36"/>
                                <w:szCs w:val="36"/>
                              </w:rPr>
                              <w:t>Where Am I Going?</w:t>
                            </w:r>
                          </w:p>
                          <w:p w14:paraId="67D6B393" w14:textId="77777777" w:rsidR="001E6C95" w:rsidRDefault="001E6C95" w:rsidP="001E6C95">
                            <w:r w:rsidRPr="00076058">
                              <w:t xml:space="preserve">Work </w:t>
                            </w:r>
                            <w:r>
                              <w:t xml:space="preserve">with your </w:t>
                            </w:r>
                            <w:r w:rsidRPr="00076058">
                              <w:t>group to answer the questions</w:t>
                            </w:r>
                            <w:r>
                              <w:t xml:space="preserve"> below.</w:t>
                            </w:r>
                          </w:p>
                          <w:p w14:paraId="32B3F0F9" w14:textId="77777777" w:rsidR="001E6C95" w:rsidRPr="001E6C95" w:rsidRDefault="001E6C95" w:rsidP="001E6C95">
                            <w:pPr>
                              <w:rPr>
                                <w:b/>
                                <w:color w:val="632423"/>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F8EC7" id="Text_x0020_Box_x0020_66" o:spid="_x0000_s1028" type="#_x0000_t202" style="position:absolute;margin-left:3.85pt;margin-top:-9.6pt;width:390pt;height:69.7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" strokecolor="white">
                <v:textbox>
                  <w:txbxContent>
                    <w:p w14:paraId="09D2676F" w14:textId="77777777" w:rsidR="001E6C95" w:rsidRPr="001E6C95" w:rsidRDefault="001E6C95" w:rsidP="001E6C95">
                      <w:pPr>
                        <w:rPr>
                          <w:b/>
                          <w:color w:val="632423"/>
                          <w:sz w:val="36"/>
                          <w:szCs w:val="36"/>
                        </w:rPr>
                      </w:pPr>
                      <w:r w:rsidRPr="001E6C95">
                        <w:rPr>
                          <w:b/>
                          <w:color w:val="632423"/>
                          <w:sz w:val="36"/>
                          <w:szCs w:val="36"/>
                        </w:rPr>
                        <w:t>Where Am I Going?</w:t>
                      </w:r>
                    </w:p>
                    <w:p w14:paraId="67D6B393" w14:textId="77777777" w:rsidR="001E6C95" w:rsidRDefault="001E6C95" w:rsidP="001E6C95">
                      <w:r w:rsidRPr="00076058">
                        <w:t xml:space="preserve">Work </w:t>
                      </w:r>
                      <w:r>
                        <w:t xml:space="preserve">with your </w:t>
                      </w:r>
                      <w:r w:rsidRPr="00076058">
                        <w:t>group to answer the questions</w:t>
                      </w:r>
                      <w:r>
                        <w:t xml:space="preserve"> below.</w:t>
                      </w:r>
                    </w:p>
                    <w:p w14:paraId="32B3F0F9" w14:textId="77777777" w:rsidR="001E6C95" w:rsidRPr="001E6C95" w:rsidRDefault="001E6C95" w:rsidP="001E6C95">
                      <w:pPr>
                        <w:rPr>
                          <w:b/>
                          <w:color w:val="632423"/>
                          <w:sz w:val="36"/>
                          <w:szCs w:val="36"/>
                        </w:rPr>
                      </w:pPr>
                    </w:p>
                  </w:txbxContent>
                </v:textbox>
              </v:shape>
            </w:pict>
          </mc:Fallback>
        </mc:AlternateContent>
      </w:r>
      <w:r>
        <w:rPr>
          <w:noProof/>
        </w:rPr>
        <mc:AlternateContent>
          <mc:Choice Requires="wpg">
            <w:drawing>
              <wp:anchor distT="0" distB="0" distL="114300" distR="114300" simplePos="0" relativeHeight="251631104" behindDoc="0" locked="0" layoutInCell="1" allowOverlap="1" wp14:anchorId="66851C31" wp14:editId="1B976EA7">
                <wp:simplePos x="0" y="0"/>
                <wp:positionH relativeFrom="column">
                  <wp:posOffset>38077</wp:posOffset>
                </wp:positionH>
                <wp:positionV relativeFrom="paragraph">
                  <wp:posOffset>-495251</wp:posOffset>
                </wp:positionV>
                <wp:extent cx="1181735" cy="1692275"/>
                <wp:effectExtent l="0" t="0" r="12065" b="9525"/>
                <wp:wrapThrough wrapText="bothSides">
                  <wp:wrapPolygon edited="0">
                    <wp:start x="0" y="0"/>
                    <wp:lineTo x="0" y="21397"/>
                    <wp:lineTo x="21356" y="21397"/>
                    <wp:lineTo x="21356" y="0"/>
                    <wp:lineTo x="0" y="0"/>
                  </wp:wrapPolygon>
                </wp:wrapThrough>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81735" cy="1692275"/>
                          <a:chOff x="28956" y="12954"/>
                          <a:chExt cx="8992" cy="12355"/>
                        </a:xfrm>
                      </wpg:grpSpPr>
                      <pic:pic xmlns:pic="http://schemas.openxmlformats.org/drawingml/2006/picture">
                        <pic:nvPicPr>
                          <pic:cNvPr id="57" name="Picture 11"/>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28956" y="12954"/>
                            <a:ext cx="8992" cy="12355"/>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pic:spPr>
                      </pic:pic>
                      <wps:wsp>
                        <wps:cNvPr id="58" name="TextBox 3"/>
                        <wps:cNvSpPr txBox="1">
                          <a:spLocks noChangeArrowheads="1"/>
                        </wps:cNvSpPr>
                        <wps:spPr bwMode="auto">
                          <a:xfrm>
                            <a:off x="31343" y="14554"/>
                            <a:ext cx="3411" cy="581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22D76BE2" w14:textId="77777777" w:rsidR="001E6C95" w:rsidRPr="00556067" w:rsidRDefault="001E6C95" w:rsidP="001E6C95">
                              <w:pPr>
                                <w:pStyle w:val="NormalWeb"/>
                                <w:spacing w:before="0" w:beforeAutospacing="0" w:after="0" w:afterAutospacing="0"/>
                                <w:rPr>
                                  <w:sz w:val="96"/>
                                  <w:szCs w:val="96"/>
                                </w:rPr>
                              </w:pPr>
                              <w:r w:rsidRPr="00556067">
                                <w:rPr>
                                  <w:rFonts w:ascii="Arial Rounded MT Bold" w:hAnsi="Arial Rounded MT Bold" w:cstheme="minorBidi"/>
                                  <w:b/>
                                  <w:bCs/>
                                  <w:color w:val="603000"/>
                                  <w:kern w:val="24"/>
                                  <w:sz w:val="96"/>
                                  <w:szCs w:val="96"/>
                                </w:rPr>
                                <w:t>?</w:t>
                              </w:r>
                            </w:p>
                          </w:txbxContent>
                        </wps:txbx>
                        <wps:bodyPr rot="0" vert="horz" wrap="square" lIns="91440" tIns="45720" rIns="91440" bIns="45720" anchor="t" anchorCtr="0" upright="1">
                          <a:spAutoFit/>
                        </wps:bodyPr>
                      </wps:wsp>
                    </wpg:wgp>
                  </a:graphicData>
                </a:graphic>
              </wp:anchor>
            </w:drawing>
          </mc:Choice>
          <mc:Fallback>
            <w:pict>
              <v:group w14:anchorId="66851C31" id="Group_x0020_56" o:spid="_x0000_s1029" style="position:absolute;margin-left:3pt;margin-top:-38.95pt;width:93.05pt;height:133.25pt;z-index:251631104" coordorigin="28956,12954" coordsize="8992,12355" o:gfxdata="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_x0020_11" o:spid="_x0000_s1030" type="#_x0000_t75" style="position:absolute;left:28956;top:12954;width:8992;height:1235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">
                  <v:imagedata r:id="rId8" o:title=""/>
                  <v:path arrowok="t"/>
                </v:shape>
                <v:shape id="TextBox_x0020_3" o:spid="_x0000_s1031" type="#_x0000_t202" style="position:absolute;left:31343;top:14554;width:3411;height:581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n9L+vgAA&#10;ANsAAAAPAAAAZHJzL2Rvd25yZXYueG1sRE9Li8IwEL4v+B/CCN7WVMFlqUYRH+DBy7r1PjRjU2wm&#10;pRlt/ffmsLDHj++92gy+UU/qYh3YwGyagSIug625MlD8Hj+/QUVBttgEJgMvirBZjz5WmNvQ8w89&#10;L1KpFMIxRwNOpM21jqUjj3EaWuLE3ULnURLsKm077FO4b/Q8y760x5pTg8OWdo7K++XhDYjY7exV&#10;HHw8XYfzvndZucDCmMl42C5BCQ3yL/5zn6yBRRqbvqQfoNdv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op/S/r4AAADbAAAADwAAAAAAAAAAAAAAAACXAgAAZHJzL2Rvd25yZXYu&#10;eG1sUEsFBgAAAAAEAAQA9QAAAIIDAAAAAA==&#10;" filled="f" stroked="f">
                  <v:textbox style="mso-fit-shape-to-text:t">
                    <w:txbxContent>
                      <w:p w14:paraId="22D76BE2" w14:textId="77777777" w:rsidR="001E6C95" w:rsidRPr="00556067" w:rsidRDefault="001E6C95" w:rsidP="001E6C95">
                        <w:pPr>
                          <w:pStyle w:val="NormalWeb"/>
                          <w:spacing w:before="0" w:beforeAutospacing="0" w:after="0" w:afterAutospacing="0"/>
                          <w:rPr>
                            <w:sz w:val="96"/>
                            <w:szCs w:val="96"/>
                          </w:rPr>
                        </w:pPr>
                        <w:r w:rsidRPr="00556067">
                          <w:rPr>
                            <w:rFonts w:ascii="Arial Rounded MT Bold" w:hAnsi="Arial Rounded MT Bold" w:cstheme="minorBidi"/>
                            <w:b/>
                            <w:bCs/>
                            <w:color w:val="603000"/>
                            <w:kern w:val="24"/>
                            <w:sz w:val="96"/>
                            <w:szCs w:val="96"/>
                          </w:rPr>
                          <w:t>?</w:t>
                        </w:r>
                      </w:p>
                    </w:txbxContent>
                  </v:textbox>
                </v:shape>
                <w10:wrap type="through"/>
              </v:group>
            </w:pict>
          </mc:Fallback>
        </mc:AlternateContent>
      </w:r>
    </w:p>
    <w:p w14:paraId="32B2AD68" w14:textId="77777777" w:rsidR="001E6C95" w:rsidRDefault="001E6C95"/>
    <w:p w14:paraId="0BB32EC6" w14:textId="77777777" w:rsidR="001E6C95" w:rsidRDefault="001E6C95"/>
    <w:p w14:paraId="74161A0C" w14:textId="77777777" w:rsidR="001E6C95" w:rsidRDefault="001E6C95"/>
    <w:p w14:paraId="0EF24070" w14:textId="77777777" w:rsidR="001E6C95" w:rsidRDefault="001E6C95"/>
    <w:p w14:paraId="7E9EC8BF" w14:textId="77777777" w:rsidR="00BC7529" w:rsidRDefault="001E6C95">
      <w:r>
        <w:t>What is your research question?</w:t>
      </w:r>
    </w:p>
    <w:p w14:paraId="2C885334" w14:textId="77777777" w:rsidR="00BC7529" w:rsidRDefault="001E6C95">
      <w:r>
        <w:t xml:space="preserve">_____________________________________________ </w:t>
      </w:r>
    </w:p>
    <w:p w14:paraId="04ECC9A3" w14:textId="77777777" w:rsidR="00BC7529" w:rsidRDefault="00BC7529"/>
    <w:p w14:paraId="0B001A3B" w14:textId="77777777" w:rsidR="00BC7529" w:rsidRDefault="001E6C95">
      <w:r>
        <w:t>Skim your source. In one or two sentences describe what this text is mostly about.</w:t>
      </w:r>
    </w:p>
    <w:p w14:paraId="1DFAFCC3" w14:textId="77777777" w:rsidR="00BC7529" w:rsidRDefault="001E6C95">
      <w:r>
        <w:t>_______________________________________________________________________________________________________________________________________________________________</w:t>
      </w:r>
    </w:p>
    <w:p w14:paraId="40BF8893" w14:textId="77777777" w:rsidR="00BC7529" w:rsidRDefault="00BC7529"/>
    <w:p w14:paraId="0EE7510A" w14:textId="77777777" w:rsidR="00BC7529" w:rsidRDefault="001E6C95">
      <w:r>
        <w:t>How will this source help you answer your research question?</w:t>
      </w:r>
    </w:p>
    <w:p w14:paraId="5B1C93BE" w14:textId="77777777" w:rsidR="00BC7529" w:rsidRDefault="00BC7529"/>
    <w:p w14:paraId="725CD92E" w14:textId="77777777" w:rsidR="00BC7529" w:rsidRDefault="001E6C95">
      <w:r>
        <w:t>__________________________________________________________________________________________________________</w:t>
      </w:r>
    </w:p>
    <w:p w14:paraId="6F04AEE5" w14:textId="77777777" w:rsidR="00BC7529" w:rsidRDefault="00BC7529"/>
    <w:p w14:paraId="21B68AB1" w14:textId="77777777" w:rsidR="00BC7529" w:rsidRDefault="001E6C95">
      <w:r>
        <w:t>Use the copyright information for your text to complete the section below.</w:t>
      </w:r>
    </w:p>
    <w:p w14:paraId="72F379BF" w14:textId="77777777" w:rsidR="00BC7529" w:rsidRDefault="001E6C95">
      <w:proofErr w:type="gramStart"/>
      <w:r>
        <w:t>Title:_</w:t>
      </w:r>
      <w:proofErr w:type="gramEnd"/>
      <w:r>
        <w:t>_____________________________________________</w:t>
      </w:r>
    </w:p>
    <w:p w14:paraId="01927F3D" w14:textId="77777777" w:rsidR="00BC7529" w:rsidRDefault="00BC7529"/>
    <w:p w14:paraId="6C27FB88" w14:textId="77777777" w:rsidR="00BC7529" w:rsidRDefault="001E6C95">
      <w:proofErr w:type="gramStart"/>
      <w:r>
        <w:t>Author:_</w:t>
      </w:r>
      <w:proofErr w:type="gramEnd"/>
      <w:r>
        <w:t>___________________________________________</w:t>
      </w:r>
    </w:p>
    <w:p w14:paraId="54E98F56" w14:textId="77777777" w:rsidR="00BC7529" w:rsidRDefault="00BC7529"/>
    <w:p w14:paraId="1F2CB015" w14:textId="77777777" w:rsidR="00BC7529" w:rsidRDefault="001E6C95">
      <w:r>
        <w:t>Type of text:  nonfiction book   article   website      excerpt       other</w:t>
      </w:r>
    </w:p>
    <w:p w14:paraId="106BE74E" w14:textId="77777777" w:rsidR="00BC7529" w:rsidRDefault="00BC7529"/>
    <w:p w14:paraId="16954E5D" w14:textId="77777777" w:rsidR="00BC7529" w:rsidRDefault="001E6C95">
      <w:proofErr w:type="gramStart"/>
      <w:r>
        <w:t>Publisher:_</w:t>
      </w:r>
      <w:proofErr w:type="gramEnd"/>
      <w:r>
        <w:t>___________________________________________</w:t>
      </w:r>
    </w:p>
    <w:p w14:paraId="78EC1402" w14:textId="77777777" w:rsidR="00BC7529" w:rsidRDefault="00BC7529"/>
    <w:p w14:paraId="13C882D8" w14:textId="77777777" w:rsidR="001E6C95" w:rsidRDefault="001E6C95">
      <w:r>
        <w:t>Publication date:_______________________</w:t>
      </w:r>
      <w:r>
        <w:br w:type="page"/>
      </w:r>
    </w:p>
    <w:p w14:paraId="0E506486" w14:textId="77777777" w:rsidR="00BC7529" w:rsidRDefault="001E6C95">
      <w:r>
        <w:rPr>
          <w:noProof/>
        </w:rPr>
        <w:lastRenderedPageBreak/>
        <w:drawing>
          <wp:anchor distT="0" distB="0" distL="114300" distR="114300" simplePos="0" relativeHeight="251597312" behindDoc="0" locked="0" layoutInCell="0" hidden="0" allowOverlap="0" wp14:anchorId="1B7CB0E5" wp14:editId="199B0BD3">
            <wp:simplePos x="0" y="0"/>
            <wp:positionH relativeFrom="margin">
              <wp:posOffset>0</wp:posOffset>
            </wp:positionH>
            <wp:positionV relativeFrom="paragraph">
              <wp:posOffset>247650</wp:posOffset>
            </wp:positionV>
            <wp:extent cx="1200150" cy="781050"/>
            <wp:effectExtent l="0" t="0" r="0" b="0"/>
            <wp:wrapSquare wrapText="bothSides" distT="0" distB="0" distL="114300" distR="114300"/>
            <wp:docPr id="10"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9"/>
                    <a:srcRect/>
                    <a:stretch>
                      <a:fillRect/>
                    </a:stretch>
                  </pic:blipFill>
                  <pic:spPr>
                    <a:xfrm>
                      <a:off x="0" y="0"/>
                      <a:ext cx="1200150" cy="781050"/>
                    </a:xfrm>
                    <a:prstGeom prst="rect">
                      <a:avLst/>
                    </a:prstGeom>
                    <a:ln/>
                  </pic:spPr>
                </pic:pic>
              </a:graphicData>
            </a:graphic>
          </wp:anchor>
        </w:drawing>
      </w:r>
    </w:p>
    <w:p w14:paraId="3D2D2A2B" w14:textId="77777777" w:rsidR="00BC7529" w:rsidRDefault="001E6C95">
      <w:r>
        <w:rPr>
          <w:noProof/>
        </w:rPr>
        <mc:AlternateContent>
          <mc:Choice Requires="wps">
            <w:drawing>
              <wp:anchor distT="0" distB="0" distL="114300" distR="114300" simplePos="0" relativeHeight="251663872" behindDoc="0" locked="0" layoutInCell="1" allowOverlap="1" wp14:anchorId="6C214DD4" wp14:editId="54B3B659">
                <wp:simplePos x="0" y="0"/>
                <wp:positionH relativeFrom="column">
                  <wp:posOffset>85725</wp:posOffset>
                </wp:positionH>
                <wp:positionV relativeFrom="paragraph">
                  <wp:posOffset>9525</wp:posOffset>
                </wp:positionV>
                <wp:extent cx="4933950" cy="771525"/>
                <wp:effectExtent l="10160" t="9525" r="8890" b="9525"/>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3950" cy="771525"/>
                        </a:xfrm>
                        <a:prstGeom prst="rect">
                          <a:avLst/>
                        </a:prstGeom>
                        <a:solidFill>
                          <a:srgbClr val="FFFFFF"/>
                        </a:solidFill>
                        <a:ln w="9525">
                          <a:solidFill>
                            <a:srgbClr val="FFFFFF"/>
                          </a:solidFill>
                          <a:miter lim="800000"/>
                          <a:headEnd/>
                          <a:tailEnd/>
                        </a:ln>
                      </wps:spPr>
                      <wps:txbx>
                        <w:txbxContent>
                          <w:p w14:paraId="20F1B5B4" w14:textId="77777777" w:rsidR="001F2A12" w:rsidRDefault="001F2A12" w:rsidP="001F2A12">
                            <w:pPr>
                              <w:rPr>
                                <w:b/>
                                <w:color w:val="833C0B" w:themeColor="accent2" w:themeShade="80"/>
                                <w:sz w:val="32"/>
                                <w:szCs w:val="32"/>
                              </w:rPr>
                            </w:pPr>
                            <w:r w:rsidRPr="000D51DD">
                              <w:rPr>
                                <w:b/>
                                <w:color w:val="833C0B" w:themeColor="accent2" w:themeShade="80"/>
                                <w:sz w:val="32"/>
                                <w:szCs w:val="32"/>
                              </w:rPr>
                              <w:t>First Read</w:t>
                            </w:r>
                            <w:r>
                              <w:rPr>
                                <w:b/>
                                <w:color w:val="833C0B" w:themeColor="accent2" w:themeShade="80"/>
                                <w:sz w:val="32"/>
                                <w:szCs w:val="32"/>
                              </w:rPr>
                              <w:t xml:space="preserve"> </w:t>
                            </w:r>
                          </w:p>
                          <w:p w14:paraId="73D48551" w14:textId="77777777" w:rsidR="001E6C95" w:rsidRDefault="001F2A12" w:rsidP="001E6C95">
                            <w:r>
                              <w:t>With your group, read the text aloud.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214DD4" id="Text_x0020_Box_x0020_69" o:spid="_x0000_s1032" type="#_x0000_t202" style="position:absolute;margin-left:6.75pt;margin-top:.75pt;width:388.5pt;height:60.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" strokecolor="white">
                <v:textbox>
                  <w:txbxContent>
                    <w:p w14:paraId="20F1B5B4" w14:textId="77777777" w:rsidR="001F2A12" w:rsidRDefault="001F2A12" w:rsidP="001F2A12">
                      <w:pPr>
                        <w:rPr>
                          <w:b/>
                          <w:color w:val="833C0B" w:themeColor="accent2" w:themeShade="80"/>
                          <w:sz w:val="32"/>
                          <w:szCs w:val="32"/>
                        </w:rPr>
                      </w:pPr>
                      <w:r w:rsidRPr="000D51DD">
                        <w:rPr>
                          <w:b/>
                          <w:color w:val="833C0B" w:themeColor="accent2" w:themeShade="80"/>
                          <w:sz w:val="32"/>
                          <w:szCs w:val="32"/>
                        </w:rPr>
                        <w:t>First Read</w:t>
                      </w:r>
                      <w:r>
                        <w:rPr>
                          <w:b/>
                          <w:color w:val="833C0B" w:themeColor="accent2" w:themeShade="80"/>
                          <w:sz w:val="32"/>
                          <w:szCs w:val="32"/>
                        </w:rPr>
                        <w:t xml:space="preserve"> </w:t>
                      </w:r>
                    </w:p>
                    <w:p w14:paraId="73D48551" w14:textId="77777777" w:rsidR="001E6C95" w:rsidRDefault="001F2A12" w:rsidP="001E6C95">
                      <w:r>
                        <w:t>With your group, read the text aloud.</w:t>
                      </w:r>
                    </w:p>
                  </w:txbxContent>
                </v:textbox>
              </v:shape>
            </w:pict>
          </mc:Fallback>
        </mc:AlternateContent>
      </w:r>
    </w:p>
    <w:p w14:paraId="08B78406" w14:textId="77777777" w:rsidR="00BC7529" w:rsidRDefault="00BC7529">
      <w:pPr>
        <w:tabs>
          <w:tab w:val="left" w:pos="6698"/>
        </w:tabs>
      </w:pPr>
    </w:p>
    <w:p w14:paraId="035089D7" w14:textId="77777777" w:rsidR="00BC7529" w:rsidRDefault="00BC7529">
      <w:pPr>
        <w:tabs>
          <w:tab w:val="left" w:pos="6698"/>
        </w:tabs>
      </w:pPr>
    </w:p>
    <w:p w14:paraId="43C49E4C" w14:textId="77777777" w:rsidR="00BC7529" w:rsidRDefault="00BC7529">
      <w:pPr>
        <w:tabs>
          <w:tab w:val="left" w:pos="6698"/>
        </w:tabs>
      </w:pPr>
    </w:p>
    <w:p w14:paraId="68F9B55B" w14:textId="77777777" w:rsidR="001F2A12" w:rsidRPr="00076058" w:rsidRDefault="001F2A12" w:rsidP="001F2A12">
      <w:pPr>
        <w:tabs>
          <w:tab w:val="left" w:pos="6698"/>
        </w:tabs>
      </w:pPr>
      <w:r w:rsidRPr="00076058">
        <w:t xml:space="preserve">With your group, </w:t>
      </w:r>
      <w:r>
        <w:t xml:space="preserve">use one of the options below to </w:t>
      </w:r>
      <w:r w:rsidRPr="00076058">
        <w:t xml:space="preserve">read </w:t>
      </w:r>
      <w:r>
        <w:t>your</w:t>
      </w:r>
      <w:r w:rsidRPr="00076058">
        <w:t xml:space="preserve"> </w:t>
      </w:r>
      <w:r>
        <w:t>source</w:t>
      </w:r>
      <w:r w:rsidRPr="00076058">
        <w:t xml:space="preserve"> aloud. Check </w:t>
      </w:r>
      <w:r>
        <w:t>a</w:t>
      </w:r>
      <w:r w:rsidRPr="00076058">
        <w:t xml:space="preserve"> box to show the option you chose.</w:t>
      </w:r>
    </w:p>
    <w:p w14:paraId="4EAF5C8B" w14:textId="77777777" w:rsidR="00BC7529" w:rsidRDefault="00BC7529">
      <w:pPr>
        <w:tabs>
          <w:tab w:val="left" w:pos="6698"/>
        </w:tabs>
      </w:pPr>
    </w:p>
    <w:p w14:paraId="387E1D55" w14:textId="77777777" w:rsidR="00BC7529" w:rsidRDefault="001E6C95">
      <w:pPr>
        <w:tabs>
          <w:tab w:val="left" w:pos="6698"/>
        </w:tabs>
      </w:pPr>
      <w:r>
        <w:t>Ideas for a First Read:</w:t>
      </w:r>
    </w:p>
    <w:p w14:paraId="593821BD" w14:textId="77777777" w:rsidR="001F2A12" w:rsidRPr="00076058" w:rsidRDefault="001F2A12" w:rsidP="001F2A12">
      <w:pPr>
        <w:pStyle w:val="ListParagraph"/>
        <w:numPr>
          <w:ilvl w:val="0"/>
          <w:numId w:val="15"/>
        </w:numPr>
        <w:tabs>
          <w:tab w:val="left" w:pos="6698"/>
        </w:tabs>
      </w:pPr>
      <w:r w:rsidRPr="00076058">
        <w:t xml:space="preserve">Take turns reading, have each person read a page or paragraph. </w:t>
      </w:r>
    </w:p>
    <w:p w14:paraId="59734406" w14:textId="77777777" w:rsidR="001F2A12" w:rsidRPr="00076058" w:rsidRDefault="001F2A12" w:rsidP="001F2A12">
      <w:pPr>
        <w:pStyle w:val="ListParagraph"/>
        <w:numPr>
          <w:ilvl w:val="0"/>
          <w:numId w:val="15"/>
        </w:numPr>
        <w:tabs>
          <w:tab w:val="left" w:pos="6698"/>
        </w:tabs>
      </w:pPr>
      <w:r w:rsidRPr="00076058">
        <w:t>Choose one or two people to read aloud. The rest of the group reads along silently while listening.</w:t>
      </w:r>
    </w:p>
    <w:p w14:paraId="36057764" w14:textId="77777777" w:rsidR="001F2A12" w:rsidRPr="00076058" w:rsidRDefault="001F2A12" w:rsidP="001F2A12">
      <w:pPr>
        <w:pStyle w:val="ListParagraph"/>
        <w:numPr>
          <w:ilvl w:val="0"/>
          <w:numId w:val="15"/>
        </w:numPr>
        <w:tabs>
          <w:tab w:val="left" w:pos="6698"/>
        </w:tabs>
      </w:pPr>
      <w:r w:rsidRPr="00076058">
        <w:t>Listen to a recording of your book, reading along silently while you listen.</w:t>
      </w:r>
    </w:p>
    <w:p w14:paraId="0AC20FAC" w14:textId="113BCF4B" w:rsidR="001F2A12" w:rsidRDefault="00A17E27" w:rsidP="001F2A12">
      <w:pPr>
        <w:pStyle w:val="ListParagraph"/>
        <w:numPr>
          <w:ilvl w:val="0"/>
          <w:numId w:val="15"/>
        </w:numPr>
        <w:tabs>
          <w:tab w:val="left" w:pos="6698"/>
        </w:tabs>
      </w:pPr>
      <w:r>
        <w:t xml:space="preserve">Another </w:t>
      </w:r>
      <w:proofErr w:type="gramStart"/>
      <w:r>
        <w:t>i</w:t>
      </w:r>
      <w:r w:rsidR="001F2A12" w:rsidRPr="00076058">
        <w:t>dea:_</w:t>
      </w:r>
      <w:proofErr w:type="gramEnd"/>
      <w:r w:rsidR="001F2A12" w:rsidRPr="00076058">
        <w:t xml:space="preserve">___________________________________ </w:t>
      </w:r>
    </w:p>
    <w:p w14:paraId="51DFF2E1" w14:textId="77777777" w:rsidR="00BC7529" w:rsidRDefault="00BC7529">
      <w:pPr>
        <w:tabs>
          <w:tab w:val="left" w:pos="6698"/>
        </w:tabs>
        <w:ind w:left="720"/>
      </w:pPr>
    </w:p>
    <w:p w14:paraId="177580D3" w14:textId="77777777" w:rsidR="00BC7529" w:rsidRDefault="00BC7529">
      <w:pPr>
        <w:tabs>
          <w:tab w:val="left" w:pos="6698"/>
        </w:tabs>
        <w:ind w:left="720"/>
      </w:pPr>
    </w:p>
    <w:p w14:paraId="11DBE563" w14:textId="77777777" w:rsidR="001F2A12" w:rsidRDefault="001E6C95" w:rsidP="001F2A12">
      <w:pPr>
        <w:tabs>
          <w:tab w:val="left" w:pos="6698"/>
        </w:tabs>
      </w:pPr>
      <w:r>
        <w:t xml:space="preserve"> </w:t>
      </w:r>
      <w:r w:rsidR="001F2A12">
        <w:t>What do you find confusing or unclear about the text? List any questions about what you have read below. Then see if the other members of your group can help you answer them. Put a star next to those you would like a teacher to help you with.</w:t>
      </w:r>
    </w:p>
    <w:p w14:paraId="3BFBCC6D" w14:textId="77777777" w:rsidR="00BC7529" w:rsidRDefault="001F2A12" w:rsidP="001F2A12">
      <w:pPr>
        <w:tabs>
          <w:tab w:val="left" w:pos="6698"/>
        </w:tabs>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DE33AF" w14:textId="77777777" w:rsidR="00BC7529" w:rsidRDefault="00BC7529">
      <w:pPr>
        <w:tabs>
          <w:tab w:val="left" w:pos="6698"/>
        </w:tabs>
      </w:pPr>
    </w:p>
    <w:p w14:paraId="7871A25A" w14:textId="77777777" w:rsidR="00BC7529" w:rsidRDefault="001E6C95">
      <w:r>
        <w:rPr>
          <w:noProof/>
        </w:rPr>
        <w:lastRenderedPageBreak/>
        <mc:AlternateContent>
          <mc:Choice Requires="wps">
            <w:drawing>
              <wp:anchor distT="0" distB="0" distL="114300" distR="114300" simplePos="0" relativeHeight="251690496" behindDoc="0" locked="0" layoutInCell="1" allowOverlap="1" wp14:anchorId="0D6769C0" wp14:editId="53509010">
                <wp:simplePos x="0" y="0"/>
                <wp:positionH relativeFrom="column">
                  <wp:posOffset>-9525</wp:posOffset>
                </wp:positionH>
                <wp:positionV relativeFrom="paragraph">
                  <wp:posOffset>247650</wp:posOffset>
                </wp:positionV>
                <wp:extent cx="5229225" cy="809625"/>
                <wp:effectExtent l="10160" t="9525" r="8890" b="9525"/>
                <wp:wrapNone/>
                <wp:docPr id="7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809625"/>
                        </a:xfrm>
                        <a:prstGeom prst="rect">
                          <a:avLst/>
                        </a:prstGeom>
                        <a:solidFill>
                          <a:srgbClr val="FFFFFF"/>
                        </a:solidFill>
                        <a:ln w="9525">
                          <a:solidFill>
                            <a:srgbClr val="FFFFFF"/>
                          </a:solidFill>
                          <a:miter lim="800000"/>
                          <a:headEnd/>
                          <a:tailEnd/>
                        </a:ln>
                      </wps:spPr>
                      <wps:txbx>
                        <w:txbxContent>
                          <w:p w14:paraId="3F752E08" w14:textId="77777777" w:rsidR="001E6C95" w:rsidRDefault="001E6C95" w:rsidP="001E6C95">
                            <w:pPr>
                              <w:rPr>
                                <w:b/>
                                <w:color w:val="833C0B" w:themeColor="accent2" w:themeShade="80"/>
                                <w:sz w:val="32"/>
                                <w:szCs w:val="32"/>
                              </w:rPr>
                            </w:pPr>
                            <w:r>
                              <w:rPr>
                                <w:b/>
                                <w:color w:val="833C0B" w:themeColor="accent2" w:themeShade="80"/>
                                <w:sz w:val="32"/>
                                <w:szCs w:val="32"/>
                              </w:rPr>
                              <w:t>The “Fab Five”</w:t>
                            </w:r>
                          </w:p>
                          <w:p w14:paraId="0D73C047" w14:textId="77777777" w:rsidR="001E6C95" w:rsidRDefault="001E6C95" w:rsidP="001E6C95">
                            <w:r w:rsidRPr="00076058">
                              <w:t>With a partner,</w:t>
                            </w:r>
                            <w:r>
                              <w:t xml:space="preserve"> identify 5 important words from the text.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6769C0" id="Text_x0020_Box_x0020_76" o:spid="_x0000_s1033" type="#_x0000_t202" style="position:absolute;margin-left:-.75pt;margin-top:19.5pt;width:411.75pt;height:63.7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" strokecolor="white">
                <v:textbox>
                  <w:txbxContent>
                    <w:p w14:paraId="3F752E08" w14:textId="77777777" w:rsidR="001E6C95" w:rsidRDefault="001E6C95" w:rsidP="001E6C95">
                      <w:pPr>
                        <w:rPr>
                          <w:b/>
                          <w:color w:val="833C0B" w:themeColor="accent2" w:themeShade="80"/>
                          <w:sz w:val="32"/>
                          <w:szCs w:val="32"/>
                        </w:rPr>
                      </w:pPr>
                      <w:r>
                        <w:rPr>
                          <w:b/>
                          <w:color w:val="833C0B" w:themeColor="accent2" w:themeShade="80"/>
                          <w:sz w:val="32"/>
                          <w:szCs w:val="32"/>
                        </w:rPr>
                        <w:t>The “Fab Five”</w:t>
                      </w:r>
                    </w:p>
                    <w:p w14:paraId="0D73C047" w14:textId="77777777" w:rsidR="001E6C95" w:rsidRDefault="001E6C95" w:rsidP="001E6C95">
                      <w:r w:rsidRPr="00076058">
                        <w:t>With a partner,</w:t>
                      </w:r>
                      <w:r>
                        <w:t xml:space="preserve"> identify 5 important words from the text.</w:t>
                      </w:r>
                    </w:p>
                  </w:txbxContent>
                </v:textbox>
              </v:shape>
            </w:pict>
          </mc:Fallback>
        </mc:AlternateContent>
      </w:r>
      <w:r>
        <w:rPr>
          <w:noProof/>
        </w:rPr>
        <w:drawing>
          <wp:anchor distT="0" distB="0" distL="114300" distR="114300" simplePos="0" relativeHeight="251605504" behindDoc="0" locked="0" layoutInCell="0" hidden="0" allowOverlap="0" wp14:anchorId="54B3A12F" wp14:editId="0A3B6D15">
            <wp:simplePos x="0" y="0"/>
            <wp:positionH relativeFrom="margin">
              <wp:posOffset>0</wp:posOffset>
            </wp:positionH>
            <wp:positionV relativeFrom="paragraph">
              <wp:posOffset>247650</wp:posOffset>
            </wp:positionV>
            <wp:extent cx="1200150" cy="781050"/>
            <wp:effectExtent l="0" t="0" r="0" b="0"/>
            <wp:wrapSquare wrapText="bothSides" distT="0" distB="0" distL="114300" distR="114300"/>
            <wp:docPr id="3" name="image03.jpg"/>
            <wp:cNvGraphicFramePr/>
            <a:graphic xmlns:a="http://schemas.openxmlformats.org/drawingml/2006/main">
              <a:graphicData uri="http://schemas.openxmlformats.org/drawingml/2006/picture">
                <pic:pic xmlns:pic="http://schemas.openxmlformats.org/drawingml/2006/picture">
                  <pic:nvPicPr>
                    <pic:cNvPr id="0" name="image03.jpg"/>
                    <pic:cNvPicPr preferRelativeResize="0"/>
                  </pic:nvPicPr>
                  <pic:blipFill>
                    <a:blip r:embed="rId9"/>
                    <a:srcRect/>
                    <a:stretch>
                      <a:fillRect/>
                    </a:stretch>
                  </pic:blipFill>
                  <pic:spPr>
                    <a:xfrm>
                      <a:off x="0" y="0"/>
                      <a:ext cx="1200150" cy="781050"/>
                    </a:xfrm>
                    <a:prstGeom prst="rect">
                      <a:avLst/>
                    </a:prstGeom>
                    <a:ln/>
                  </pic:spPr>
                </pic:pic>
              </a:graphicData>
            </a:graphic>
          </wp:anchor>
        </w:drawing>
      </w:r>
    </w:p>
    <w:p w14:paraId="3A6E5879" w14:textId="77777777" w:rsidR="00BC7529" w:rsidRDefault="00BC7529"/>
    <w:p w14:paraId="3644E483" w14:textId="77777777" w:rsidR="00BC7529" w:rsidRDefault="00BC7529"/>
    <w:p w14:paraId="0BFF452B" w14:textId="77777777" w:rsidR="00BC7529" w:rsidRDefault="00BC7529"/>
    <w:p w14:paraId="5B0D3259" w14:textId="77777777" w:rsidR="00BC7529" w:rsidRDefault="00BC7529">
      <w:pPr>
        <w:widowControl w:val="0"/>
        <w:tabs>
          <w:tab w:val="left" w:pos="585"/>
        </w:tabs>
        <w:spacing w:before="48"/>
        <w:ind w:left="224"/>
      </w:pPr>
    </w:p>
    <w:p w14:paraId="24517539" w14:textId="6E7492ED" w:rsidR="00BC7529" w:rsidRDefault="001E6C95">
      <w:pPr>
        <w:widowControl w:val="0"/>
        <w:tabs>
          <w:tab w:val="left" w:pos="945"/>
        </w:tabs>
        <w:spacing w:before="49"/>
      </w:pPr>
      <w:bookmarkStart w:id="0" w:name="h.gjdgxs" w:colFirst="0" w:colLast="0"/>
      <w:bookmarkEnd w:id="0"/>
      <w:r>
        <w:t xml:space="preserve">From your </w:t>
      </w:r>
      <w:r w:rsidR="00F3518A">
        <w:t>source</w:t>
      </w:r>
      <w:r>
        <w:t xml:space="preserve"> text, choose 5 words that are important to understanding the central idea of the text.</w:t>
      </w:r>
    </w:p>
    <w:p w14:paraId="640ACCF8" w14:textId="4C5923FC" w:rsidR="00BC7529" w:rsidRDefault="001E6C95">
      <w:pPr>
        <w:widowControl w:val="0"/>
        <w:tabs>
          <w:tab w:val="left" w:pos="945"/>
        </w:tabs>
        <w:spacing w:before="54" w:line="289" w:lineRule="auto"/>
        <w:ind w:right="256"/>
      </w:pPr>
      <w:r>
        <w:t>Next use your 5 words to write about the most important idea of the text. W</w:t>
      </w:r>
      <w:r w:rsidR="009E346C">
        <w:t>rite one sentence for each word that shows you understand the meaning of the word.</w:t>
      </w:r>
    </w:p>
    <w:tbl>
      <w:tblPr>
        <w:tblStyle w:val="a2"/>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18"/>
        <w:gridCol w:w="6858"/>
      </w:tblGrid>
      <w:tr w:rsidR="00BC7529" w14:paraId="565654D3" w14:textId="77777777">
        <w:tc>
          <w:tcPr>
            <w:tcW w:w="2718" w:type="dxa"/>
          </w:tcPr>
          <w:p w14:paraId="0D6627F4" w14:textId="77777777" w:rsidR="00BC7529" w:rsidRDefault="001E6C95">
            <w:pPr>
              <w:widowControl w:val="0"/>
              <w:tabs>
                <w:tab w:val="left" w:pos="945"/>
              </w:tabs>
              <w:spacing w:before="54" w:line="289" w:lineRule="auto"/>
              <w:ind w:right="256"/>
              <w:contextualSpacing w:val="0"/>
            </w:pPr>
            <w:r>
              <w:rPr>
                <w:b/>
                <w:sz w:val="24"/>
                <w:szCs w:val="24"/>
              </w:rPr>
              <w:t>Important Word</w:t>
            </w:r>
          </w:p>
        </w:tc>
        <w:tc>
          <w:tcPr>
            <w:tcW w:w="6858" w:type="dxa"/>
          </w:tcPr>
          <w:p w14:paraId="231777A9" w14:textId="77777777" w:rsidR="00BC7529" w:rsidRDefault="001E6C95">
            <w:pPr>
              <w:widowControl w:val="0"/>
              <w:tabs>
                <w:tab w:val="left" w:pos="945"/>
              </w:tabs>
              <w:spacing w:before="54" w:line="289" w:lineRule="auto"/>
              <w:ind w:right="256"/>
              <w:contextualSpacing w:val="0"/>
            </w:pPr>
            <w:r>
              <w:rPr>
                <w:b/>
                <w:sz w:val="24"/>
                <w:szCs w:val="24"/>
              </w:rPr>
              <w:t>Sentence about the Central Idea</w:t>
            </w:r>
          </w:p>
        </w:tc>
      </w:tr>
      <w:tr w:rsidR="00BC7529" w14:paraId="1538D3C9" w14:textId="77777777">
        <w:tc>
          <w:tcPr>
            <w:tcW w:w="2718" w:type="dxa"/>
          </w:tcPr>
          <w:p w14:paraId="490118F7" w14:textId="77777777" w:rsidR="00BC7529" w:rsidRDefault="001E6C95">
            <w:pPr>
              <w:widowControl w:val="0"/>
              <w:tabs>
                <w:tab w:val="left" w:pos="945"/>
              </w:tabs>
              <w:spacing w:before="54" w:line="289" w:lineRule="auto"/>
              <w:ind w:right="256"/>
              <w:contextualSpacing w:val="0"/>
            </w:pPr>
            <w:r>
              <w:t xml:space="preserve">1. </w:t>
            </w:r>
          </w:p>
          <w:p w14:paraId="4A278E4D" w14:textId="77777777" w:rsidR="00BC7529" w:rsidRDefault="00BC7529">
            <w:pPr>
              <w:widowControl w:val="0"/>
              <w:tabs>
                <w:tab w:val="left" w:pos="945"/>
              </w:tabs>
              <w:spacing w:before="54" w:line="289" w:lineRule="auto"/>
              <w:ind w:right="256"/>
              <w:contextualSpacing w:val="0"/>
            </w:pPr>
          </w:p>
          <w:p w14:paraId="6A8B0041" w14:textId="77777777" w:rsidR="00BC7529" w:rsidRDefault="00BC7529">
            <w:pPr>
              <w:widowControl w:val="0"/>
              <w:tabs>
                <w:tab w:val="left" w:pos="945"/>
              </w:tabs>
              <w:spacing w:before="54" w:line="289" w:lineRule="auto"/>
              <w:ind w:right="256"/>
              <w:contextualSpacing w:val="0"/>
            </w:pPr>
          </w:p>
        </w:tc>
        <w:tc>
          <w:tcPr>
            <w:tcW w:w="6858" w:type="dxa"/>
          </w:tcPr>
          <w:p w14:paraId="7195A71C" w14:textId="77777777" w:rsidR="00BC7529" w:rsidRDefault="00BC7529">
            <w:pPr>
              <w:widowControl w:val="0"/>
              <w:tabs>
                <w:tab w:val="left" w:pos="945"/>
              </w:tabs>
              <w:spacing w:before="54" w:line="289" w:lineRule="auto"/>
              <w:ind w:right="256"/>
              <w:contextualSpacing w:val="0"/>
            </w:pPr>
          </w:p>
        </w:tc>
      </w:tr>
      <w:tr w:rsidR="00BC7529" w14:paraId="7052CA39" w14:textId="77777777">
        <w:tc>
          <w:tcPr>
            <w:tcW w:w="2718" w:type="dxa"/>
          </w:tcPr>
          <w:p w14:paraId="40218E2D" w14:textId="77777777" w:rsidR="00BC7529" w:rsidRDefault="001E6C95">
            <w:pPr>
              <w:widowControl w:val="0"/>
              <w:tabs>
                <w:tab w:val="left" w:pos="945"/>
              </w:tabs>
              <w:spacing w:before="54" w:line="289" w:lineRule="auto"/>
              <w:ind w:right="256"/>
              <w:contextualSpacing w:val="0"/>
            </w:pPr>
            <w:r>
              <w:t xml:space="preserve">2. </w:t>
            </w:r>
          </w:p>
          <w:p w14:paraId="6B7ADE69" w14:textId="77777777" w:rsidR="00BC7529" w:rsidRDefault="00BC7529">
            <w:pPr>
              <w:widowControl w:val="0"/>
              <w:tabs>
                <w:tab w:val="left" w:pos="945"/>
              </w:tabs>
              <w:spacing w:before="54" w:line="289" w:lineRule="auto"/>
              <w:ind w:right="256"/>
              <w:contextualSpacing w:val="0"/>
            </w:pPr>
          </w:p>
        </w:tc>
        <w:tc>
          <w:tcPr>
            <w:tcW w:w="6858" w:type="dxa"/>
          </w:tcPr>
          <w:p w14:paraId="63B34B0B" w14:textId="77777777" w:rsidR="00BC7529" w:rsidRDefault="00BC7529">
            <w:pPr>
              <w:widowControl w:val="0"/>
              <w:tabs>
                <w:tab w:val="left" w:pos="945"/>
              </w:tabs>
              <w:spacing w:before="54" w:line="289" w:lineRule="auto"/>
              <w:ind w:right="256"/>
              <w:contextualSpacing w:val="0"/>
            </w:pPr>
          </w:p>
        </w:tc>
      </w:tr>
      <w:tr w:rsidR="00BC7529" w14:paraId="4076E947" w14:textId="77777777">
        <w:tc>
          <w:tcPr>
            <w:tcW w:w="2718" w:type="dxa"/>
          </w:tcPr>
          <w:p w14:paraId="3324D5C2" w14:textId="77777777" w:rsidR="00BC7529" w:rsidRDefault="001E6C95">
            <w:pPr>
              <w:widowControl w:val="0"/>
              <w:tabs>
                <w:tab w:val="left" w:pos="945"/>
              </w:tabs>
              <w:spacing w:before="54" w:line="289" w:lineRule="auto"/>
              <w:ind w:right="256"/>
              <w:contextualSpacing w:val="0"/>
            </w:pPr>
            <w:r>
              <w:t xml:space="preserve">3. </w:t>
            </w:r>
          </w:p>
          <w:p w14:paraId="2729406E" w14:textId="77777777" w:rsidR="00BC7529" w:rsidRDefault="00BC7529">
            <w:pPr>
              <w:widowControl w:val="0"/>
              <w:tabs>
                <w:tab w:val="left" w:pos="945"/>
              </w:tabs>
              <w:spacing w:before="54" w:line="289" w:lineRule="auto"/>
              <w:ind w:right="256"/>
              <w:contextualSpacing w:val="0"/>
            </w:pPr>
          </w:p>
        </w:tc>
        <w:tc>
          <w:tcPr>
            <w:tcW w:w="6858" w:type="dxa"/>
          </w:tcPr>
          <w:p w14:paraId="74998457" w14:textId="77777777" w:rsidR="00BC7529" w:rsidRDefault="00BC7529">
            <w:pPr>
              <w:widowControl w:val="0"/>
              <w:tabs>
                <w:tab w:val="left" w:pos="945"/>
              </w:tabs>
              <w:spacing w:before="54" w:line="289" w:lineRule="auto"/>
              <w:ind w:right="256"/>
              <w:contextualSpacing w:val="0"/>
            </w:pPr>
          </w:p>
        </w:tc>
      </w:tr>
      <w:tr w:rsidR="00BC7529" w14:paraId="161D9ACB" w14:textId="77777777" w:rsidTr="001F2A12">
        <w:trPr>
          <w:trHeight w:val="1223"/>
        </w:trPr>
        <w:tc>
          <w:tcPr>
            <w:tcW w:w="2718" w:type="dxa"/>
          </w:tcPr>
          <w:p w14:paraId="2CE02362" w14:textId="77777777" w:rsidR="00BC7529" w:rsidRDefault="001E6C95">
            <w:pPr>
              <w:widowControl w:val="0"/>
              <w:tabs>
                <w:tab w:val="left" w:pos="945"/>
              </w:tabs>
              <w:spacing w:before="54" w:line="289" w:lineRule="auto"/>
              <w:ind w:right="256"/>
              <w:contextualSpacing w:val="0"/>
            </w:pPr>
            <w:r>
              <w:t xml:space="preserve">4. </w:t>
            </w:r>
          </w:p>
          <w:p w14:paraId="2DBA313B" w14:textId="77777777" w:rsidR="00BC7529" w:rsidRDefault="00BC7529">
            <w:pPr>
              <w:widowControl w:val="0"/>
              <w:tabs>
                <w:tab w:val="left" w:pos="945"/>
              </w:tabs>
              <w:spacing w:before="54" w:line="289" w:lineRule="auto"/>
              <w:ind w:right="256"/>
              <w:contextualSpacing w:val="0"/>
            </w:pPr>
          </w:p>
        </w:tc>
        <w:tc>
          <w:tcPr>
            <w:tcW w:w="6858" w:type="dxa"/>
          </w:tcPr>
          <w:p w14:paraId="5AFF7AF9" w14:textId="77777777" w:rsidR="00BC7529" w:rsidRDefault="00BC7529">
            <w:pPr>
              <w:widowControl w:val="0"/>
              <w:tabs>
                <w:tab w:val="left" w:pos="945"/>
              </w:tabs>
              <w:spacing w:before="54" w:line="289" w:lineRule="auto"/>
              <w:ind w:right="256"/>
              <w:contextualSpacing w:val="0"/>
            </w:pPr>
          </w:p>
        </w:tc>
      </w:tr>
      <w:tr w:rsidR="00BC7529" w14:paraId="602C4D49" w14:textId="77777777" w:rsidTr="001F2A12">
        <w:trPr>
          <w:trHeight w:val="1160"/>
        </w:trPr>
        <w:tc>
          <w:tcPr>
            <w:tcW w:w="2718" w:type="dxa"/>
          </w:tcPr>
          <w:p w14:paraId="08C82CA6" w14:textId="77777777" w:rsidR="00BC7529" w:rsidRDefault="001E6C95">
            <w:pPr>
              <w:widowControl w:val="0"/>
              <w:tabs>
                <w:tab w:val="left" w:pos="945"/>
              </w:tabs>
              <w:spacing w:before="54" w:line="289" w:lineRule="auto"/>
              <w:ind w:right="256"/>
              <w:contextualSpacing w:val="0"/>
            </w:pPr>
            <w:r>
              <w:t xml:space="preserve">5. </w:t>
            </w:r>
          </w:p>
          <w:p w14:paraId="0ED38B9D" w14:textId="77777777" w:rsidR="00BC7529" w:rsidRDefault="00BC7529">
            <w:pPr>
              <w:widowControl w:val="0"/>
              <w:tabs>
                <w:tab w:val="left" w:pos="945"/>
              </w:tabs>
              <w:spacing w:before="54" w:line="289" w:lineRule="auto"/>
              <w:ind w:right="256"/>
              <w:contextualSpacing w:val="0"/>
            </w:pPr>
          </w:p>
        </w:tc>
        <w:tc>
          <w:tcPr>
            <w:tcW w:w="6858" w:type="dxa"/>
          </w:tcPr>
          <w:p w14:paraId="649FC3ED" w14:textId="77777777" w:rsidR="00BC7529" w:rsidRDefault="00BC7529">
            <w:pPr>
              <w:widowControl w:val="0"/>
              <w:tabs>
                <w:tab w:val="left" w:pos="945"/>
              </w:tabs>
              <w:spacing w:before="54" w:line="289" w:lineRule="auto"/>
              <w:ind w:right="256"/>
              <w:contextualSpacing w:val="0"/>
            </w:pPr>
          </w:p>
        </w:tc>
      </w:tr>
    </w:tbl>
    <w:p w14:paraId="37F5484F" w14:textId="77777777" w:rsidR="00EC3101" w:rsidRDefault="00EC3101" w:rsidP="001E6C95">
      <w:pPr>
        <w:spacing w:after="200" w:line="276" w:lineRule="auto"/>
      </w:pPr>
    </w:p>
    <w:p w14:paraId="57E3CA4D" w14:textId="77777777" w:rsidR="00EC3101" w:rsidRDefault="00EC3101" w:rsidP="001E6C95">
      <w:pPr>
        <w:spacing w:after="200" w:line="276" w:lineRule="auto"/>
      </w:pPr>
    </w:p>
    <w:p w14:paraId="52179630" w14:textId="750A2FDA" w:rsidR="001E6C95" w:rsidRDefault="00C70C7C" w:rsidP="00C70C7C">
      <w:pPr>
        <w:spacing w:after="200" w:line="276" w:lineRule="auto"/>
      </w:pPr>
      <w:r>
        <w:rPr>
          <w:noProof/>
        </w:rPr>
        <mc:AlternateContent>
          <mc:Choice Requires="wps">
            <w:drawing>
              <wp:anchor distT="0" distB="0" distL="114300" distR="114300" simplePos="0" relativeHeight="251661824" behindDoc="0" locked="0" layoutInCell="1" allowOverlap="1" wp14:anchorId="051DA363" wp14:editId="1441F9A7">
                <wp:simplePos x="0" y="0"/>
                <wp:positionH relativeFrom="column">
                  <wp:posOffset>335727</wp:posOffset>
                </wp:positionH>
                <wp:positionV relativeFrom="paragraph">
                  <wp:posOffset>391530</wp:posOffset>
                </wp:positionV>
                <wp:extent cx="4629150" cy="695325"/>
                <wp:effectExtent l="0" t="0" r="19050" b="28575"/>
                <wp:wrapNone/>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695325"/>
                        </a:xfrm>
                        <a:prstGeom prst="rect">
                          <a:avLst/>
                        </a:prstGeom>
                        <a:solidFill>
                          <a:srgbClr val="FFFFFF"/>
                        </a:solidFill>
                        <a:ln w="9525">
                          <a:solidFill>
                            <a:srgbClr val="FFFFFF"/>
                          </a:solidFill>
                          <a:miter lim="800000"/>
                          <a:headEnd/>
                          <a:tailEnd/>
                        </a:ln>
                      </wps:spPr>
                      <wps:txbx>
                        <w:txbxContent>
                          <w:p w14:paraId="2CECD173" w14:textId="77777777" w:rsidR="001E6C95" w:rsidRDefault="001E6C95" w:rsidP="001E6C95">
                            <w:pPr>
                              <w:rPr>
                                <w:rFonts w:eastAsia="Calibri" w:cs="Times New Roman"/>
                                <w:b/>
                                <w:color w:val="833C0B" w:themeColor="accent2" w:themeShade="80"/>
                                <w:sz w:val="32"/>
                                <w:szCs w:val="32"/>
                              </w:rPr>
                            </w:pPr>
                            <w:r w:rsidRPr="001B6F69">
                              <w:rPr>
                                <w:rFonts w:eastAsia="Calibri" w:cs="Times New Roman"/>
                                <w:b/>
                                <w:color w:val="833C0B" w:themeColor="accent2" w:themeShade="80"/>
                                <w:sz w:val="32"/>
                                <w:szCs w:val="32"/>
                              </w:rPr>
                              <w:t>Rolling Knowledge Journal</w:t>
                            </w:r>
                          </w:p>
                          <w:p w14:paraId="142BEAA4" w14:textId="77777777" w:rsidR="001E6C95" w:rsidRPr="001B6F69" w:rsidRDefault="001F2A12" w:rsidP="001E6C95">
                            <w:r>
                              <w:rPr>
                                <w:rFonts w:eastAsia="Calibri" w:cs="Times New Roman"/>
                              </w:rPr>
                              <w:t>Add this source to your Rolling Knowledge Journal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1DA363" id="Text_x0020_Box_x0020_77" o:spid="_x0000_s1034" type="#_x0000_t202" style="position:absolute;margin-left:26.45pt;margin-top:30.85pt;width:364.5pt;height:54.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" strokecolor="white">
                <v:textbox>
                  <w:txbxContent>
                    <w:p w14:paraId="2CECD173" w14:textId="77777777" w:rsidR="001E6C95" w:rsidRDefault="001E6C95" w:rsidP="001E6C95">
                      <w:pPr>
                        <w:rPr>
                          <w:rFonts w:eastAsia="Calibri" w:cs="Times New Roman"/>
                          <w:b/>
                          <w:color w:val="833C0B" w:themeColor="accent2" w:themeShade="80"/>
                          <w:sz w:val="32"/>
                          <w:szCs w:val="32"/>
                        </w:rPr>
                      </w:pPr>
                      <w:r w:rsidRPr="001B6F69">
                        <w:rPr>
                          <w:rFonts w:eastAsia="Calibri" w:cs="Times New Roman"/>
                          <w:b/>
                          <w:color w:val="833C0B" w:themeColor="accent2" w:themeShade="80"/>
                          <w:sz w:val="32"/>
                          <w:szCs w:val="32"/>
                        </w:rPr>
                        <w:t>Rolling Knowledge Journal</w:t>
                      </w:r>
                    </w:p>
                    <w:p w14:paraId="142BEAA4" w14:textId="77777777" w:rsidR="001E6C95" w:rsidRPr="001B6F69" w:rsidRDefault="001F2A12" w:rsidP="001E6C95">
                      <w:r>
                        <w:rPr>
                          <w:rFonts w:eastAsia="Calibri" w:cs="Times New Roman"/>
                        </w:rPr>
                        <w:t>Add this source to your Rolling Knowledge Journal</w:t>
                      </w:r>
                    </w:p>
                  </w:txbxContent>
                </v:textbox>
              </v:shape>
            </w:pict>
          </mc:Fallback>
        </mc:AlternateContent>
      </w:r>
      <w:r w:rsidR="001F2A12">
        <w:rPr>
          <w:noProof/>
        </w:rPr>
        <w:drawing>
          <wp:anchor distT="0" distB="0" distL="114300" distR="114300" simplePos="0" relativeHeight="251654656" behindDoc="0" locked="0" layoutInCell="0" hidden="0" allowOverlap="0" wp14:anchorId="24D46C69" wp14:editId="044FD150">
            <wp:simplePos x="0" y="0"/>
            <wp:positionH relativeFrom="margin">
              <wp:posOffset>0</wp:posOffset>
            </wp:positionH>
            <wp:positionV relativeFrom="paragraph">
              <wp:posOffset>411480</wp:posOffset>
            </wp:positionV>
            <wp:extent cx="1200150" cy="781050"/>
            <wp:effectExtent l="0" t="0" r="0" b="0"/>
            <wp:wrapSquare wrapText="bothSides" distT="0" distB="0" distL="114300" distR="114300"/>
            <wp:docPr id="5" name="image05.jpg"/>
            <wp:cNvGraphicFramePr/>
            <a:graphic xmlns:a="http://schemas.openxmlformats.org/drawingml/2006/main">
              <a:graphicData uri="http://schemas.openxmlformats.org/drawingml/2006/picture">
                <pic:pic xmlns:pic="http://schemas.openxmlformats.org/drawingml/2006/picture">
                  <pic:nvPicPr>
                    <pic:cNvPr id="0" name="image05.jpg"/>
                    <pic:cNvPicPr preferRelativeResize="0"/>
                  </pic:nvPicPr>
                  <pic:blipFill>
                    <a:blip r:embed="rId9"/>
                    <a:srcRect/>
                    <a:stretch>
                      <a:fillRect/>
                    </a:stretch>
                  </pic:blipFill>
                  <pic:spPr>
                    <a:xfrm>
                      <a:off x="0" y="0"/>
                      <a:ext cx="1200150" cy="781050"/>
                    </a:xfrm>
                    <a:prstGeom prst="rect">
                      <a:avLst/>
                    </a:prstGeom>
                    <a:ln/>
                  </pic:spPr>
                </pic:pic>
              </a:graphicData>
            </a:graphic>
          </wp:anchor>
        </w:drawing>
      </w:r>
    </w:p>
    <w:p w14:paraId="50407DCD" w14:textId="77777777" w:rsidR="006C281F" w:rsidRDefault="006C281F"/>
    <w:p w14:paraId="1C4DFFC3" w14:textId="77777777" w:rsidR="006C281F" w:rsidRDefault="006C281F" w:rsidP="006C281F">
      <w:pPr>
        <w:numPr>
          <w:ilvl w:val="0"/>
          <w:numId w:val="10"/>
        </w:numPr>
        <w:spacing w:after="200" w:line="276" w:lineRule="auto"/>
        <w:ind w:hanging="360"/>
        <w:contextualSpacing/>
      </w:pPr>
      <w:r>
        <w:t xml:space="preserve">After you read </w:t>
      </w:r>
      <w:r>
        <w:rPr>
          <w:i/>
        </w:rPr>
        <w:t>each</w:t>
      </w:r>
      <w:r>
        <w:t xml:space="preserve"> resource, stop and think about what the big learning was. What did you learn that was new </w:t>
      </w:r>
      <w:r>
        <w:rPr>
          <w:i/>
        </w:rPr>
        <w:t>and important</w:t>
      </w:r>
      <w:r>
        <w:t xml:space="preserve"> about the topic from </w:t>
      </w:r>
      <w:r>
        <w:rPr>
          <w:i/>
        </w:rPr>
        <w:t xml:space="preserve">this </w:t>
      </w:r>
      <w:r>
        <w:t xml:space="preserve">resource? Write, draw, or list what you learned from the text about (topic). </w:t>
      </w:r>
    </w:p>
    <w:p w14:paraId="77598B57" w14:textId="77777777" w:rsidR="006C281F" w:rsidRDefault="006C281F" w:rsidP="006C281F">
      <w:pPr>
        <w:numPr>
          <w:ilvl w:val="0"/>
          <w:numId w:val="10"/>
        </w:numPr>
        <w:spacing w:after="200" w:line="276" w:lineRule="auto"/>
        <w:ind w:hanging="360"/>
        <w:contextualSpacing/>
      </w:pPr>
      <w:r>
        <w:t>Then write, draw, or list how this new resource added to what you learned from the last resource(s). Add pages if needed.</w:t>
      </w:r>
    </w:p>
    <w:p w14:paraId="41438EF4" w14:textId="77777777" w:rsidR="006C281F" w:rsidRDefault="006C281F" w:rsidP="006C281F">
      <w:pPr>
        <w:spacing w:after="200" w:line="276" w:lineRule="auto"/>
        <w:ind w:left="720"/>
        <w:contextualSpacing/>
      </w:pPr>
    </w:p>
    <w:tbl>
      <w:tblPr>
        <w:tblW w:w="1053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48"/>
        <w:gridCol w:w="3871"/>
        <w:gridCol w:w="4219"/>
      </w:tblGrid>
      <w:tr w:rsidR="006C281F" w14:paraId="52B5BA29" w14:textId="77777777" w:rsidTr="00B45271">
        <w:trPr>
          <w:trHeight w:val="220"/>
        </w:trPr>
        <w:tc>
          <w:tcPr>
            <w:tcW w:w="2448" w:type="dxa"/>
            <w:vAlign w:val="center"/>
          </w:tcPr>
          <w:p w14:paraId="57CFF457" w14:textId="77777777" w:rsidR="006C281F" w:rsidRDefault="006C281F" w:rsidP="00B45271">
            <w:pPr>
              <w:jc w:val="center"/>
            </w:pPr>
          </w:p>
        </w:tc>
        <w:tc>
          <w:tcPr>
            <w:tcW w:w="8090" w:type="dxa"/>
            <w:gridSpan w:val="2"/>
            <w:vAlign w:val="center"/>
          </w:tcPr>
          <w:p w14:paraId="5FDD954E" w14:textId="77777777" w:rsidR="006C281F" w:rsidRDefault="006C281F" w:rsidP="00B45271">
            <w:pPr>
              <w:jc w:val="center"/>
            </w:pPr>
            <w:r>
              <w:rPr>
                <w:b/>
              </w:rPr>
              <w:t>Write, Draw, or List</w:t>
            </w:r>
          </w:p>
        </w:tc>
      </w:tr>
      <w:tr w:rsidR="006C281F" w14:paraId="204C6B3D" w14:textId="77777777" w:rsidTr="00B45271">
        <w:trPr>
          <w:trHeight w:val="220"/>
        </w:trPr>
        <w:tc>
          <w:tcPr>
            <w:tcW w:w="2448" w:type="dxa"/>
          </w:tcPr>
          <w:p w14:paraId="20B39528" w14:textId="77777777" w:rsidR="006C281F" w:rsidRDefault="006C281F" w:rsidP="00B45271">
            <w:r>
              <w:rPr>
                <w:b/>
              </w:rPr>
              <w:t>Title</w:t>
            </w:r>
          </w:p>
        </w:tc>
        <w:tc>
          <w:tcPr>
            <w:tcW w:w="3871" w:type="dxa"/>
            <w:vAlign w:val="center"/>
          </w:tcPr>
          <w:p w14:paraId="246DE657" w14:textId="77777777" w:rsidR="006C281F" w:rsidRDefault="006C281F" w:rsidP="00B45271">
            <w:pPr>
              <w:jc w:val="center"/>
            </w:pPr>
            <w:r>
              <w:rPr>
                <w:b/>
              </w:rPr>
              <w:t>New and important learning about the topic</w:t>
            </w:r>
          </w:p>
        </w:tc>
        <w:tc>
          <w:tcPr>
            <w:tcW w:w="4219" w:type="dxa"/>
            <w:vAlign w:val="center"/>
          </w:tcPr>
          <w:p w14:paraId="272A6409" w14:textId="77777777" w:rsidR="006C281F" w:rsidRDefault="006C281F" w:rsidP="00B45271">
            <w:pPr>
              <w:jc w:val="center"/>
            </w:pPr>
            <w:r>
              <w:rPr>
                <w:b/>
              </w:rPr>
              <w:t>How does this resource add to what I learned already?</w:t>
            </w:r>
          </w:p>
        </w:tc>
      </w:tr>
      <w:tr w:rsidR="006C281F" w14:paraId="45E9703E" w14:textId="77777777" w:rsidTr="00B45271">
        <w:trPr>
          <w:trHeight w:val="560"/>
        </w:trPr>
        <w:tc>
          <w:tcPr>
            <w:tcW w:w="2448" w:type="dxa"/>
          </w:tcPr>
          <w:p w14:paraId="2EBABEF4" w14:textId="77777777" w:rsidR="006C281F" w:rsidRDefault="006C281F" w:rsidP="00B45271"/>
        </w:tc>
        <w:tc>
          <w:tcPr>
            <w:tcW w:w="3871" w:type="dxa"/>
            <w:vAlign w:val="center"/>
          </w:tcPr>
          <w:p w14:paraId="4D3C6E88" w14:textId="77777777" w:rsidR="006C281F" w:rsidRDefault="006C281F" w:rsidP="00B45271"/>
        </w:tc>
        <w:tc>
          <w:tcPr>
            <w:tcW w:w="4219" w:type="dxa"/>
            <w:vAlign w:val="center"/>
          </w:tcPr>
          <w:p w14:paraId="226933B8" w14:textId="77777777" w:rsidR="006C281F" w:rsidRDefault="006C281F" w:rsidP="00B45271"/>
          <w:p w14:paraId="38F1EB4B" w14:textId="77777777" w:rsidR="006C281F" w:rsidRDefault="006C281F" w:rsidP="00B45271"/>
          <w:p w14:paraId="33DC60BB" w14:textId="77777777" w:rsidR="006C281F" w:rsidRDefault="006C281F" w:rsidP="00B45271"/>
          <w:p w14:paraId="2877C086" w14:textId="77777777" w:rsidR="006C281F" w:rsidRDefault="006C281F" w:rsidP="00B45271"/>
          <w:p w14:paraId="15219F50" w14:textId="77777777" w:rsidR="006C281F" w:rsidRDefault="006C281F" w:rsidP="00B45271"/>
        </w:tc>
      </w:tr>
      <w:tr w:rsidR="006C281F" w14:paraId="105B5F1D" w14:textId="77777777" w:rsidTr="00B45271">
        <w:trPr>
          <w:trHeight w:val="560"/>
        </w:trPr>
        <w:tc>
          <w:tcPr>
            <w:tcW w:w="2448" w:type="dxa"/>
          </w:tcPr>
          <w:p w14:paraId="2783CC7F" w14:textId="77777777" w:rsidR="006C281F" w:rsidRDefault="006C281F" w:rsidP="00B45271"/>
        </w:tc>
        <w:tc>
          <w:tcPr>
            <w:tcW w:w="3871" w:type="dxa"/>
            <w:vAlign w:val="center"/>
          </w:tcPr>
          <w:p w14:paraId="0648F30A" w14:textId="77777777" w:rsidR="006C281F" w:rsidRDefault="006C281F" w:rsidP="00B45271"/>
        </w:tc>
        <w:tc>
          <w:tcPr>
            <w:tcW w:w="4219" w:type="dxa"/>
            <w:vAlign w:val="center"/>
          </w:tcPr>
          <w:p w14:paraId="37A08460" w14:textId="77777777" w:rsidR="006C281F" w:rsidRDefault="006C281F" w:rsidP="00B45271"/>
          <w:p w14:paraId="24032421" w14:textId="77777777" w:rsidR="006C281F" w:rsidRDefault="006C281F" w:rsidP="00B45271"/>
          <w:p w14:paraId="278DC3E2" w14:textId="77777777" w:rsidR="006C281F" w:rsidRDefault="006C281F" w:rsidP="00B45271"/>
          <w:p w14:paraId="04A069EE" w14:textId="77777777" w:rsidR="006C281F" w:rsidRDefault="006C281F" w:rsidP="00B45271"/>
          <w:p w14:paraId="190C851D" w14:textId="77777777" w:rsidR="006C281F" w:rsidRDefault="006C281F" w:rsidP="00B45271"/>
        </w:tc>
      </w:tr>
      <w:tr w:rsidR="006C281F" w14:paraId="2B2EF927" w14:textId="77777777" w:rsidTr="00B45271">
        <w:trPr>
          <w:trHeight w:val="560"/>
        </w:trPr>
        <w:tc>
          <w:tcPr>
            <w:tcW w:w="2448" w:type="dxa"/>
          </w:tcPr>
          <w:p w14:paraId="1C5C8A25" w14:textId="77777777" w:rsidR="006C281F" w:rsidRDefault="006C281F" w:rsidP="00B45271"/>
        </w:tc>
        <w:tc>
          <w:tcPr>
            <w:tcW w:w="3871" w:type="dxa"/>
            <w:vAlign w:val="center"/>
          </w:tcPr>
          <w:p w14:paraId="252C602B" w14:textId="77777777" w:rsidR="006C281F" w:rsidRDefault="006C281F" w:rsidP="00B45271"/>
        </w:tc>
        <w:tc>
          <w:tcPr>
            <w:tcW w:w="4219" w:type="dxa"/>
            <w:vAlign w:val="center"/>
          </w:tcPr>
          <w:p w14:paraId="32722A56" w14:textId="77777777" w:rsidR="006C281F" w:rsidRDefault="006C281F" w:rsidP="00B45271"/>
          <w:p w14:paraId="60CF017A" w14:textId="77777777" w:rsidR="006C281F" w:rsidRDefault="006C281F" w:rsidP="00B45271"/>
          <w:p w14:paraId="0078962B" w14:textId="77777777" w:rsidR="006C281F" w:rsidRDefault="006C281F" w:rsidP="00B45271"/>
          <w:p w14:paraId="2D2591DD" w14:textId="77777777" w:rsidR="006C281F" w:rsidRDefault="006C281F" w:rsidP="00B45271"/>
          <w:p w14:paraId="1559A581" w14:textId="77777777" w:rsidR="006C281F" w:rsidRDefault="006C281F" w:rsidP="00B45271"/>
        </w:tc>
      </w:tr>
    </w:tbl>
    <w:p w14:paraId="4419209A" w14:textId="77777777" w:rsidR="006C281F" w:rsidRDefault="006C281F" w:rsidP="006C281F"/>
    <w:p w14:paraId="13048475" w14:textId="77777777" w:rsidR="006C281F" w:rsidRDefault="006C281F" w:rsidP="006C281F"/>
    <w:p w14:paraId="26CCDD2E" w14:textId="082777F2" w:rsidR="006C281F" w:rsidRDefault="006C281F"/>
    <w:p w14:paraId="6DE9818E" w14:textId="0C52285E" w:rsidR="001E6C95" w:rsidRDefault="001E6C95"/>
    <w:p w14:paraId="1394E7D5" w14:textId="46E35B71" w:rsidR="000A5A39" w:rsidRDefault="00AF4D4F" w:rsidP="00EB0692">
      <w:r>
        <w:rPr>
          <w:noProof/>
        </w:rPr>
        <w:lastRenderedPageBreak/>
        <mc:AlternateContent>
          <mc:Choice Requires="wps">
            <w:drawing>
              <wp:anchor distT="0" distB="0" distL="114300" distR="114300" simplePos="0" relativeHeight="251664896" behindDoc="0" locked="0" layoutInCell="1" allowOverlap="1" wp14:anchorId="0CCE63B3" wp14:editId="4F01516B">
                <wp:simplePos x="0" y="0"/>
                <wp:positionH relativeFrom="column">
                  <wp:posOffset>2112526</wp:posOffset>
                </wp:positionH>
                <wp:positionV relativeFrom="paragraph">
                  <wp:posOffset>-3154</wp:posOffset>
                </wp:positionV>
                <wp:extent cx="4705350" cy="1152525"/>
                <wp:effectExtent l="9525" t="9525" r="9525" b="9525"/>
                <wp:wrapNone/>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5350" cy="1152525"/>
                        </a:xfrm>
                        <a:prstGeom prst="rect">
                          <a:avLst/>
                        </a:prstGeom>
                        <a:solidFill>
                          <a:srgbClr val="FFFFFF"/>
                        </a:solidFill>
                        <a:ln w="9525">
                          <a:solidFill>
                            <a:srgbClr val="FFFFFF"/>
                          </a:solidFill>
                          <a:miter lim="800000"/>
                          <a:headEnd/>
                          <a:tailEnd/>
                        </a:ln>
                      </wps:spPr>
                      <wps:txbx>
                        <w:txbxContent>
                          <w:p w14:paraId="5C2EE3EA" w14:textId="77777777" w:rsidR="001E6C95" w:rsidRDefault="001E6C95" w:rsidP="001E6C95">
                            <w:pPr>
                              <w:rPr>
                                <w:b/>
                                <w:color w:val="833C0B" w:themeColor="accent2" w:themeShade="80"/>
                                <w:sz w:val="32"/>
                                <w:szCs w:val="32"/>
                              </w:rPr>
                            </w:pPr>
                            <w:r w:rsidRPr="00D26965">
                              <w:rPr>
                                <w:b/>
                                <w:color w:val="833C0B" w:themeColor="accent2" w:themeShade="80"/>
                                <w:sz w:val="32"/>
                                <w:szCs w:val="32"/>
                              </w:rPr>
                              <w:t>Reading for Evidence</w:t>
                            </w:r>
                          </w:p>
                          <w:p w14:paraId="0DEA77E1" w14:textId="77777777" w:rsidR="001E6C95" w:rsidRPr="00D26965" w:rsidRDefault="001E6C95" w:rsidP="001E6C95">
                            <w:pPr>
                              <w:rPr>
                                <w:b/>
                                <w:color w:val="833C0B" w:themeColor="accent2" w:themeShade="80"/>
                                <w:sz w:val="32"/>
                                <w:szCs w:val="32"/>
                              </w:rPr>
                            </w:pPr>
                            <w:r>
                              <w:t>W</w:t>
                            </w:r>
                            <w:r w:rsidRPr="00076058">
                              <w:t xml:space="preserve">ork </w:t>
                            </w:r>
                            <w:r>
                              <w:t>as a group to gather</w:t>
                            </w:r>
                            <w:r w:rsidRPr="00076058">
                              <w:t xml:space="preserve"> </w:t>
                            </w:r>
                            <w:r>
                              <w:t xml:space="preserve">and share </w:t>
                            </w:r>
                            <w:r w:rsidRPr="00076058">
                              <w:t>information</w:t>
                            </w:r>
                            <w:r>
                              <w:t xml:space="preserve"> that will help you answer your research question.</w:t>
                            </w:r>
                            <w:r w:rsidRPr="00076058">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E63B3" id="Text_x0020_Box_x0020_78" o:spid="_x0000_s1035" type="#_x0000_t202" style="position:absolute;margin-left:166.35pt;margin-top:-.2pt;width:370.5pt;height:90.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" strokecolor="white">
                <v:textbox>
                  <w:txbxContent>
                    <w:p w14:paraId="5C2EE3EA" w14:textId="77777777" w:rsidR="001E6C95" w:rsidRDefault="001E6C95" w:rsidP="001E6C95">
                      <w:pPr>
                        <w:rPr>
                          <w:b/>
                          <w:color w:val="833C0B" w:themeColor="accent2" w:themeShade="80"/>
                          <w:sz w:val="32"/>
                          <w:szCs w:val="32"/>
                        </w:rPr>
                      </w:pPr>
                      <w:r w:rsidRPr="00D26965">
                        <w:rPr>
                          <w:b/>
                          <w:color w:val="833C0B" w:themeColor="accent2" w:themeShade="80"/>
                          <w:sz w:val="32"/>
                          <w:szCs w:val="32"/>
                        </w:rPr>
                        <w:t>Reading for Evidence</w:t>
                      </w:r>
                    </w:p>
                    <w:p w14:paraId="0DEA77E1" w14:textId="77777777" w:rsidR="001E6C95" w:rsidRPr="00D26965" w:rsidRDefault="001E6C95" w:rsidP="001E6C95">
                      <w:pPr>
                        <w:rPr>
                          <w:b/>
                          <w:color w:val="833C0B" w:themeColor="accent2" w:themeShade="80"/>
                          <w:sz w:val="32"/>
                          <w:szCs w:val="32"/>
                        </w:rPr>
                      </w:pPr>
                      <w:r>
                        <w:t>W</w:t>
                      </w:r>
                      <w:r w:rsidRPr="00076058">
                        <w:t xml:space="preserve">ork </w:t>
                      </w:r>
                      <w:r>
                        <w:t>as a group to gather</w:t>
                      </w:r>
                      <w:r w:rsidRPr="00076058">
                        <w:t xml:space="preserve"> </w:t>
                      </w:r>
                      <w:r>
                        <w:t xml:space="preserve">and share </w:t>
                      </w:r>
                      <w:r w:rsidRPr="00076058">
                        <w:t>information</w:t>
                      </w:r>
                      <w:r>
                        <w:t xml:space="preserve"> that will help you answer your research question.</w:t>
                      </w:r>
                      <w:r w:rsidRPr="00076058">
                        <w:t xml:space="preserve"> </w:t>
                      </w:r>
                    </w:p>
                  </w:txbxContent>
                </v:textbox>
              </v:shape>
            </w:pict>
          </mc:Fallback>
        </mc:AlternateContent>
      </w:r>
      <w:r w:rsidR="006C281F">
        <w:rPr>
          <w:noProof/>
        </w:rPr>
        <w:drawing>
          <wp:inline distT="0" distB="0" distL="0" distR="0" wp14:anchorId="6F932C88" wp14:editId="7C204B3F">
            <wp:extent cx="1800225" cy="1276350"/>
            <wp:effectExtent l="0" t="0" r="0" b="0"/>
            <wp:docPr id="20" name="image30.png"/>
            <wp:cNvGraphicFramePr/>
            <a:graphic xmlns:a="http://schemas.openxmlformats.org/drawingml/2006/main">
              <a:graphicData uri="http://schemas.openxmlformats.org/drawingml/2006/picture">
                <pic:pic xmlns:pic="http://schemas.openxmlformats.org/drawingml/2006/picture">
                  <pic:nvPicPr>
                    <pic:cNvPr id="0" name="image30.png"/>
                    <pic:cNvPicPr preferRelativeResize="0"/>
                  </pic:nvPicPr>
                  <pic:blipFill>
                    <a:blip r:embed="rId10"/>
                    <a:srcRect/>
                    <a:stretch>
                      <a:fillRect/>
                    </a:stretch>
                  </pic:blipFill>
                  <pic:spPr>
                    <a:xfrm>
                      <a:off x="0" y="0"/>
                      <a:ext cx="1800225" cy="1276350"/>
                    </a:xfrm>
                    <a:prstGeom prst="rect">
                      <a:avLst/>
                    </a:prstGeom>
                    <a:ln/>
                  </pic:spPr>
                </pic:pic>
              </a:graphicData>
            </a:graphic>
          </wp:inline>
        </w:drawing>
      </w:r>
    </w:p>
    <w:p w14:paraId="528E885B" w14:textId="77777777" w:rsidR="000A5A39" w:rsidRDefault="000A5A39" w:rsidP="00EB0692"/>
    <w:p w14:paraId="33C627D7" w14:textId="77777777" w:rsidR="00EB0692" w:rsidRDefault="001E6C95" w:rsidP="00EB0692">
      <w:r>
        <w:t>Follow these steps to complete the graphic organizer together:</w:t>
      </w:r>
    </w:p>
    <w:p w14:paraId="3672D635" w14:textId="77777777" w:rsidR="00EB0692" w:rsidRDefault="00EB0692" w:rsidP="00EB0692"/>
    <w:p w14:paraId="14CFFCFA" w14:textId="53F3438A" w:rsidR="00BC7529" w:rsidRDefault="001E6C95" w:rsidP="00EB0692">
      <w:pPr>
        <w:pStyle w:val="ListParagraph"/>
        <w:numPr>
          <w:ilvl w:val="0"/>
          <w:numId w:val="19"/>
        </w:numPr>
      </w:pPr>
      <w:r>
        <w:t xml:space="preserve">First, break into groups. </w:t>
      </w:r>
      <w:r w:rsidR="008200D3">
        <w:t xml:space="preserve">Count the pages of your text and divide them up evenly into 4 sections. </w:t>
      </w:r>
      <w:r>
        <w:t xml:space="preserve">Assign each group a </w:t>
      </w:r>
      <w:r w:rsidR="008200D3">
        <w:t>section</w:t>
      </w:r>
      <w:r>
        <w:t xml:space="preserve"> of the text to reread and search. Record the assignments below.</w:t>
      </w:r>
    </w:p>
    <w:p w14:paraId="0A28B5B3" w14:textId="77777777" w:rsidR="00BC7529" w:rsidRDefault="00BC7529">
      <w:pPr>
        <w:ind w:left="360"/>
      </w:pPr>
    </w:p>
    <w:tbl>
      <w:tblPr>
        <w:tblStyle w:val="a4"/>
        <w:tblW w:w="9468"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00"/>
        <w:gridCol w:w="6768"/>
      </w:tblGrid>
      <w:tr w:rsidR="00BC7529" w14:paraId="2762FBCB" w14:textId="77777777">
        <w:tc>
          <w:tcPr>
            <w:tcW w:w="2700" w:type="dxa"/>
          </w:tcPr>
          <w:p w14:paraId="56CF5451" w14:textId="77777777" w:rsidR="00BC7529" w:rsidRDefault="001E6C95">
            <w:pPr>
              <w:ind w:firstLine="360"/>
              <w:contextualSpacing w:val="0"/>
            </w:pPr>
            <w:r>
              <w:t xml:space="preserve">Section </w:t>
            </w:r>
          </w:p>
          <w:p w14:paraId="6AE27B6B" w14:textId="77777777" w:rsidR="00BC7529" w:rsidRDefault="001E6C95">
            <w:pPr>
              <w:contextualSpacing w:val="0"/>
            </w:pPr>
            <w:r>
              <w:t>(page numbers)</w:t>
            </w:r>
          </w:p>
        </w:tc>
        <w:tc>
          <w:tcPr>
            <w:tcW w:w="6768" w:type="dxa"/>
          </w:tcPr>
          <w:p w14:paraId="0DA5A977" w14:textId="77777777" w:rsidR="00BC7529" w:rsidRDefault="001E6C95">
            <w:pPr>
              <w:ind w:firstLine="360"/>
              <w:contextualSpacing w:val="0"/>
            </w:pPr>
            <w:r>
              <w:t>People responsible</w:t>
            </w:r>
          </w:p>
        </w:tc>
      </w:tr>
      <w:tr w:rsidR="00BC7529" w14:paraId="390B2E42" w14:textId="77777777">
        <w:tc>
          <w:tcPr>
            <w:tcW w:w="2700" w:type="dxa"/>
          </w:tcPr>
          <w:p w14:paraId="1B62721D" w14:textId="46F0B9C6" w:rsidR="00BC7529" w:rsidRDefault="00BC7529">
            <w:pPr>
              <w:contextualSpacing w:val="0"/>
            </w:pPr>
          </w:p>
        </w:tc>
        <w:tc>
          <w:tcPr>
            <w:tcW w:w="6768" w:type="dxa"/>
          </w:tcPr>
          <w:p w14:paraId="2AC0946F" w14:textId="77777777" w:rsidR="00BC7529" w:rsidRDefault="00BC7529">
            <w:pPr>
              <w:contextualSpacing w:val="0"/>
            </w:pPr>
          </w:p>
        </w:tc>
      </w:tr>
      <w:tr w:rsidR="00BC7529" w14:paraId="03E56C1D" w14:textId="77777777">
        <w:tc>
          <w:tcPr>
            <w:tcW w:w="2700" w:type="dxa"/>
          </w:tcPr>
          <w:p w14:paraId="7CFA5BD6" w14:textId="1C13CABB" w:rsidR="00BC7529" w:rsidRDefault="00BC7529">
            <w:pPr>
              <w:contextualSpacing w:val="0"/>
            </w:pPr>
          </w:p>
        </w:tc>
        <w:tc>
          <w:tcPr>
            <w:tcW w:w="6768" w:type="dxa"/>
          </w:tcPr>
          <w:p w14:paraId="2BA213FC" w14:textId="77777777" w:rsidR="00BC7529" w:rsidRDefault="00BC7529">
            <w:pPr>
              <w:ind w:firstLine="360"/>
              <w:contextualSpacing w:val="0"/>
            </w:pPr>
          </w:p>
        </w:tc>
      </w:tr>
      <w:tr w:rsidR="00BC7529" w14:paraId="4E19A7D6" w14:textId="77777777">
        <w:tc>
          <w:tcPr>
            <w:tcW w:w="2700" w:type="dxa"/>
          </w:tcPr>
          <w:p w14:paraId="1371458B" w14:textId="3E552DB1" w:rsidR="00BC7529" w:rsidRDefault="00BC7529">
            <w:pPr>
              <w:contextualSpacing w:val="0"/>
            </w:pPr>
          </w:p>
        </w:tc>
        <w:tc>
          <w:tcPr>
            <w:tcW w:w="6768" w:type="dxa"/>
          </w:tcPr>
          <w:p w14:paraId="7B859107" w14:textId="77777777" w:rsidR="00BC7529" w:rsidRDefault="00BC7529">
            <w:pPr>
              <w:ind w:firstLine="360"/>
              <w:contextualSpacing w:val="0"/>
            </w:pPr>
          </w:p>
        </w:tc>
      </w:tr>
      <w:tr w:rsidR="00BC7529" w14:paraId="6DF933DE" w14:textId="77777777">
        <w:tc>
          <w:tcPr>
            <w:tcW w:w="2700" w:type="dxa"/>
          </w:tcPr>
          <w:p w14:paraId="4948A4F8" w14:textId="375784A3" w:rsidR="00BC7529" w:rsidRDefault="00BC7529">
            <w:pPr>
              <w:contextualSpacing w:val="0"/>
            </w:pPr>
          </w:p>
        </w:tc>
        <w:tc>
          <w:tcPr>
            <w:tcW w:w="6768" w:type="dxa"/>
          </w:tcPr>
          <w:p w14:paraId="02ED8AF9" w14:textId="77777777" w:rsidR="00BC7529" w:rsidRDefault="00BC7529">
            <w:pPr>
              <w:ind w:firstLine="360"/>
              <w:contextualSpacing w:val="0"/>
            </w:pPr>
          </w:p>
        </w:tc>
      </w:tr>
    </w:tbl>
    <w:p w14:paraId="0C47BB73" w14:textId="77777777" w:rsidR="00BC7529" w:rsidRDefault="00BC7529">
      <w:pPr>
        <w:ind w:left="360"/>
      </w:pPr>
    </w:p>
    <w:p w14:paraId="36EECF45" w14:textId="77777777" w:rsidR="00BC7529" w:rsidRDefault="001E6C95" w:rsidP="00EB0692">
      <w:pPr>
        <w:pStyle w:val="ListParagraph"/>
        <w:numPr>
          <w:ilvl w:val="0"/>
          <w:numId w:val="17"/>
        </w:numPr>
      </w:pPr>
      <w:r>
        <w:t>As a group, look at the graphic organizer. Discuss: What is your Research Question? What kinds of information will go in each column?</w:t>
      </w:r>
    </w:p>
    <w:p w14:paraId="02924F28" w14:textId="77777777" w:rsidR="00BC7529" w:rsidRDefault="00BC7529" w:rsidP="00EB0692">
      <w:pPr>
        <w:ind w:left="360"/>
      </w:pPr>
    </w:p>
    <w:p w14:paraId="41F350C7" w14:textId="77777777" w:rsidR="00BC7529" w:rsidRDefault="001E6C95" w:rsidP="00EB0692">
      <w:pPr>
        <w:pStyle w:val="ListParagraph"/>
        <w:numPr>
          <w:ilvl w:val="0"/>
          <w:numId w:val="17"/>
        </w:numPr>
      </w:pPr>
      <w:r>
        <w:t xml:space="preserve">Now reread the part of the text you were assigned. When you find a part of the text that will help you answer your research question </w:t>
      </w:r>
      <w:r w:rsidRPr="00EB0692">
        <w:rPr>
          <w:b/>
        </w:rPr>
        <w:t xml:space="preserve">mark it with a sticky </w:t>
      </w:r>
      <w:r w:rsidR="001F2A12" w:rsidRPr="00EB0692">
        <w:rPr>
          <w:b/>
        </w:rPr>
        <w:t>note.</w:t>
      </w:r>
      <w:r w:rsidR="001F2A12">
        <w:t xml:space="preserve"> Use</w:t>
      </w:r>
      <w:r>
        <w:t xml:space="preserve"> the sidebar for specific examples.</w:t>
      </w:r>
    </w:p>
    <w:p w14:paraId="2E6EB252" w14:textId="77777777" w:rsidR="00BC7529" w:rsidRDefault="00BC7529" w:rsidP="00EB0692">
      <w:pPr>
        <w:ind w:left="720"/>
      </w:pPr>
    </w:p>
    <w:p w14:paraId="67BBBDF7" w14:textId="77777777" w:rsidR="00BC7529" w:rsidRDefault="001E6C95" w:rsidP="00EB0692">
      <w:pPr>
        <w:pStyle w:val="ListParagraph"/>
        <w:numPr>
          <w:ilvl w:val="0"/>
          <w:numId w:val="17"/>
        </w:numPr>
      </w:pPr>
      <w:r>
        <w:t>Repeat this process until all the important information from this section has been marked.</w:t>
      </w:r>
    </w:p>
    <w:p w14:paraId="2873A631" w14:textId="77777777" w:rsidR="00BC7529" w:rsidRDefault="001E6C95">
      <w:r>
        <w:br w:type="page"/>
      </w:r>
    </w:p>
    <w:p w14:paraId="77BB6A22" w14:textId="77777777" w:rsidR="00BC7529" w:rsidRDefault="00BC7529">
      <w:pPr>
        <w:ind w:firstLine="360"/>
      </w:pPr>
    </w:p>
    <w:p w14:paraId="6BE38D5D" w14:textId="77777777" w:rsidR="00BC7529" w:rsidRDefault="001E6C95">
      <w:pPr>
        <w:ind w:firstLine="360"/>
      </w:pPr>
      <w:r>
        <w:rPr>
          <w:noProof/>
        </w:rPr>
        <mc:AlternateContent>
          <mc:Choice Requires="wps">
            <w:drawing>
              <wp:anchor distT="0" distB="0" distL="114300" distR="114300" simplePos="0" relativeHeight="251698688" behindDoc="0" locked="0" layoutInCell="1" allowOverlap="1" wp14:anchorId="0CBC16C6" wp14:editId="26C25FBB">
                <wp:simplePos x="0" y="0"/>
                <wp:positionH relativeFrom="column">
                  <wp:posOffset>2143125</wp:posOffset>
                </wp:positionH>
                <wp:positionV relativeFrom="paragraph">
                  <wp:posOffset>38100</wp:posOffset>
                </wp:positionV>
                <wp:extent cx="3876675" cy="1152525"/>
                <wp:effectExtent l="9525" t="9525" r="9525" b="9525"/>
                <wp:wrapNone/>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1152525"/>
                        </a:xfrm>
                        <a:prstGeom prst="rect">
                          <a:avLst/>
                        </a:prstGeom>
                        <a:solidFill>
                          <a:srgbClr val="FFFFFF"/>
                        </a:solidFill>
                        <a:ln w="9525">
                          <a:solidFill>
                            <a:srgbClr val="FFFFFF"/>
                          </a:solidFill>
                          <a:miter lim="800000"/>
                          <a:headEnd/>
                          <a:tailEnd/>
                        </a:ln>
                      </wps:spPr>
                      <wps:txbx>
                        <w:txbxContent>
                          <w:p w14:paraId="2FDD311C" w14:textId="77777777" w:rsidR="001E6C95" w:rsidRDefault="001E6C95" w:rsidP="001E6C95">
                            <w:pPr>
                              <w:rPr>
                                <w:b/>
                                <w:color w:val="833C0B" w:themeColor="accent2" w:themeShade="80"/>
                                <w:sz w:val="32"/>
                                <w:szCs w:val="32"/>
                              </w:rPr>
                            </w:pPr>
                            <w:r w:rsidRPr="00D26965">
                              <w:rPr>
                                <w:b/>
                                <w:color w:val="833C0B" w:themeColor="accent2" w:themeShade="80"/>
                                <w:sz w:val="32"/>
                                <w:szCs w:val="32"/>
                              </w:rPr>
                              <w:t>R</w:t>
                            </w:r>
                            <w:r>
                              <w:rPr>
                                <w:b/>
                                <w:color w:val="833C0B" w:themeColor="accent2" w:themeShade="80"/>
                                <w:sz w:val="32"/>
                                <w:szCs w:val="32"/>
                              </w:rPr>
                              <w:t>ecording</w:t>
                            </w:r>
                            <w:r w:rsidRPr="00D26965">
                              <w:rPr>
                                <w:b/>
                                <w:color w:val="833C0B" w:themeColor="accent2" w:themeShade="80"/>
                                <w:sz w:val="32"/>
                                <w:szCs w:val="32"/>
                              </w:rPr>
                              <w:t xml:space="preserve"> Evidence</w:t>
                            </w:r>
                          </w:p>
                          <w:p w14:paraId="53B1C887" w14:textId="77777777" w:rsidR="001E6C95" w:rsidRPr="00987962" w:rsidRDefault="001E6C95" w:rsidP="001E6C95">
                            <w:pPr>
                              <w:rPr>
                                <w:b/>
                                <w:color w:val="833C0B" w:themeColor="accent2" w:themeShade="80"/>
                                <w:sz w:val="32"/>
                                <w:szCs w:val="32"/>
                              </w:rPr>
                            </w:pPr>
                            <w:r>
                              <w:t>Share what you have found with your group</w:t>
                            </w:r>
                            <w:r w:rsidRPr="00987962">
                              <w:t xml:space="preserve"> to complete the </w:t>
                            </w:r>
                            <w:r>
                              <w:t>g</w:t>
                            </w:r>
                            <w:r w:rsidRPr="00987962">
                              <w:t>raphic organizer.</w:t>
                            </w:r>
                          </w:p>
                          <w:p w14:paraId="6666B636" w14:textId="77777777" w:rsidR="001E6C95" w:rsidRDefault="001E6C95" w:rsidP="001E6C95">
                            <w:pPr>
                              <w:rPr>
                                <w:b/>
                                <w:color w:val="833C0B" w:themeColor="accent2" w:themeShade="80"/>
                                <w:sz w:val="32"/>
                                <w:szCs w:val="32"/>
                              </w:rPr>
                            </w:pPr>
                          </w:p>
                          <w:p w14:paraId="0D692749" w14:textId="77777777" w:rsidR="001E6C95" w:rsidRPr="00911795" w:rsidRDefault="001E6C95" w:rsidP="001E6C95">
                            <w:pPr>
                              <w:rPr>
                                <w:b/>
                                <w:i/>
                                <w:color w:val="833C0B" w:themeColor="accent2" w:themeShade="80"/>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BC16C6" id="Text_x0020_Box_x0020_79" o:spid="_x0000_s1036" type="#_x0000_t202" style="position:absolute;left:0;text-align:left;margin-left:168.75pt;margin-top:3pt;width:305.25pt;height:90.7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" strokecolor="white">
                <v:textbox>
                  <w:txbxContent>
                    <w:p w14:paraId="2FDD311C" w14:textId="77777777" w:rsidR="001E6C95" w:rsidRDefault="001E6C95" w:rsidP="001E6C95">
                      <w:pPr>
                        <w:rPr>
                          <w:b/>
                          <w:color w:val="833C0B" w:themeColor="accent2" w:themeShade="80"/>
                          <w:sz w:val="32"/>
                          <w:szCs w:val="32"/>
                        </w:rPr>
                      </w:pPr>
                      <w:r w:rsidRPr="00D26965">
                        <w:rPr>
                          <w:b/>
                          <w:color w:val="833C0B" w:themeColor="accent2" w:themeShade="80"/>
                          <w:sz w:val="32"/>
                          <w:szCs w:val="32"/>
                        </w:rPr>
                        <w:t>R</w:t>
                      </w:r>
                      <w:r>
                        <w:rPr>
                          <w:b/>
                          <w:color w:val="833C0B" w:themeColor="accent2" w:themeShade="80"/>
                          <w:sz w:val="32"/>
                          <w:szCs w:val="32"/>
                        </w:rPr>
                        <w:t>ecording</w:t>
                      </w:r>
                      <w:r w:rsidRPr="00D26965">
                        <w:rPr>
                          <w:b/>
                          <w:color w:val="833C0B" w:themeColor="accent2" w:themeShade="80"/>
                          <w:sz w:val="32"/>
                          <w:szCs w:val="32"/>
                        </w:rPr>
                        <w:t xml:space="preserve"> Evidence</w:t>
                      </w:r>
                    </w:p>
                    <w:p w14:paraId="53B1C887" w14:textId="77777777" w:rsidR="001E6C95" w:rsidRPr="00987962" w:rsidRDefault="001E6C95" w:rsidP="001E6C95">
                      <w:pPr>
                        <w:rPr>
                          <w:b/>
                          <w:color w:val="833C0B" w:themeColor="accent2" w:themeShade="80"/>
                          <w:sz w:val="32"/>
                          <w:szCs w:val="32"/>
                        </w:rPr>
                      </w:pPr>
                      <w:r>
                        <w:t>Share what you have found with your group</w:t>
                      </w:r>
                      <w:r w:rsidRPr="00987962">
                        <w:t xml:space="preserve"> to complete the </w:t>
                      </w:r>
                      <w:r>
                        <w:t>g</w:t>
                      </w:r>
                      <w:r w:rsidRPr="00987962">
                        <w:t>raphic organizer.</w:t>
                      </w:r>
                    </w:p>
                    <w:p w14:paraId="6666B636" w14:textId="77777777" w:rsidR="001E6C95" w:rsidRDefault="001E6C95" w:rsidP="001E6C95">
                      <w:pPr>
                        <w:rPr>
                          <w:b/>
                          <w:color w:val="833C0B" w:themeColor="accent2" w:themeShade="80"/>
                          <w:sz w:val="32"/>
                          <w:szCs w:val="32"/>
                        </w:rPr>
                      </w:pPr>
                    </w:p>
                    <w:p w14:paraId="0D692749" w14:textId="77777777" w:rsidR="001E6C95" w:rsidRPr="00911795" w:rsidRDefault="001E6C95" w:rsidP="001E6C95">
                      <w:pPr>
                        <w:rPr>
                          <w:b/>
                          <w:i/>
                          <w:color w:val="833C0B" w:themeColor="accent2" w:themeShade="80"/>
                          <w:sz w:val="32"/>
                          <w:szCs w:val="32"/>
                        </w:rPr>
                      </w:pPr>
                    </w:p>
                  </w:txbxContent>
                </v:textbox>
              </v:shape>
            </w:pict>
          </mc:Fallback>
        </mc:AlternateContent>
      </w:r>
      <w:r>
        <w:rPr>
          <w:noProof/>
        </w:rPr>
        <w:drawing>
          <wp:inline distT="0" distB="0" distL="0" distR="0" wp14:anchorId="09DF4C73" wp14:editId="56847E24">
            <wp:extent cx="1800225" cy="1276350"/>
            <wp:effectExtent l="0" t="0" r="0" b="0"/>
            <wp:docPr id="21" name="image31.png"/>
            <wp:cNvGraphicFramePr/>
            <a:graphic xmlns:a="http://schemas.openxmlformats.org/drawingml/2006/main">
              <a:graphicData uri="http://schemas.openxmlformats.org/drawingml/2006/picture">
                <pic:pic xmlns:pic="http://schemas.openxmlformats.org/drawingml/2006/picture">
                  <pic:nvPicPr>
                    <pic:cNvPr id="0" name="image31.png"/>
                    <pic:cNvPicPr preferRelativeResize="0"/>
                  </pic:nvPicPr>
                  <pic:blipFill>
                    <a:blip r:embed="rId10"/>
                    <a:srcRect/>
                    <a:stretch>
                      <a:fillRect/>
                    </a:stretch>
                  </pic:blipFill>
                  <pic:spPr>
                    <a:xfrm>
                      <a:off x="0" y="0"/>
                      <a:ext cx="1800225" cy="1276350"/>
                    </a:xfrm>
                    <a:prstGeom prst="rect">
                      <a:avLst/>
                    </a:prstGeom>
                    <a:ln/>
                  </pic:spPr>
                </pic:pic>
              </a:graphicData>
            </a:graphic>
          </wp:inline>
        </w:drawing>
      </w:r>
    </w:p>
    <w:p w14:paraId="13B32219" w14:textId="77777777" w:rsidR="00BC7529" w:rsidRDefault="00BC7529">
      <w:pPr>
        <w:ind w:firstLine="360"/>
      </w:pPr>
    </w:p>
    <w:p w14:paraId="5A2FCF8E" w14:textId="77777777" w:rsidR="00BC7529" w:rsidRDefault="001E6C95">
      <w:pPr>
        <w:ind w:left="360"/>
      </w:pPr>
      <w:r>
        <w:t xml:space="preserve">Focusing </w:t>
      </w:r>
      <w:proofErr w:type="gramStart"/>
      <w:r>
        <w:t>Question:_</w:t>
      </w:r>
      <w:proofErr w:type="gramEnd"/>
      <w:r>
        <w:t>____________________________________</w:t>
      </w:r>
    </w:p>
    <w:p w14:paraId="773A5672" w14:textId="77777777" w:rsidR="00BC7529" w:rsidRDefault="00BC7529">
      <w:pPr>
        <w:ind w:left="360"/>
      </w:pPr>
    </w:p>
    <w:p w14:paraId="701712CE" w14:textId="77777777" w:rsidR="00EB0692" w:rsidRDefault="00EB0692" w:rsidP="00EB0692">
      <w:pPr>
        <w:numPr>
          <w:ilvl w:val="0"/>
          <w:numId w:val="12"/>
        </w:numPr>
        <w:ind w:hanging="360"/>
        <w:contextualSpacing/>
      </w:pPr>
      <w:r>
        <w:t xml:space="preserve">Meet with the full group again. Take turns sharing one piece of information you found. Talk about what words or phrases to write on the graphic organizer, then fill in the appropriate row on your own organizer. You will need notes on </w:t>
      </w:r>
      <w:r>
        <w:rPr>
          <w:u w:val="single"/>
        </w:rPr>
        <w:t>all</w:t>
      </w:r>
      <w:r>
        <w:t xml:space="preserve"> the information found by the group for your final project.</w:t>
      </w:r>
    </w:p>
    <w:p w14:paraId="40396644" w14:textId="77777777" w:rsidR="00EB0692" w:rsidRDefault="00EB0692" w:rsidP="00EB0692">
      <w:pPr>
        <w:ind w:left="720"/>
      </w:pPr>
    </w:p>
    <w:p w14:paraId="75151B3D" w14:textId="77777777" w:rsidR="00EB0692" w:rsidRDefault="00EB0692" w:rsidP="00EB0692">
      <w:pPr>
        <w:pStyle w:val="ListParagraph"/>
        <w:numPr>
          <w:ilvl w:val="0"/>
          <w:numId w:val="16"/>
        </w:numPr>
      </w:pPr>
      <w:r>
        <w:t>Repeat this process until all the information from this source has been recorded on your graphic organizer.</w:t>
      </w:r>
    </w:p>
    <w:p w14:paraId="49878897" w14:textId="77777777" w:rsidR="00BC7529" w:rsidRDefault="00BC7529">
      <w:pPr>
        <w:ind w:left="360"/>
      </w:pPr>
    </w:p>
    <w:p w14:paraId="45C2D983" w14:textId="77777777" w:rsidR="00EB0692" w:rsidRDefault="00EB0692">
      <w:pPr>
        <w:ind w:left="360"/>
      </w:pPr>
    </w:p>
    <w:tbl>
      <w:tblPr>
        <w:tblStyle w:val="a5"/>
        <w:tblW w:w="9000" w:type="dxa"/>
        <w:tblInd w:w="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0"/>
        <w:gridCol w:w="3000"/>
        <w:gridCol w:w="3000"/>
      </w:tblGrid>
      <w:tr w:rsidR="00BC7529" w14:paraId="00543D2F" w14:textId="77777777">
        <w:trPr>
          <w:trHeight w:val="480"/>
        </w:trPr>
        <w:tc>
          <w:tcPr>
            <w:tcW w:w="9000" w:type="dxa"/>
            <w:gridSpan w:val="3"/>
            <w:tcMar>
              <w:top w:w="100" w:type="dxa"/>
              <w:left w:w="100" w:type="dxa"/>
              <w:bottom w:w="100" w:type="dxa"/>
              <w:right w:w="100" w:type="dxa"/>
            </w:tcMar>
          </w:tcPr>
          <w:p w14:paraId="6F8FF26D" w14:textId="0A27551D" w:rsidR="00BC7529" w:rsidRPr="001E6C95" w:rsidRDefault="001E6C95" w:rsidP="00F3518A">
            <w:pPr>
              <w:widowControl w:val="0"/>
            </w:pPr>
            <w:r w:rsidRPr="001E6C95">
              <w:t xml:space="preserve">Human Activity </w:t>
            </w:r>
            <w:r w:rsidRPr="001E6C95">
              <w:rPr>
                <w:rFonts w:ascii="Times New Roman" w:eastAsia="Arial Unicode MS" w:hAnsi="Times New Roman" w:cs="Times New Roman"/>
              </w:rPr>
              <w:t>→</w:t>
            </w:r>
            <w:r w:rsidR="00F3518A">
              <w:rPr>
                <w:rFonts w:eastAsia="Arial Unicode MS" w:cs="Arial Unicode MS"/>
              </w:rPr>
              <w:t xml:space="preserve">      </w:t>
            </w:r>
            <w:r w:rsidRPr="001E6C95">
              <w:rPr>
                <w:rFonts w:eastAsia="Arial Unicode MS" w:cs="Arial Unicode MS"/>
              </w:rPr>
              <w:t xml:space="preserve">Problem for the </w:t>
            </w:r>
            <w:r w:rsidR="00F3518A">
              <w:rPr>
                <w:rFonts w:eastAsia="Arial Unicode MS" w:cs="Arial Unicode MS"/>
              </w:rPr>
              <w:t>____</w:t>
            </w:r>
            <w:r w:rsidR="00064898">
              <w:rPr>
                <w:rFonts w:eastAsia="Arial Unicode MS" w:cs="Arial Unicode MS"/>
              </w:rPr>
              <w:t>_</w:t>
            </w:r>
            <w:r w:rsidR="00F3518A">
              <w:rPr>
                <w:rFonts w:eastAsia="Arial Unicode MS" w:cs="Arial Unicode MS"/>
              </w:rPr>
              <w:t xml:space="preserve"> </w:t>
            </w:r>
            <w:r w:rsidRPr="001E6C95">
              <w:rPr>
                <w:rFonts w:ascii="Times New Roman" w:eastAsia="Arial Unicode MS" w:hAnsi="Times New Roman" w:cs="Times New Roman"/>
              </w:rPr>
              <w:t>→</w:t>
            </w:r>
            <w:r w:rsidRPr="001E6C95">
              <w:rPr>
                <w:rFonts w:eastAsia="Arial Unicode MS" w:cs="Arial Unicode MS"/>
              </w:rPr>
              <w:t xml:space="preserve">         Solution</w:t>
            </w:r>
          </w:p>
        </w:tc>
      </w:tr>
      <w:tr w:rsidR="00BC7529" w14:paraId="7D125550" w14:textId="77777777">
        <w:tc>
          <w:tcPr>
            <w:tcW w:w="3000" w:type="dxa"/>
            <w:tcMar>
              <w:top w:w="100" w:type="dxa"/>
              <w:left w:w="100" w:type="dxa"/>
              <w:bottom w:w="100" w:type="dxa"/>
              <w:right w:w="100" w:type="dxa"/>
            </w:tcMar>
          </w:tcPr>
          <w:p w14:paraId="3ABBD1AC" w14:textId="77777777" w:rsidR="00BC7529" w:rsidRDefault="00BC7529">
            <w:pPr>
              <w:widowControl w:val="0"/>
            </w:pPr>
          </w:p>
        </w:tc>
        <w:tc>
          <w:tcPr>
            <w:tcW w:w="3000" w:type="dxa"/>
            <w:tcMar>
              <w:top w:w="100" w:type="dxa"/>
              <w:left w:w="100" w:type="dxa"/>
              <w:bottom w:w="100" w:type="dxa"/>
              <w:right w:w="100" w:type="dxa"/>
            </w:tcMar>
          </w:tcPr>
          <w:p w14:paraId="526783A9" w14:textId="77777777" w:rsidR="00BC7529" w:rsidRDefault="00BC7529">
            <w:pPr>
              <w:widowControl w:val="0"/>
            </w:pPr>
          </w:p>
        </w:tc>
        <w:tc>
          <w:tcPr>
            <w:tcW w:w="3000" w:type="dxa"/>
            <w:tcMar>
              <w:top w:w="100" w:type="dxa"/>
              <w:left w:w="100" w:type="dxa"/>
              <w:bottom w:w="100" w:type="dxa"/>
              <w:right w:w="100" w:type="dxa"/>
            </w:tcMar>
          </w:tcPr>
          <w:p w14:paraId="6832B9E4" w14:textId="77777777" w:rsidR="00BC7529" w:rsidRDefault="00BC7529">
            <w:pPr>
              <w:widowControl w:val="0"/>
            </w:pPr>
          </w:p>
        </w:tc>
      </w:tr>
      <w:tr w:rsidR="00BC7529" w14:paraId="2066095B" w14:textId="77777777">
        <w:tc>
          <w:tcPr>
            <w:tcW w:w="3000" w:type="dxa"/>
            <w:tcMar>
              <w:top w:w="100" w:type="dxa"/>
              <w:left w:w="100" w:type="dxa"/>
              <w:bottom w:w="100" w:type="dxa"/>
              <w:right w:w="100" w:type="dxa"/>
            </w:tcMar>
          </w:tcPr>
          <w:p w14:paraId="435FD712" w14:textId="77777777" w:rsidR="00BC7529" w:rsidRDefault="00BC7529">
            <w:pPr>
              <w:widowControl w:val="0"/>
            </w:pPr>
          </w:p>
        </w:tc>
        <w:tc>
          <w:tcPr>
            <w:tcW w:w="3000" w:type="dxa"/>
            <w:tcMar>
              <w:top w:w="100" w:type="dxa"/>
              <w:left w:w="100" w:type="dxa"/>
              <w:bottom w:w="100" w:type="dxa"/>
              <w:right w:w="100" w:type="dxa"/>
            </w:tcMar>
          </w:tcPr>
          <w:p w14:paraId="4ECAB4DD" w14:textId="77777777" w:rsidR="00BC7529" w:rsidRDefault="00BC7529">
            <w:pPr>
              <w:widowControl w:val="0"/>
            </w:pPr>
          </w:p>
        </w:tc>
        <w:tc>
          <w:tcPr>
            <w:tcW w:w="3000" w:type="dxa"/>
            <w:tcMar>
              <w:top w:w="100" w:type="dxa"/>
              <w:left w:w="100" w:type="dxa"/>
              <w:bottom w:w="100" w:type="dxa"/>
              <w:right w:w="100" w:type="dxa"/>
            </w:tcMar>
          </w:tcPr>
          <w:p w14:paraId="51896EA1" w14:textId="77777777" w:rsidR="00BC7529" w:rsidRDefault="00BC7529">
            <w:pPr>
              <w:widowControl w:val="0"/>
            </w:pPr>
          </w:p>
        </w:tc>
      </w:tr>
      <w:tr w:rsidR="00BC7529" w14:paraId="51984C85" w14:textId="77777777">
        <w:tc>
          <w:tcPr>
            <w:tcW w:w="3000" w:type="dxa"/>
            <w:tcMar>
              <w:top w:w="100" w:type="dxa"/>
              <w:left w:w="100" w:type="dxa"/>
              <w:bottom w:w="100" w:type="dxa"/>
              <w:right w:w="100" w:type="dxa"/>
            </w:tcMar>
          </w:tcPr>
          <w:p w14:paraId="0581ACFF" w14:textId="77777777" w:rsidR="00BC7529" w:rsidRDefault="00BC7529">
            <w:pPr>
              <w:widowControl w:val="0"/>
            </w:pPr>
          </w:p>
        </w:tc>
        <w:tc>
          <w:tcPr>
            <w:tcW w:w="3000" w:type="dxa"/>
            <w:tcMar>
              <w:top w:w="100" w:type="dxa"/>
              <w:left w:w="100" w:type="dxa"/>
              <w:bottom w:w="100" w:type="dxa"/>
              <w:right w:w="100" w:type="dxa"/>
            </w:tcMar>
          </w:tcPr>
          <w:p w14:paraId="5AD66A4F" w14:textId="77777777" w:rsidR="00BC7529" w:rsidRDefault="00BC7529">
            <w:pPr>
              <w:widowControl w:val="0"/>
            </w:pPr>
          </w:p>
        </w:tc>
        <w:tc>
          <w:tcPr>
            <w:tcW w:w="3000" w:type="dxa"/>
            <w:tcMar>
              <w:top w:w="100" w:type="dxa"/>
              <w:left w:w="100" w:type="dxa"/>
              <w:bottom w:w="100" w:type="dxa"/>
              <w:right w:w="100" w:type="dxa"/>
            </w:tcMar>
          </w:tcPr>
          <w:p w14:paraId="6EB930F6" w14:textId="77777777" w:rsidR="00BC7529" w:rsidRDefault="00BC7529">
            <w:pPr>
              <w:widowControl w:val="0"/>
            </w:pPr>
          </w:p>
        </w:tc>
      </w:tr>
      <w:tr w:rsidR="00BC7529" w14:paraId="56A1E9EE" w14:textId="77777777">
        <w:tc>
          <w:tcPr>
            <w:tcW w:w="3000" w:type="dxa"/>
            <w:tcMar>
              <w:top w:w="100" w:type="dxa"/>
              <w:left w:w="100" w:type="dxa"/>
              <w:bottom w:w="100" w:type="dxa"/>
              <w:right w:w="100" w:type="dxa"/>
            </w:tcMar>
          </w:tcPr>
          <w:p w14:paraId="5ABC6D98" w14:textId="77777777" w:rsidR="00BC7529" w:rsidRDefault="00BC7529">
            <w:pPr>
              <w:widowControl w:val="0"/>
            </w:pPr>
          </w:p>
        </w:tc>
        <w:tc>
          <w:tcPr>
            <w:tcW w:w="3000" w:type="dxa"/>
            <w:tcMar>
              <w:top w:w="100" w:type="dxa"/>
              <w:left w:w="100" w:type="dxa"/>
              <w:bottom w:w="100" w:type="dxa"/>
              <w:right w:w="100" w:type="dxa"/>
            </w:tcMar>
          </w:tcPr>
          <w:p w14:paraId="09C553E9" w14:textId="77777777" w:rsidR="00BC7529" w:rsidRDefault="00BC7529">
            <w:pPr>
              <w:widowControl w:val="0"/>
            </w:pPr>
          </w:p>
        </w:tc>
        <w:tc>
          <w:tcPr>
            <w:tcW w:w="3000" w:type="dxa"/>
            <w:tcMar>
              <w:top w:w="100" w:type="dxa"/>
              <w:left w:w="100" w:type="dxa"/>
              <w:bottom w:w="100" w:type="dxa"/>
              <w:right w:w="100" w:type="dxa"/>
            </w:tcMar>
          </w:tcPr>
          <w:p w14:paraId="7230D680" w14:textId="77777777" w:rsidR="00BC7529" w:rsidRDefault="00BC7529">
            <w:pPr>
              <w:widowControl w:val="0"/>
            </w:pPr>
          </w:p>
        </w:tc>
      </w:tr>
      <w:tr w:rsidR="00BC7529" w14:paraId="629C7967" w14:textId="77777777">
        <w:tc>
          <w:tcPr>
            <w:tcW w:w="3000" w:type="dxa"/>
            <w:tcMar>
              <w:top w:w="100" w:type="dxa"/>
              <w:left w:w="100" w:type="dxa"/>
              <w:bottom w:w="100" w:type="dxa"/>
              <w:right w:w="100" w:type="dxa"/>
            </w:tcMar>
          </w:tcPr>
          <w:p w14:paraId="1C982C00" w14:textId="77777777" w:rsidR="00BC7529" w:rsidRDefault="00BC7529">
            <w:pPr>
              <w:widowControl w:val="0"/>
            </w:pPr>
          </w:p>
        </w:tc>
        <w:tc>
          <w:tcPr>
            <w:tcW w:w="3000" w:type="dxa"/>
            <w:tcMar>
              <w:top w:w="100" w:type="dxa"/>
              <w:left w:w="100" w:type="dxa"/>
              <w:bottom w:w="100" w:type="dxa"/>
              <w:right w:w="100" w:type="dxa"/>
            </w:tcMar>
          </w:tcPr>
          <w:p w14:paraId="14DCBBFE" w14:textId="77777777" w:rsidR="00BC7529" w:rsidRDefault="00BC7529">
            <w:pPr>
              <w:widowControl w:val="0"/>
            </w:pPr>
          </w:p>
        </w:tc>
        <w:tc>
          <w:tcPr>
            <w:tcW w:w="3000" w:type="dxa"/>
            <w:tcMar>
              <w:top w:w="100" w:type="dxa"/>
              <w:left w:w="100" w:type="dxa"/>
              <w:bottom w:w="100" w:type="dxa"/>
              <w:right w:w="100" w:type="dxa"/>
            </w:tcMar>
          </w:tcPr>
          <w:p w14:paraId="7324B764" w14:textId="77777777" w:rsidR="00BC7529" w:rsidRDefault="00BC7529">
            <w:pPr>
              <w:widowControl w:val="0"/>
            </w:pPr>
          </w:p>
        </w:tc>
      </w:tr>
      <w:tr w:rsidR="00BC7529" w14:paraId="30DEA4F5" w14:textId="77777777">
        <w:tc>
          <w:tcPr>
            <w:tcW w:w="3000" w:type="dxa"/>
            <w:tcMar>
              <w:top w:w="100" w:type="dxa"/>
              <w:left w:w="100" w:type="dxa"/>
              <w:bottom w:w="100" w:type="dxa"/>
              <w:right w:w="100" w:type="dxa"/>
            </w:tcMar>
          </w:tcPr>
          <w:p w14:paraId="27EA4AD9" w14:textId="77777777" w:rsidR="00BC7529" w:rsidRDefault="00BC7529">
            <w:pPr>
              <w:widowControl w:val="0"/>
            </w:pPr>
          </w:p>
        </w:tc>
        <w:tc>
          <w:tcPr>
            <w:tcW w:w="3000" w:type="dxa"/>
            <w:tcMar>
              <w:top w:w="100" w:type="dxa"/>
              <w:left w:w="100" w:type="dxa"/>
              <w:bottom w:w="100" w:type="dxa"/>
              <w:right w:w="100" w:type="dxa"/>
            </w:tcMar>
          </w:tcPr>
          <w:p w14:paraId="624625EB" w14:textId="77777777" w:rsidR="00BC7529" w:rsidRDefault="00BC7529">
            <w:pPr>
              <w:widowControl w:val="0"/>
            </w:pPr>
          </w:p>
        </w:tc>
        <w:tc>
          <w:tcPr>
            <w:tcW w:w="3000" w:type="dxa"/>
            <w:tcMar>
              <w:top w:w="100" w:type="dxa"/>
              <w:left w:w="100" w:type="dxa"/>
              <w:bottom w:w="100" w:type="dxa"/>
              <w:right w:w="100" w:type="dxa"/>
            </w:tcMar>
          </w:tcPr>
          <w:p w14:paraId="3829A654" w14:textId="77777777" w:rsidR="00BC7529" w:rsidRDefault="00BC7529">
            <w:pPr>
              <w:widowControl w:val="0"/>
            </w:pPr>
          </w:p>
        </w:tc>
      </w:tr>
      <w:tr w:rsidR="00BC7529" w14:paraId="5EA721FA" w14:textId="77777777">
        <w:tc>
          <w:tcPr>
            <w:tcW w:w="3000" w:type="dxa"/>
            <w:tcMar>
              <w:top w:w="100" w:type="dxa"/>
              <w:left w:w="100" w:type="dxa"/>
              <w:bottom w:w="100" w:type="dxa"/>
              <w:right w:w="100" w:type="dxa"/>
            </w:tcMar>
          </w:tcPr>
          <w:p w14:paraId="686B0692" w14:textId="77777777" w:rsidR="00BC7529" w:rsidRDefault="00BC7529">
            <w:pPr>
              <w:widowControl w:val="0"/>
            </w:pPr>
          </w:p>
        </w:tc>
        <w:tc>
          <w:tcPr>
            <w:tcW w:w="3000" w:type="dxa"/>
            <w:tcMar>
              <w:top w:w="100" w:type="dxa"/>
              <w:left w:w="100" w:type="dxa"/>
              <w:bottom w:w="100" w:type="dxa"/>
              <w:right w:w="100" w:type="dxa"/>
            </w:tcMar>
          </w:tcPr>
          <w:p w14:paraId="6CE7F863" w14:textId="77777777" w:rsidR="00BC7529" w:rsidRDefault="00BC7529">
            <w:pPr>
              <w:widowControl w:val="0"/>
            </w:pPr>
          </w:p>
        </w:tc>
        <w:tc>
          <w:tcPr>
            <w:tcW w:w="3000" w:type="dxa"/>
            <w:tcMar>
              <w:top w:w="100" w:type="dxa"/>
              <w:left w:w="100" w:type="dxa"/>
              <w:bottom w:w="100" w:type="dxa"/>
              <w:right w:w="100" w:type="dxa"/>
            </w:tcMar>
          </w:tcPr>
          <w:p w14:paraId="1A30D6A4" w14:textId="77777777" w:rsidR="00BC7529" w:rsidRDefault="00BC7529">
            <w:pPr>
              <w:widowControl w:val="0"/>
            </w:pPr>
          </w:p>
        </w:tc>
      </w:tr>
    </w:tbl>
    <w:p w14:paraId="4CCF49D6" w14:textId="77777777" w:rsidR="00BC7529" w:rsidRDefault="00BC7529"/>
    <w:p w14:paraId="475084A9" w14:textId="77777777" w:rsidR="00BC7529" w:rsidRDefault="00BC7529"/>
    <w:p w14:paraId="76FE3323" w14:textId="77777777" w:rsidR="00BC7529" w:rsidRDefault="001E6C95">
      <w:r>
        <w:rPr>
          <w:noProof/>
        </w:rPr>
        <mc:AlternateContent>
          <mc:Choice Requires="wps">
            <w:drawing>
              <wp:anchor distT="0" distB="0" distL="114300" distR="114300" simplePos="0" relativeHeight="251706880" behindDoc="0" locked="0" layoutInCell="1" allowOverlap="1" wp14:anchorId="33E804EB" wp14:editId="67117D0A">
                <wp:simplePos x="0" y="0"/>
                <wp:positionH relativeFrom="column">
                  <wp:posOffset>1943100</wp:posOffset>
                </wp:positionH>
                <wp:positionV relativeFrom="paragraph">
                  <wp:posOffset>47625</wp:posOffset>
                </wp:positionV>
                <wp:extent cx="4133850" cy="1152525"/>
                <wp:effectExtent l="9525" t="9525" r="9525" b="9525"/>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1152525"/>
                        </a:xfrm>
                        <a:prstGeom prst="rect">
                          <a:avLst/>
                        </a:prstGeom>
                        <a:solidFill>
                          <a:srgbClr val="FFFFFF"/>
                        </a:solidFill>
                        <a:ln w="9525">
                          <a:solidFill>
                            <a:srgbClr val="FFFFFF"/>
                          </a:solidFill>
                          <a:miter lim="800000"/>
                          <a:headEnd/>
                          <a:tailEnd/>
                        </a:ln>
                      </wps:spPr>
                      <wps:txbx>
                        <w:txbxContent>
                          <w:p w14:paraId="3A7D99F8" w14:textId="77777777" w:rsidR="001E6C95" w:rsidRDefault="001E6C95" w:rsidP="001E6C95">
                            <w:pPr>
                              <w:rPr>
                                <w:b/>
                                <w:color w:val="833C0B" w:themeColor="accent2" w:themeShade="80"/>
                                <w:sz w:val="32"/>
                                <w:szCs w:val="32"/>
                              </w:rPr>
                            </w:pPr>
                            <w:r>
                              <w:rPr>
                                <w:b/>
                                <w:color w:val="833C0B" w:themeColor="accent2" w:themeShade="80"/>
                                <w:sz w:val="32"/>
                                <w:szCs w:val="32"/>
                              </w:rPr>
                              <w:t>Additional</w:t>
                            </w:r>
                            <w:r w:rsidRPr="00D26965">
                              <w:rPr>
                                <w:b/>
                                <w:color w:val="833C0B" w:themeColor="accent2" w:themeShade="80"/>
                                <w:sz w:val="32"/>
                                <w:szCs w:val="32"/>
                              </w:rPr>
                              <w:t xml:space="preserve"> Evidence</w:t>
                            </w:r>
                          </w:p>
                          <w:p w14:paraId="7F88915D" w14:textId="77777777" w:rsidR="001E6C95" w:rsidRPr="00A37786" w:rsidRDefault="001E6C95" w:rsidP="001E6C95">
                            <w:r>
                              <w:t>On your own or with a partner, a</w:t>
                            </w:r>
                            <w:r w:rsidRPr="00A37786">
                              <w:t>dd additional</w:t>
                            </w:r>
                            <w:r>
                              <w:t xml:space="preserve"> information to the graphic organizer.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804EB" id="Text_x0020_Box_x0020_80" o:spid="_x0000_s1037" type="#_x0000_t202" style="position:absolute;margin-left:153pt;margin-top:3.75pt;width:325.5pt;height:90.7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" strokecolor="white">
                <v:textbox>
                  <w:txbxContent>
                    <w:p w14:paraId="3A7D99F8" w14:textId="77777777" w:rsidR="001E6C95" w:rsidRDefault="001E6C95" w:rsidP="001E6C95">
                      <w:pPr>
                        <w:rPr>
                          <w:b/>
                          <w:color w:val="833C0B" w:themeColor="accent2" w:themeShade="80"/>
                          <w:sz w:val="32"/>
                          <w:szCs w:val="32"/>
                        </w:rPr>
                      </w:pPr>
                      <w:r>
                        <w:rPr>
                          <w:b/>
                          <w:color w:val="833C0B" w:themeColor="accent2" w:themeShade="80"/>
                          <w:sz w:val="32"/>
                          <w:szCs w:val="32"/>
                        </w:rPr>
                        <w:t>Additional</w:t>
                      </w:r>
                      <w:r w:rsidRPr="00D26965">
                        <w:rPr>
                          <w:b/>
                          <w:color w:val="833C0B" w:themeColor="accent2" w:themeShade="80"/>
                          <w:sz w:val="32"/>
                          <w:szCs w:val="32"/>
                        </w:rPr>
                        <w:t xml:space="preserve"> Evidence</w:t>
                      </w:r>
                    </w:p>
                    <w:p w14:paraId="7F88915D" w14:textId="77777777" w:rsidR="001E6C95" w:rsidRPr="00A37786" w:rsidRDefault="001E6C95" w:rsidP="001E6C95">
                      <w:r>
                        <w:t>On your own or with a partner, a</w:t>
                      </w:r>
                      <w:r w:rsidRPr="00A37786">
                        <w:t>dd additional</w:t>
                      </w:r>
                      <w:r>
                        <w:t xml:space="preserve"> information to the graphic organizer.</w:t>
                      </w:r>
                    </w:p>
                  </w:txbxContent>
                </v:textbox>
              </v:shape>
            </w:pict>
          </mc:Fallback>
        </mc:AlternateContent>
      </w:r>
      <w:r>
        <w:rPr>
          <w:noProof/>
        </w:rPr>
        <w:drawing>
          <wp:inline distT="0" distB="0" distL="0" distR="0" wp14:anchorId="24F6E863" wp14:editId="2F3DEC31">
            <wp:extent cx="1800225" cy="1276350"/>
            <wp:effectExtent l="0" t="0" r="0" b="0"/>
            <wp:docPr id="22" name="image32.png"/>
            <wp:cNvGraphicFramePr/>
            <a:graphic xmlns:a="http://schemas.openxmlformats.org/drawingml/2006/main">
              <a:graphicData uri="http://schemas.openxmlformats.org/drawingml/2006/picture">
                <pic:pic xmlns:pic="http://schemas.openxmlformats.org/drawingml/2006/picture">
                  <pic:nvPicPr>
                    <pic:cNvPr id="0" name="image32.png"/>
                    <pic:cNvPicPr preferRelativeResize="0"/>
                  </pic:nvPicPr>
                  <pic:blipFill>
                    <a:blip r:embed="rId10"/>
                    <a:srcRect/>
                    <a:stretch>
                      <a:fillRect/>
                    </a:stretch>
                  </pic:blipFill>
                  <pic:spPr>
                    <a:xfrm>
                      <a:off x="0" y="0"/>
                      <a:ext cx="1800225" cy="1276350"/>
                    </a:xfrm>
                    <a:prstGeom prst="rect">
                      <a:avLst/>
                    </a:prstGeom>
                    <a:ln/>
                  </pic:spPr>
                </pic:pic>
              </a:graphicData>
            </a:graphic>
          </wp:inline>
        </w:drawing>
      </w:r>
    </w:p>
    <w:p w14:paraId="10FCCD90" w14:textId="77777777" w:rsidR="00BC7529" w:rsidRDefault="001E6C95">
      <w:r>
        <w:t>Read one or more additional sources. Mark information that will help you answer the research question with sticky notes. Add it to your own graphic organizer. Use a different colored pencil for each source, so you will remember where your information came from.</w:t>
      </w:r>
    </w:p>
    <w:p w14:paraId="4D66CCED" w14:textId="77777777" w:rsidR="00BC7529" w:rsidRDefault="00BC7529"/>
    <w:p w14:paraId="7BD0821A" w14:textId="77777777" w:rsidR="00BC7529" w:rsidRDefault="001E6C95">
      <w:r>
        <w:t>Using the same colored pencils, list your additional sources below.</w:t>
      </w:r>
    </w:p>
    <w:p w14:paraId="091C0FC4" w14:textId="77777777" w:rsidR="00BC7529" w:rsidRDefault="00BC7529"/>
    <w:p w14:paraId="14959079" w14:textId="77777777" w:rsidR="00BC7529" w:rsidRDefault="001E6C95">
      <w:r>
        <w:t>Title:</w:t>
      </w:r>
      <w:r>
        <w:rPr>
          <w:rFonts w:ascii="Radley" w:eastAsia="Radley" w:hAnsi="Radley" w:cs="Radley"/>
          <w:b/>
          <w:sz w:val="36"/>
          <w:szCs w:val="36"/>
        </w:rPr>
        <w:t xml:space="preserve"> </w:t>
      </w:r>
    </w:p>
    <w:p w14:paraId="48D42342" w14:textId="77777777" w:rsidR="00BC7529" w:rsidRDefault="001E6C95">
      <w:r>
        <w:t>Author:</w:t>
      </w:r>
      <w:r>
        <w:rPr>
          <w:rFonts w:ascii="Radley" w:eastAsia="Radley" w:hAnsi="Radley" w:cs="Radley"/>
          <w:b/>
          <w:sz w:val="36"/>
          <w:szCs w:val="36"/>
        </w:rPr>
        <w:t xml:space="preserve">  </w:t>
      </w:r>
    </w:p>
    <w:p w14:paraId="0D5988C0" w14:textId="77777777" w:rsidR="00BC7529" w:rsidRDefault="001E6C95">
      <w:r>
        <w:t xml:space="preserve">Publisher/URL: </w:t>
      </w:r>
    </w:p>
    <w:p w14:paraId="3EDFE533" w14:textId="77777777" w:rsidR="00BC7529" w:rsidRDefault="00BC7529"/>
    <w:p w14:paraId="2E6898E4" w14:textId="77777777" w:rsidR="00BC7529" w:rsidRDefault="001E6C95">
      <w:r>
        <w:t>Title:</w:t>
      </w:r>
      <w:r>
        <w:rPr>
          <w:rFonts w:ascii="Radley" w:eastAsia="Radley" w:hAnsi="Radley" w:cs="Radley"/>
          <w:b/>
          <w:sz w:val="36"/>
          <w:szCs w:val="36"/>
        </w:rPr>
        <w:t xml:space="preserve"> </w:t>
      </w:r>
    </w:p>
    <w:p w14:paraId="7DBE219D" w14:textId="77777777" w:rsidR="00BC7529" w:rsidRDefault="001E6C95">
      <w:r>
        <w:t>Authors:</w:t>
      </w:r>
      <w:r>
        <w:rPr>
          <w:rFonts w:ascii="Radley" w:eastAsia="Radley" w:hAnsi="Radley" w:cs="Radley"/>
          <w:b/>
          <w:sz w:val="36"/>
          <w:szCs w:val="36"/>
        </w:rPr>
        <w:t xml:space="preserve">  </w:t>
      </w:r>
    </w:p>
    <w:p w14:paraId="021C8C7C" w14:textId="77777777" w:rsidR="00BC7529" w:rsidRDefault="001E6C95">
      <w:r>
        <w:t>Publisher/URL:</w:t>
      </w:r>
      <w:r>
        <w:rPr>
          <w:rFonts w:ascii="Georgia" w:eastAsia="Georgia" w:hAnsi="Georgia" w:cs="Georgia"/>
          <w:color w:val="003300"/>
          <w:sz w:val="24"/>
          <w:szCs w:val="24"/>
        </w:rPr>
        <w:t xml:space="preserve"> </w:t>
      </w:r>
    </w:p>
    <w:p w14:paraId="1C461BAF" w14:textId="77777777" w:rsidR="00BC7529" w:rsidRDefault="001E6C95">
      <w:r>
        <w:rPr>
          <w:noProof/>
        </w:rPr>
        <mc:AlternateContent>
          <mc:Choice Requires="wps">
            <w:drawing>
              <wp:anchor distT="0" distB="0" distL="114300" distR="114300" simplePos="0" relativeHeight="251718144" behindDoc="0" locked="0" layoutInCell="1" allowOverlap="1" wp14:anchorId="759ADF8D" wp14:editId="517F1690">
                <wp:simplePos x="0" y="0"/>
                <wp:positionH relativeFrom="column">
                  <wp:posOffset>1190625</wp:posOffset>
                </wp:positionH>
                <wp:positionV relativeFrom="paragraph">
                  <wp:posOffset>350520</wp:posOffset>
                </wp:positionV>
                <wp:extent cx="4133850" cy="914400"/>
                <wp:effectExtent l="0" t="0" r="19050" b="19050"/>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33850" cy="914400"/>
                        </a:xfrm>
                        <a:prstGeom prst="rect">
                          <a:avLst/>
                        </a:prstGeom>
                        <a:solidFill>
                          <a:srgbClr val="FFFFFF"/>
                        </a:solidFill>
                        <a:ln w="9525">
                          <a:solidFill>
                            <a:srgbClr val="FFFFFF"/>
                          </a:solidFill>
                          <a:miter lim="800000"/>
                          <a:headEnd/>
                          <a:tailEnd/>
                        </a:ln>
                      </wps:spPr>
                      <wps:txbx>
                        <w:txbxContent>
                          <w:p w14:paraId="14864CA6" w14:textId="77777777" w:rsidR="001E6C95" w:rsidRDefault="001E6C95" w:rsidP="001E6C95">
                            <w:pPr>
                              <w:rPr>
                                <w:b/>
                                <w:color w:val="833C0B" w:themeColor="accent2" w:themeShade="80"/>
                                <w:sz w:val="32"/>
                                <w:szCs w:val="32"/>
                              </w:rPr>
                            </w:pPr>
                            <w:r>
                              <w:rPr>
                                <w:b/>
                                <w:color w:val="833C0B" w:themeColor="accent2" w:themeShade="80"/>
                                <w:sz w:val="32"/>
                                <w:szCs w:val="32"/>
                              </w:rPr>
                              <w:t>THE FOCUS STATEMENT!</w:t>
                            </w:r>
                          </w:p>
                          <w:p w14:paraId="7F372BA8" w14:textId="77777777" w:rsidR="001E6C95" w:rsidRDefault="001E6C95" w:rsidP="001E6C95">
                            <w:r>
                              <w:t>Sum up what you have learned.</w:t>
                            </w:r>
                          </w:p>
                          <w:p w14:paraId="0292C472" w14:textId="77777777" w:rsidR="001E6C95" w:rsidRPr="00A37786" w:rsidRDefault="001E6C95" w:rsidP="001E6C95">
                            <w:r>
                              <w:t>What is the “big idea”?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9ADF8D" id="Text_x0020_Box_x0020_82" o:spid="_x0000_s1038" type="#_x0000_t202" style="position:absolute;margin-left:93.75pt;margin-top:27.6pt;width:325.5pt;height:1in;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" strokecolor="white">
                <v:textbox>
                  <w:txbxContent>
                    <w:p w14:paraId="14864CA6" w14:textId="77777777" w:rsidR="001E6C95" w:rsidRDefault="001E6C95" w:rsidP="001E6C95">
                      <w:pPr>
                        <w:rPr>
                          <w:b/>
                          <w:color w:val="833C0B" w:themeColor="accent2" w:themeShade="80"/>
                          <w:sz w:val="32"/>
                          <w:szCs w:val="32"/>
                        </w:rPr>
                      </w:pPr>
                      <w:r>
                        <w:rPr>
                          <w:b/>
                          <w:color w:val="833C0B" w:themeColor="accent2" w:themeShade="80"/>
                          <w:sz w:val="32"/>
                          <w:szCs w:val="32"/>
                        </w:rPr>
                        <w:t>THE FOCUS STATEMENT!</w:t>
                      </w:r>
                    </w:p>
                    <w:p w14:paraId="7F372BA8" w14:textId="77777777" w:rsidR="001E6C95" w:rsidRDefault="001E6C95" w:rsidP="001E6C95">
                      <w:r>
                        <w:t>Sum up what you have learned.</w:t>
                      </w:r>
                    </w:p>
                    <w:p w14:paraId="0292C472" w14:textId="77777777" w:rsidR="001E6C95" w:rsidRPr="00A37786" w:rsidRDefault="001E6C95" w:rsidP="001E6C95">
                      <w:r>
                        <w:t>What is the “big idea”?</w:t>
                      </w:r>
                    </w:p>
                  </w:txbxContent>
                </v:textbox>
              </v:shape>
            </w:pict>
          </mc:Fallback>
        </mc:AlternateContent>
      </w:r>
      <w:r>
        <w:rPr>
          <w:i/>
        </w:rPr>
        <w:t>--------------------------------------------------------------------------------</w:t>
      </w:r>
      <w:r>
        <w:rPr>
          <w:noProof/>
        </w:rPr>
        <w:drawing>
          <wp:inline distT="0" distB="0" distL="0" distR="0" wp14:anchorId="13917359" wp14:editId="4E02D96D">
            <wp:extent cx="937340" cy="1102754"/>
            <wp:effectExtent l="0" t="0" r="0" b="0"/>
            <wp:docPr id="23" name="image35.jpg"/>
            <wp:cNvGraphicFramePr/>
            <a:graphic xmlns:a="http://schemas.openxmlformats.org/drawingml/2006/main">
              <a:graphicData uri="http://schemas.openxmlformats.org/drawingml/2006/picture">
                <pic:pic xmlns:pic="http://schemas.openxmlformats.org/drawingml/2006/picture">
                  <pic:nvPicPr>
                    <pic:cNvPr id="0" name="image35.jpg"/>
                    <pic:cNvPicPr preferRelativeResize="0"/>
                  </pic:nvPicPr>
                  <pic:blipFill>
                    <a:blip r:embed="rId11"/>
                    <a:srcRect/>
                    <a:stretch>
                      <a:fillRect/>
                    </a:stretch>
                  </pic:blipFill>
                  <pic:spPr>
                    <a:xfrm>
                      <a:off x="0" y="0"/>
                      <a:ext cx="937340" cy="1102754"/>
                    </a:xfrm>
                    <a:prstGeom prst="rect">
                      <a:avLst/>
                    </a:prstGeom>
                    <a:ln/>
                  </pic:spPr>
                </pic:pic>
              </a:graphicData>
            </a:graphic>
          </wp:inline>
        </w:drawing>
      </w:r>
    </w:p>
    <w:p w14:paraId="48A0C99D" w14:textId="4FB57F57" w:rsidR="00BC7529" w:rsidRDefault="001E6C95">
      <w:r>
        <w:t>Look carefully at all of the evidence you have gathered. What is the “big idea” your evidence shows? Try to state what you have learned in just a sentence or two.</w:t>
      </w:r>
      <w:r w:rsidR="00267023">
        <w:t xml:space="preserve"> It may take three! </w:t>
      </w:r>
      <w:r>
        <w:t xml:space="preserve"> Your teacher and classmates will help you. </w:t>
      </w:r>
    </w:p>
    <w:p w14:paraId="5B636FFD" w14:textId="77777777" w:rsidR="00BC7529" w:rsidRDefault="00BC7529"/>
    <w:p w14:paraId="10CC2297" w14:textId="77777777" w:rsidR="00BC7529" w:rsidRDefault="001E6C95">
      <w:r>
        <w:t xml:space="preserve">Focus </w:t>
      </w:r>
      <w:proofErr w:type="gramStart"/>
      <w:r>
        <w:t>Statement:_</w:t>
      </w:r>
      <w:proofErr w:type="gramEnd"/>
      <w:r>
        <w:t>_____________________________________</w:t>
      </w:r>
    </w:p>
    <w:p w14:paraId="0257C0FE" w14:textId="77777777" w:rsidR="00BC7529" w:rsidRDefault="00BC7529"/>
    <w:p w14:paraId="7B938458" w14:textId="77777777" w:rsidR="00BC7529" w:rsidRDefault="001E6C95">
      <w:r>
        <w:lastRenderedPageBreak/>
        <w:t>____________________________________________________</w:t>
      </w:r>
    </w:p>
    <w:p w14:paraId="3414A824" w14:textId="23324F78" w:rsidR="00BC7529" w:rsidRDefault="001E6C95" w:rsidP="007E30D2">
      <w:r>
        <w:rPr>
          <w:noProof/>
        </w:rPr>
        <mc:AlternateContent>
          <mc:Choice Requires="wps">
            <w:drawing>
              <wp:anchor distT="0" distB="0" distL="114300" distR="114300" simplePos="0" relativeHeight="251703296" behindDoc="0" locked="0" layoutInCell="1" allowOverlap="1" wp14:anchorId="5E5BF7FF" wp14:editId="043292B1">
                <wp:simplePos x="0" y="0"/>
                <wp:positionH relativeFrom="column">
                  <wp:posOffset>1743075</wp:posOffset>
                </wp:positionH>
                <wp:positionV relativeFrom="paragraph">
                  <wp:posOffset>259081</wp:posOffset>
                </wp:positionV>
                <wp:extent cx="4638675" cy="998220"/>
                <wp:effectExtent l="0" t="0" r="34925" b="17780"/>
                <wp:wrapNone/>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8675" cy="998220"/>
                        </a:xfrm>
                        <a:prstGeom prst="rect">
                          <a:avLst/>
                        </a:prstGeom>
                        <a:solidFill>
                          <a:srgbClr val="FFFFFF"/>
                        </a:solidFill>
                        <a:ln w="9525">
                          <a:solidFill>
                            <a:srgbClr val="FFFFFF"/>
                          </a:solidFill>
                          <a:miter lim="800000"/>
                          <a:headEnd/>
                          <a:tailEnd/>
                        </a:ln>
                      </wps:spPr>
                      <wps:txbx>
                        <w:txbxContent>
                          <w:p w14:paraId="7C0B0F39" w14:textId="77777777" w:rsidR="001E6C95" w:rsidRDefault="001E6C95" w:rsidP="001E6C95">
                            <w:pPr>
                              <w:rPr>
                                <w:b/>
                                <w:color w:val="833C0B" w:themeColor="accent2" w:themeShade="80"/>
                                <w:sz w:val="32"/>
                                <w:szCs w:val="32"/>
                              </w:rPr>
                            </w:pPr>
                            <w:r>
                              <w:rPr>
                                <w:b/>
                                <w:color w:val="833C0B" w:themeColor="accent2" w:themeShade="80"/>
                                <w:sz w:val="32"/>
                                <w:szCs w:val="32"/>
                              </w:rPr>
                              <w:t>Working with</w:t>
                            </w:r>
                            <w:r w:rsidRPr="00D26965">
                              <w:rPr>
                                <w:b/>
                                <w:color w:val="833C0B" w:themeColor="accent2" w:themeShade="80"/>
                                <w:sz w:val="32"/>
                                <w:szCs w:val="32"/>
                              </w:rPr>
                              <w:t xml:space="preserve"> Evidence</w:t>
                            </w:r>
                          </w:p>
                          <w:p w14:paraId="4F540494" w14:textId="77777777" w:rsidR="001E6C95" w:rsidRPr="00A37786" w:rsidRDefault="001E6C95" w:rsidP="001E6C95">
                            <w:r>
                              <w:t>Work with your group to better understand the information you have gathered.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5BF7FF" id="Text_x0020_Box_x0020_83" o:spid="_x0000_s1039" type="#_x0000_t202" style="position:absolute;margin-left:137.25pt;margin-top:20.4pt;width:365.25pt;height:78.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" strokecolor="white">
                <v:textbox>
                  <w:txbxContent>
                    <w:p w14:paraId="7C0B0F39" w14:textId="77777777" w:rsidR="001E6C95" w:rsidRDefault="001E6C95" w:rsidP="001E6C95">
                      <w:pPr>
                        <w:rPr>
                          <w:b/>
                          <w:color w:val="833C0B" w:themeColor="accent2" w:themeShade="80"/>
                          <w:sz w:val="32"/>
                          <w:szCs w:val="32"/>
                        </w:rPr>
                      </w:pPr>
                      <w:r>
                        <w:rPr>
                          <w:b/>
                          <w:color w:val="833C0B" w:themeColor="accent2" w:themeShade="80"/>
                          <w:sz w:val="32"/>
                          <w:szCs w:val="32"/>
                        </w:rPr>
                        <w:t>Working with</w:t>
                      </w:r>
                      <w:r w:rsidRPr="00D26965">
                        <w:rPr>
                          <w:b/>
                          <w:color w:val="833C0B" w:themeColor="accent2" w:themeShade="80"/>
                          <w:sz w:val="32"/>
                          <w:szCs w:val="32"/>
                        </w:rPr>
                        <w:t xml:space="preserve"> Evidence</w:t>
                      </w:r>
                    </w:p>
                    <w:p w14:paraId="4F540494" w14:textId="77777777" w:rsidR="001E6C95" w:rsidRPr="00A37786" w:rsidRDefault="001E6C95" w:rsidP="001E6C95">
                      <w:r>
                        <w:t>Work with your group to better understand the information you have gathered.</w:t>
                      </w:r>
                    </w:p>
                  </w:txbxContent>
                </v:textbox>
              </v:shape>
            </w:pict>
          </mc:Fallback>
        </mc:AlternateContent>
      </w:r>
      <w:r>
        <w:rPr>
          <w:noProof/>
        </w:rPr>
        <w:drawing>
          <wp:inline distT="0" distB="0" distL="0" distR="0" wp14:anchorId="59420EF6" wp14:editId="5644D021">
            <wp:extent cx="1511106" cy="1430843"/>
            <wp:effectExtent l="0" t="0" r="0" b="0"/>
            <wp:docPr id="26" name="image39.jpg"/>
            <wp:cNvGraphicFramePr/>
            <a:graphic xmlns:a="http://schemas.openxmlformats.org/drawingml/2006/main">
              <a:graphicData uri="http://schemas.openxmlformats.org/drawingml/2006/picture">
                <pic:pic xmlns:pic="http://schemas.openxmlformats.org/drawingml/2006/picture">
                  <pic:nvPicPr>
                    <pic:cNvPr id="0" name="image39.jpg"/>
                    <pic:cNvPicPr preferRelativeResize="0"/>
                  </pic:nvPicPr>
                  <pic:blipFill>
                    <a:blip r:embed="rId12"/>
                    <a:srcRect/>
                    <a:stretch>
                      <a:fillRect/>
                    </a:stretch>
                  </pic:blipFill>
                  <pic:spPr>
                    <a:xfrm>
                      <a:off x="0" y="0"/>
                      <a:ext cx="1511106" cy="1430843"/>
                    </a:xfrm>
                    <a:prstGeom prst="rect">
                      <a:avLst/>
                    </a:prstGeom>
                    <a:ln/>
                  </pic:spPr>
                </pic:pic>
              </a:graphicData>
            </a:graphic>
          </wp:inline>
        </w:drawing>
      </w:r>
      <w:r w:rsidR="007E30D2">
        <w:rPr>
          <w:b/>
        </w:rPr>
        <w:t xml:space="preserve">           </w:t>
      </w:r>
      <w:r>
        <w:rPr>
          <w:b/>
        </w:rPr>
        <w:t>EVIDENCE SORT</w:t>
      </w:r>
    </w:p>
    <w:p w14:paraId="17833FBA" w14:textId="77777777" w:rsidR="00BC7529" w:rsidRDefault="001E6C95">
      <w:pPr>
        <w:spacing w:line="276" w:lineRule="auto"/>
        <w:jc w:val="center"/>
      </w:pPr>
      <w:r>
        <w:rPr>
          <w:i/>
        </w:rPr>
        <w:t>An activity to help you organize your evidence</w:t>
      </w:r>
    </w:p>
    <w:p w14:paraId="21308376" w14:textId="77777777" w:rsidR="00BC7529" w:rsidRDefault="001E6C95">
      <w:pPr>
        <w:spacing w:line="276" w:lineRule="auto"/>
      </w:pPr>
      <w:r>
        <w:t xml:space="preserve"> </w:t>
      </w:r>
    </w:p>
    <w:p w14:paraId="5D3004E1" w14:textId="77777777" w:rsidR="00BC7529" w:rsidRDefault="001E6C95" w:rsidP="00B62F59">
      <w:r>
        <w:t>Congratulations – you have collected lots of evidence to help you answer your research question! Now you are going to work together to organize the pieces of evidence you found.</w:t>
      </w:r>
    </w:p>
    <w:p w14:paraId="163822BA" w14:textId="77777777" w:rsidR="00BC7529" w:rsidRDefault="00BC7529" w:rsidP="00B62F59"/>
    <w:p w14:paraId="0298FE22" w14:textId="77777777" w:rsidR="00BC7529" w:rsidRDefault="001E6C95" w:rsidP="00B62F59">
      <w:r>
        <w:t>Prepare for this activity by putting each human activity from the Recording Evidence graphic organizer on a separate card or sticky note.</w:t>
      </w:r>
    </w:p>
    <w:p w14:paraId="425A198C" w14:textId="77777777" w:rsidR="00B62F59" w:rsidRDefault="00B62F59" w:rsidP="00B62F59"/>
    <w:p w14:paraId="1592D65F" w14:textId="77777777" w:rsidR="00BC7529" w:rsidRDefault="001E6C95" w:rsidP="00B62F59">
      <w:r>
        <w:t>Work as a group to sort your evidence in a way that makes sense. Begin by putting similar pieces of evidence together. Don’t be afraid to move the evidence around and try different ideas. Share your thinking - talk about what you are doing and why. Remember, you do not need to include every piece of evidence in the sort.</w:t>
      </w:r>
    </w:p>
    <w:p w14:paraId="3D36C212" w14:textId="77777777" w:rsidR="00BC7529" w:rsidRDefault="00BC7529" w:rsidP="00B62F59"/>
    <w:p w14:paraId="78BFF1EB" w14:textId="77777777" w:rsidR="00BC7529" w:rsidRDefault="001E6C95" w:rsidP="00B62F59">
      <w:r>
        <w:t>Once you have put the evidence in groups that make sense, add a descriptive title to each group. The title should explain why you chose to put that evidence together. Each member of your group should be prepared to explain the reasoning behind the decisions you made.</w:t>
      </w:r>
    </w:p>
    <w:p w14:paraId="76B0CC37" w14:textId="77777777" w:rsidR="00BC7529" w:rsidRDefault="00BC7529" w:rsidP="00B62F59"/>
    <w:p w14:paraId="02A53505" w14:textId="77777777" w:rsidR="00267023" w:rsidRDefault="00267023" w:rsidP="00267023">
      <w:r>
        <w:t xml:space="preserve">Once you have finished your sort, select two groups of evidence on which you will focus your Research Paper. Go back to your Recording Evidence graphic organizer and color code the “problem for the </w:t>
      </w:r>
      <w:proofErr w:type="gramStart"/>
      <w:r>
        <w:t>animal”  evidence</w:t>
      </w:r>
      <w:proofErr w:type="gramEnd"/>
      <w:r>
        <w:t xml:space="preserve"> you will write about in yellow. Then color code the “solution to </w:t>
      </w:r>
      <w:r>
        <w:lastRenderedPageBreak/>
        <w:t>the problem” evidence you will write about in blue. Each group of evidence will contain both yellow (problem for the animal) and blue (solution for that problem).</w:t>
      </w:r>
    </w:p>
    <w:p w14:paraId="621D5BA5" w14:textId="77777777" w:rsidR="00036FAF" w:rsidRDefault="00036FAF" w:rsidP="00036FAF">
      <w:bookmarkStart w:id="1" w:name="_GoBack"/>
      <w:bookmarkEnd w:id="1"/>
    </w:p>
    <w:p w14:paraId="09537788" w14:textId="77777777" w:rsidR="00036FAF" w:rsidRDefault="00036FAF" w:rsidP="00036FAF"/>
    <w:p w14:paraId="007D7C17" w14:textId="77777777" w:rsidR="00BC7529" w:rsidRDefault="00B62F59">
      <w:r>
        <w:rPr>
          <w:noProof/>
        </w:rPr>
        <mc:AlternateContent>
          <mc:Choice Requires="wps">
            <w:drawing>
              <wp:anchor distT="0" distB="0" distL="114300" distR="114300" simplePos="0" relativeHeight="251725312" behindDoc="0" locked="0" layoutInCell="1" allowOverlap="1" wp14:anchorId="28F156E2" wp14:editId="4D9EEE39">
                <wp:simplePos x="0" y="0"/>
                <wp:positionH relativeFrom="column">
                  <wp:posOffset>857250</wp:posOffset>
                </wp:positionH>
                <wp:positionV relativeFrom="paragraph">
                  <wp:posOffset>-159385</wp:posOffset>
                </wp:positionV>
                <wp:extent cx="5772150" cy="1245870"/>
                <wp:effectExtent l="9525" t="7620" r="9525" b="13335"/>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150" cy="1245870"/>
                        </a:xfrm>
                        <a:prstGeom prst="rect">
                          <a:avLst/>
                        </a:prstGeom>
                        <a:solidFill>
                          <a:srgbClr val="FFFFFF"/>
                        </a:solidFill>
                        <a:ln w="9525">
                          <a:solidFill>
                            <a:srgbClr val="FFFFFF"/>
                          </a:solidFill>
                          <a:miter lim="800000"/>
                          <a:headEnd/>
                          <a:tailEnd/>
                        </a:ln>
                      </wps:spPr>
                      <wps:txbx>
                        <w:txbxContent>
                          <w:p w14:paraId="758DBE15" w14:textId="77777777" w:rsidR="00B62F59" w:rsidRDefault="00B62F59" w:rsidP="00B62F59">
                            <w:r>
                              <w:rPr>
                                <w:b/>
                                <w:color w:val="833C0B" w:themeColor="accent2" w:themeShade="80"/>
                                <w:sz w:val="32"/>
                                <w:szCs w:val="32"/>
                              </w:rPr>
                              <w:t>Now you are ready to write!</w:t>
                            </w:r>
                          </w:p>
                          <w:p w14:paraId="59C21B32" w14:textId="77777777" w:rsidR="00B62F59" w:rsidRPr="002213EE" w:rsidRDefault="00B62F59" w:rsidP="00B62F59">
                            <w:pPr>
                              <w:rPr>
                                <w:b/>
                                <w:color w:val="833C0B" w:themeColor="accent2" w:themeShade="80"/>
                                <w:sz w:val="32"/>
                                <w:szCs w:val="32"/>
                              </w:rPr>
                            </w:pPr>
                            <w:r>
                              <w:t>Use your Writing Resource Packet to write an informative explanatory piece. Put the date next to each step when you complete 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F156E2" id="Text_x0020_Box_x0020_85" o:spid="_x0000_s1040" type="#_x0000_t202" style="position:absolute;margin-left:67.5pt;margin-top:-12.5pt;width:454.5pt;height:98.1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" strokecolor="white">
                <v:textbox>
                  <w:txbxContent>
                    <w:p w14:paraId="758DBE15" w14:textId="77777777" w:rsidR="00B62F59" w:rsidRDefault="00B62F59" w:rsidP="00B62F59">
                      <w:r>
                        <w:rPr>
                          <w:b/>
                          <w:color w:val="833C0B" w:themeColor="accent2" w:themeShade="80"/>
                          <w:sz w:val="32"/>
                          <w:szCs w:val="32"/>
                        </w:rPr>
                        <w:t>Now you are ready to write!</w:t>
                      </w:r>
                    </w:p>
                    <w:p w14:paraId="59C21B32" w14:textId="77777777" w:rsidR="00B62F59" w:rsidRPr="002213EE" w:rsidRDefault="00B62F59" w:rsidP="00B62F59">
                      <w:pPr>
                        <w:rPr>
                          <w:b/>
                          <w:color w:val="833C0B" w:themeColor="accent2" w:themeShade="80"/>
                          <w:sz w:val="32"/>
                          <w:szCs w:val="32"/>
                        </w:rPr>
                      </w:pPr>
                      <w:r>
                        <w:t>Use your Writing Resource Packet to write an informative explanatory piece. Put the date next to each step when you complete it</w:t>
                      </w:r>
                    </w:p>
                  </w:txbxContent>
                </v:textbox>
              </v:shape>
            </w:pict>
          </mc:Fallback>
        </mc:AlternateContent>
      </w:r>
      <w:r w:rsidR="001E6C95">
        <w:rPr>
          <w:noProof/>
        </w:rPr>
        <w:drawing>
          <wp:inline distT="0" distB="0" distL="0" distR="0" wp14:anchorId="6525DD8B" wp14:editId="78B0F95B">
            <wp:extent cx="788476" cy="999080"/>
            <wp:effectExtent l="0" t="0" r="0" b="0"/>
            <wp:docPr id="27" name="image40.jpg"/>
            <wp:cNvGraphicFramePr/>
            <a:graphic xmlns:a="http://schemas.openxmlformats.org/drawingml/2006/main">
              <a:graphicData uri="http://schemas.openxmlformats.org/drawingml/2006/picture">
                <pic:pic xmlns:pic="http://schemas.openxmlformats.org/drawingml/2006/picture">
                  <pic:nvPicPr>
                    <pic:cNvPr id="0" name="image40.jpg"/>
                    <pic:cNvPicPr preferRelativeResize="0"/>
                  </pic:nvPicPr>
                  <pic:blipFill>
                    <a:blip r:embed="rId13"/>
                    <a:srcRect/>
                    <a:stretch>
                      <a:fillRect/>
                    </a:stretch>
                  </pic:blipFill>
                  <pic:spPr>
                    <a:xfrm>
                      <a:off x="0" y="0"/>
                      <a:ext cx="788476" cy="999080"/>
                    </a:xfrm>
                    <a:prstGeom prst="rect">
                      <a:avLst/>
                    </a:prstGeom>
                    <a:ln/>
                  </pic:spPr>
                </pic:pic>
              </a:graphicData>
            </a:graphic>
          </wp:inline>
        </w:drawing>
      </w:r>
    </w:p>
    <w:p w14:paraId="690E28FD" w14:textId="77777777" w:rsidR="00BC7529" w:rsidRDefault="00BC7529">
      <w:pPr>
        <w:ind w:left="720"/>
      </w:pPr>
    </w:p>
    <w:p w14:paraId="5F475950" w14:textId="77777777" w:rsidR="00BC7529" w:rsidRDefault="001E6C95">
      <w:pPr>
        <w:ind w:left="720"/>
      </w:pPr>
      <w:r>
        <w:rPr>
          <w:b/>
          <w:sz w:val="36"/>
          <w:szCs w:val="36"/>
        </w:rPr>
        <w:t>Sharing Your Expertise Record Sheet</w:t>
      </w:r>
    </w:p>
    <w:tbl>
      <w:tblPr>
        <w:tblStyle w:val="a7"/>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94"/>
        <w:gridCol w:w="3087"/>
        <w:gridCol w:w="4095"/>
      </w:tblGrid>
      <w:tr w:rsidR="00BC7529" w14:paraId="057C710D" w14:textId="77777777">
        <w:tc>
          <w:tcPr>
            <w:tcW w:w="9576" w:type="dxa"/>
            <w:gridSpan w:val="3"/>
          </w:tcPr>
          <w:p w14:paraId="4F3A2A7A" w14:textId="77777777" w:rsidR="00BC7529" w:rsidRDefault="001E6C95">
            <w:pPr>
              <w:contextualSpacing w:val="0"/>
            </w:pPr>
            <w:r>
              <w:rPr>
                <w:i/>
              </w:rPr>
              <w:t>Use this record sheet with your Writing Resource Packet to deepen your understanding and communicate what you have learned.</w:t>
            </w:r>
          </w:p>
        </w:tc>
      </w:tr>
      <w:tr w:rsidR="00BC7529" w14:paraId="50EC1B47" w14:textId="77777777">
        <w:tc>
          <w:tcPr>
            <w:tcW w:w="2394" w:type="dxa"/>
          </w:tcPr>
          <w:p w14:paraId="1209B453" w14:textId="77777777" w:rsidR="00BC7529" w:rsidRDefault="001E6C95">
            <w:pPr>
              <w:contextualSpacing w:val="0"/>
              <w:jc w:val="center"/>
            </w:pPr>
            <w:r>
              <w:t>Date</w:t>
            </w:r>
          </w:p>
        </w:tc>
        <w:tc>
          <w:tcPr>
            <w:tcW w:w="7182" w:type="dxa"/>
            <w:gridSpan w:val="2"/>
          </w:tcPr>
          <w:p w14:paraId="19579B43" w14:textId="77777777" w:rsidR="00BC7529" w:rsidRDefault="001E6C95">
            <w:pPr>
              <w:contextualSpacing w:val="0"/>
              <w:jc w:val="center"/>
            </w:pPr>
            <w:r>
              <w:t>Steps</w:t>
            </w:r>
          </w:p>
        </w:tc>
      </w:tr>
      <w:tr w:rsidR="00BC7529" w14:paraId="44153A9E" w14:textId="77777777">
        <w:tc>
          <w:tcPr>
            <w:tcW w:w="2394" w:type="dxa"/>
          </w:tcPr>
          <w:p w14:paraId="0CDF46A4" w14:textId="77777777" w:rsidR="00BC7529" w:rsidRDefault="00BC7529">
            <w:pPr>
              <w:contextualSpacing w:val="0"/>
            </w:pPr>
          </w:p>
        </w:tc>
        <w:tc>
          <w:tcPr>
            <w:tcW w:w="3087" w:type="dxa"/>
          </w:tcPr>
          <w:p w14:paraId="6CA5BEDE" w14:textId="77777777" w:rsidR="00BC7529" w:rsidRDefault="001E6C95">
            <w:pPr>
              <w:contextualSpacing w:val="0"/>
            </w:pPr>
            <w:r>
              <w:t>Learn from the Model</w:t>
            </w:r>
          </w:p>
        </w:tc>
        <w:tc>
          <w:tcPr>
            <w:tcW w:w="4095" w:type="dxa"/>
          </w:tcPr>
          <w:p w14:paraId="2D983AD1" w14:textId="77777777" w:rsidR="00BC7529" w:rsidRDefault="001E6C95">
            <w:pPr>
              <w:contextualSpacing w:val="0"/>
            </w:pPr>
            <w:r>
              <w:t>Write an Introduction</w:t>
            </w:r>
          </w:p>
        </w:tc>
      </w:tr>
      <w:tr w:rsidR="00BC7529" w14:paraId="50DF67FC" w14:textId="77777777">
        <w:tc>
          <w:tcPr>
            <w:tcW w:w="2394" w:type="dxa"/>
          </w:tcPr>
          <w:p w14:paraId="7D769F4E" w14:textId="77777777" w:rsidR="00BC7529" w:rsidRDefault="00BC7529">
            <w:pPr>
              <w:contextualSpacing w:val="0"/>
            </w:pPr>
          </w:p>
        </w:tc>
        <w:tc>
          <w:tcPr>
            <w:tcW w:w="7182" w:type="dxa"/>
            <w:gridSpan w:val="2"/>
          </w:tcPr>
          <w:p w14:paraId="4ACA605B" w14:textId="77777777" w:rsidR="00BC7529" w:rsidRDefault="001E6C95">
            <w:pPr>
              <w:contextualSpacing w:val="0"/>
            </w:pPr>
            <w:r>
              <w:t>Write Proof Paragraph 1</w:t>
            </w:r>
          </w:p>
        </w:tc>
      </w:tr>
      <w:tr w:rsidR="00BC7529" w14:paraId="2CCE1A1A" w14:textId="77777777">
        <w:tc>
          <w:tcPr>
            <w:tcW w:w="2394" w:type="dxa"/>
          </w:tcPr>
          <w:p w14:paraId="25A52217" w14:textId="77777777" w:rsidR="00BC7529" w:rsidRDefault="00BC7529">
            <w:pPr>
              <w:contextualSpacing w:val="0"/>
            </w:pPr>
          </w:p>
        </w:tc>
        <w:tc>
          <w:tcPr>
            <w:tcW w:w="7182" w:type="dxa"/>
            <w:gridSpan w:val="2"/>
          </w:tcPr>
          <w:p w14:paraId="4B198347" w14:textId="77777777" w:rsidR="00BC7529" w:rsidRDefault="001E6C95">
            <w:pPr>
              <w:contextualSpacing w:val="0"/>
            </w:pPr>
            <w:r>
              <w:t>Write Proof Paragraph 2</w:t>
            </w:r>
          </w:p>
        </w:tc>
      </w:tr>
      <w:tr w:rsidR="00BC7529" w14:paraId="409B11B7" w14:textId="77777777">
        <w:tc>
          <w:tcPr>
            <w:tcW w:w="2394" w:type="dxa"/>
          </w:tcPr>
          <w:p w14:paraId="79CC3314" w14:textId="77777777" w:rsidR="00BC7529" w:rsidRDefault="00BC7529">
            <w:pPr>
              <w:contextualSpacing w:val="0"/>
            </w:pPr>
          </w:p>
        </w:tc>
        <w:tc>
          <w:tcPr>
            <w:tcW w:w="7182" w:type="dxa"/>
            <w:gridSpan w:val="2"/>
          </w:tcPr>
          <w:p w14:paraId="29D08C17" w14:textId="77777777" w:rsidR="00BC7529" w:rsidRDefault="001E6C95">
            <w:pPr>
              <w:contextualSpacing w:val="0"/>
            </w:pPr>
            <w:r>
              <w:t>Write a Conclusion</w:t>
            </w:r>
          </w:p>
        </w:tc>
      </w:tr>
      <w:tr w:rsidR="00BC7529" w14:paraId="56EFDAD2" w14:textId="77777777">
        <w:tc>
          <w:tcPr>
            <w:tcW w:w="2394" w:type="dxa"/>
          </w:tcPr>
          <w:p w14:paraId="18037EA3" w14:textId="77777777" w:rsidR="00BC7529" w:rsidRDefault="00BC7529">
            <w:pPr>
              <w:contextualSpacing w:val="0"/>
            </w:pPr>
          </w:p>
        </w:tc>
        <w:tc>
          <w:tcPr>
            <w:tcW w:w="3087" w:type="dxa"/>
          </w:tcPr>
          <w:p w14:paraId="591DEEEE" w14:textId="77777777" w:rsidR="00BC7529" w:rsidRDefault="001E6C95">
            <w:pPr>
              <w:contextualSpacing w:val="0"/>
            </w:pPr>
            <w:r>
              <w:t>Revise and Edit</w:t>
            </w:r>
          </w:p>
        </w:tc>
        <w:tc>
          <w:tcPr>
            <w:tcW w:w="4095" w:type="dxa"/>
          </w:tcPr>
          <w:p w14:paraId="6C6417BF" w14:textId="77777777" w:rsidR="00BC7529" w:rsidRDefault="001E6C95">
            <w:pPr>
              <w:contextualSpacing w:val="0"/>
            </w:pPr>
            <w:r>
              <w:t>Add a Visual</w:t>
            </w:r>
          </w:p>
        </w:tc>
      </w:tr>
      <w:tr w:rsidR="00BC7529" w14:paraId="1AF9AC78" w14:textId="77777777">
        <w:tc>
          <w:tcPr>
            <w:tcW w:w="2394" w:type="dxa"/>
          </w:tcPr>
          <w:p w14:paraId="4AAA7B70" w14:textId="77777777" w:rsidR="00BC7529" w:rsidRDefault="00BC7529">
            <w:pPr>
              <w:contextualSpacing w:val="0"/>
            </w:pPr>
          </w:p>
        </w:tc>
        <w:tc>
          <w:tcPr>
            <w:tcW w:w="7182" w:type="dxa"/>
            <w:gridSpan w:val="2"/>
          </w:tcPr>
          <w:p w14:paraId="094E46AA" w14:textId="77777777" w:rsidR="00BC7529" w:rsidRDefault="001E6C95">
            <w:pPr>
              <w:contextualSpacing w:val="0"/>
            </w:pPr>
            <w:r>
              <w:t>Share and Celebrate!</w:t>
            </w:r>
          </w:p>
        </w:tc>
      </w:tr>
    </w:tbl>
    <w:p w14:paraId="775A40B9" w14:textId="77777777" w:rsidR="00BC7529" w:rsidRDefault="00BC7529"/>
    <w:p w14:paraId="5C71DDD6" w14:textId="77777777" w:rsidR="00BC7529" w:rsidRDefault="00BC7529">
      <w:pPr>
        <w:ind w:left="720"/>
      </w:pPr>
    </w:p>
    <w:p w14:paraId="1758327C" w14:textId="77777777" w:rsidR="00BC7529" w:rsidRDefault="00BC7529"/>
    <w:sectPr w:rsidR="00BC752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Rounded MT Bold">
    <w:panose1 w:val="020F070403050403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Radley">
    <w:altName w:val="Times New Roman"/>
    <w:charset w:val="00"/>
    <w:family w:val="auto"/>
    <w:pitch w:val="default"/>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B4589"/>
    <w:multiLevelType w:val="multilevel"/>
    <w:tmpl w:val="DDEAFE5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22205436"/>
    <w:multiLevelType w:val="hybridMultilevel"/>
    <w:tmpl w:val="E9AE3A1C"/>
    <w:lvl w:ilvl="0" w:tplc="234C725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4B6086A"/>
    <w:multiLevelType w:val="multilevel"/>
    <w:tmpl w:val="E4008DA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24C722F2"/>
    <w:multiLevelType w:val="hybridMultilevel"/>
    <w:tmpl w:val="CEA89098"/>
    <w:lvl w:ilvl="0" w:tplc="D6DEAE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A8504B"/>
    <w:multiLevelType w:val="multilevel"/>
    <w:tmpl w:val="055A9BB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2AC91807"/>
    <w:multiLevelType w:val="multilevel"/>
    <w:tmpl w:val="05AC16C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3FD354CE"/>
    <w:multiLevelType w:val="multilevel"/>
    <w:tmpl w:val="2020C1D8"/>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hint="default"/>
      </w:rPr>
    </w:lvl>
    <w:lvl w:ilvl="2">
      <w:start w:val="1"/>
      <w:numFmt w:val="bullet"/>
      <w:lvlText w:val="▪"/>
      <w:lvlJc w:val="left"/>
      <w:pPr>
        <w:ind w:left="2160" w:firstLine="1800"/>
      </w:pPr>
      <w:rPr>
        <w:rFonts w:ascii="Arial" w:eastAsia="Arial" w:hAnsi="Arial" w:cs="Arial" w:hint="default"/>
      </w:rPr>
    </w:lvl>
    <w:lvl w:ilvl="3">
      <w:start w:val="1"/>
      <w:numFmt w:val="bullet"/>
      <w:lvlText w:val="●"/>
      <w:lvlJc w:val="left"/>
      <w:pPr>
        <w:ind w:left="2880" w:firstLine="2520"/>
      </w:pPr>
      <w:rPr>
        <w:rFonts w:ascii="Arial" w:eastAsia="Arial" w:hAnsi="Arial" w:cs="Arial" w:hint="default"/>
      </w:rPr>
    </w:lvl>
    <w:lvl w:ilvl="4">
      <w:start w:val="1"/>
      <w:numFmt w:val="bullet"/>
      <w:lvlText w:val="o"/>
      <w:lvlJc w:val="left"/>
      <w:pPr>
        <w:ind w:left="3600" w:firstLine="3240"/>
      </w:pPr>
      <w:rPr>
        <w:rFonts w:ascii="Arial" w:eastAsia="Arial" w:hAnsi="Arial" w:cs="Arial" w:hint="default"/>
      </w:rPr>
    </w:lvl>
    <w:lvl w:ilvl="5">
      <w:start w:val="1"/>
      <w:numFmt w:val="bullet"/>
      <w:lvlText w:val="▪"/>
      <w:lvlJc w:val="left"/>
      <w:pPr>
        <w:ind w:left="4320" w:firstLine="3960"/>
      </w:pPr>
      <w:rPr>
        <w:rFonts w:ascii="Arial" w:eastAsia="Arial" w:hAnsi="Arial" w:cs="Arial" w:hint="default"/>
      </w:rPr>
    </w:lvl>
    <w:lvl w:ilvl="6">
      <w:start w:val="1"/>
      <w:numFmt w:val="bullet"/>
      <w:lvlText w:val="●"/>
      <w:lvlJc w:val="left"/>
      <w:pPr>
        <w:ind w:left="5040" w:firstLine="4680"/>
      </w:pPr>
      <w:rPr>
        <w:rFonts w:ascii="Arial" w:eastAsia="Arial" w:hAnsi="Arial" w:cs="Arial" w:hint="default"/>
      </w:rPr>
    </w:lvl>
    <w:lvl w:ilvl="7">
      <w:start w:val="1"/>
      <w:numFmt w:val="bullet"/>
      <w:lvlText w:val="o"/>
      <w:lvlJc w:val="left"/>
      <w:pPr>
        <w:ind w:left="5760" w:firstLine="5400"/>
      </w:pPr>
      <w:rPr>
        <w:rFonts w:ascii="Arial" w:eastAsia="Arial" w:hAnsi="Arial" w:cs="Arial" w:hint="default"/>
      </w:rPr>
    </w:lvl>
    <w:lvl w:ilvl="8">
      <w:start w:val="1"/>
      <w:numFmt w:val="bullet"/>
      <w:lvlText w:val="▪"/>
      <w:lvlJc w:val="left"/>
      <w:pPr>
        <w:ind w:left="6480" w:firstLine="6120"/>
      </w:pPr>
      <w:rPr>
        <w:rFonts w:ascii="Arial" w:eastAsia="Arial" w:hAnsi="Arial" w:cs="Arial" w:hint="default"/>
      </w:rPr>
    </w:lvl>
  </w:abstractNum>
  <w:abstractNum w:abstractNumId="7">
    <w:nsid w:val="41935EB3"/>
    <w:multiLevelType w:val="multilevel"/>
    <w:tmpl w:val="6DD298A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47716AA0"/>
    <w:multiLevelType w:val="multilevel"/>
    <w:tmpl w:val="AB5A49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4B0825F6"/>
    <w:multiLevelType w:val="multilevel"/>
    <w:tmpl w:val="12FCCC6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4C521EB7"/>
    <w:multiLevelType w:val="multilevel"/>
    <w:tmpl w:val="2CE0DF1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nsid w:val="539670EA"/>
    <w:multiLevelType w:val="multilevel"/>
    <w:tmpl w:val="458A42E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56AF4FFE"/>
    <w:multiLevelType w:val="multilevel"/>
    <w:tmpl w:val="F81604A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5D6B1999"/>
    <w:multiLevelType w:val="multilevel"/>
    <w:tmpl w:val="611CF35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5D776E5C"/>
    <w:multiLevelType w:val="hybridMultilevel"/>
    <w:tmpl w:val="C5747A68"/>
    <w:lvl w:ilvl="0" w:tplc="234C725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F4D52AE"/>
    <w:multiLevelType w:val="multilevel"/>
    <w:tmpl w:val="34AC17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67672B55"/>
    <w:multiLevelType w:val="multilevel"/>
    <w:tmpl w:val="3A94A6C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67C24BAF"/>
    <w:multiLevelType w:val="hybridMultilevel"/>
    <w:tmpl w:val="612C4878"/>
    <w:lvl w:ilvl="0" w:tplc="E3688ED8">
      <w:start w:val="2"/>
      <w:numFmt w:val="decimal"/>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E8F373B"/>
    <w:multiLevelType w:val="hybridMultilevel"/>
    <w:tmpl w:val="74CE9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8"/>
  </w:num>
  <w:num w:numId="3">
    <w:abstractNumId w:val="12"/>
  </w:num>
  <w:num w:numId="4">
    <w:abstractNumId w:val="13"/>
  </w:num>
  <w:num w:numId="5">
    <w:abstractNumId w:val="11"/>
  </w:num>
  <w:num w:numId="6">
    <w:abstractNumId w:val="7"/>
  </w:num>
  <w:num w:numId="7">
    <w:abstractNumId w:val="4"/>
  </w:num>
  <w:num w:numId="8">
    <w:abstractNumId w:val="5"/>
  </w:num>
  <w:num w:numId="9">
    <w:abstractNumId w:val="2"/>
  </w:num>
  <w:num w:numId="10">
    <w:abstractNumId w:val="9"/>
  </w:num>
  <w:num w:numId="11">
    <w:abstractNumId w:val="0"/>
  </w:num>
  <w:num w:numId="12">
    <w:abstractNumId w:val="16"/>
  </w:num>
  <w:num w:numId="13">
    <w:abstractNumId w:val="10"/>
  </w:num>
  <w:num w:numId="14">
    <w:abstractNumId w:val="6"/>
  </w:num>
  <w:num w:numId="15">
    <w:abstractNumId w:val="3"/>
  </w:num>
  <w:num w:numId="16">
    <w:abstractNumId w:val="17"/>
  </w:num>
  <w:num w:numId="17">
    <w:abstractNumId w:val="14"/>
  </w:num>
  <w:num w:numId="18">
    <w:abstractNumId w:val="1"/>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displayBackgroundShape/>
  <w:proofState w:spelling="clean" w:grammar="clean"/>
  <w:defaultTabStop w:val="720"/>
  <w:characterSpacingControl w:val="doNotCompress"/>
  <w:compat>
    <w:compatSetting w:name="compatibilityMode" w:uri="http://schemas.microsoft.com/office/word" w:val="14"/>
  </w:compat>
  <w:rsids>
    <w:rsidRoot w:val="00BC7529"/>
    <w:rsid w:val="00036FAF"/>
    <w:rsid w:val="00064898"/>
    <w:rsid w:val="000A5A39"/>
    <w:rsid w:val="001E6C95"/>
    <w:rsid w:val="001F2A12"/>
    <w:rsid w:val="002020DE"/>
    <w:rsid w:val="00267023"/>
    <w:rsid w:val="002D190D"/>
    <w:rsid w:val="00472818"/>
    <w:rsid w:val="00525648"/>
    <w:rsid w:val="00553E0D"/>
    <w:rsid w:val="006C281F"/>
    <w:rsid w:val="00734805"/>
    <w:rsid w:val="007E30D2"/>
    <w:rsid w:val="008200D3"/>
    <w:rsid w:val="009E346C"/>
    <w:rsid w:val="00A17E27"/>
    <w:rsid w:val="00AF4D4F"/>
    <w:rsid w:val="00AF7877"/>
    <w:rsid w:val="00B62F59"/>
    <w:rsid w:val="00BC7529"/>
    <w:rsid w:val="00C70C7C"/>
    <w:rsid w:val="00D17B3E"/>
    <w:rsid w:val="00EB0692"/>
    <w:rsid w:val="00EC3101"/>
    <w:rsid w:val="00F26130"/>
    <w:rsid w:val="00F351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6E56E1"/>
  <w15:docId w15:val="{AFDD4352-8B25-4C10-BBB0-964D60712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mic Sans MS" w:eastAsia="Comic Sans MS" w:hAnsi="Comic Sans MS" w:cs="Comic Sans MS"/>
        <w:color w:val="000000"/>
        <w:sz w:val="28"/>
        <w:szCs w:val="28"/>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0">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1">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2">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3">
    <w:basedOn w:val="TableNormal"/>
    <w:pPr>
      <w:contextualSpacing/>
    </w:pPr>
    <w:rPr>
      <w:rFonts w:ascii="Calibri" w:eastAsia="Calibri" w:hAnsi="Calibri" w:cs="Calibri"/>
      <w:sz w:val="22"/>
      <w:szCs w:val="22"/>
    </w:rPr>
    <w:tblPr>
      <w:tblStyleRowBandSize w:val="1"/>
      <w:tblStyleColBandSize w:val="1"/>
      <w:tblInd w:w="0" w:type="dxa"/>
      <w:tblCellMar>
        <w:top w:w="0" w:type="dxa"/>
        <w:left w:w="115" w:type="dxa"/>
        <w:bottom w:w="0" w:type="dxa"/>
        <w:right w:w="115" w:type="dxa"/>
      </w:tblCellMar>
    </w:tblPr>
  </w:style>
  <w:style w:type="table" w:customStyle="1" w:styleId="a4">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8">
    <w:basedOn w:val="TableNormal"/>
    <w:pPr>
      <w:contextualSpacing/>
    </w:pPr>
    <w:tblPr>
      <w:tblStyleRowBandSize w:val="1"/>
      <w:tblStyleColBandSize w:val="1"/>
      <w:tblInd w:w="0" w:type="dxa"/>
      <w:tblCellMar>
        <w:top w:w="0" w:type="dxa"/>
        <w:left w:w="115" w:type="dxa"/>
        <w:bottom w:w="0" w:type="dxa"/>
        <w:right w:w="115"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NormalWeb">
    <w:name w:val="Normal (Web)"/>
    <w:basedOn w:val="Normal"/>
    <w:uiPriority w:val="99"/>
    <w:semiHidden/>
    <w:unhideWhenUsed/>
    <w:rsid w:val="001E6C95"/>
    <w:pPr>
      <w:spacing w:before="100" w:beforeAutospacing="1" w:after="100" w:afterAutospacing="1"/>
    </w:pPr>
    <w:rPr>
      <w:rFonts w:ascii="Times New Roman" w:eastAsiaTheme="minorEastAsia" w:hAnsi="Times New Roman" w:cs="Times New Roman"/>
      <w:color w:val="auto"/>
      <w:sz w:val="24"/>
      <w:szCs w:val="24"/>
    </w:rPr>
  </w:style>
  <w:style w:type="paragraph" w:styleId="ListParagraph">
    <w:name w:val="List Paragraph"/>
    <w:basedOn w:val="Normal"/>
    <w:uiPriority w:val="34"/>
    <w:qFormat/>
    <w:rsid w:val="001F2A12"/>
    <w:pPr>
      <w:ind w:left="720"/>
      <w:contextualSpacing/>
    </w:pPr>
  </w:style>
  <w:style w:type="paragraph" w:styleId="BalloonText">
    <w:name w:val="Balloon Text"/>
    <w:basedOn w:val="Normal"/>
    <w:link w:val="BalloonTextChar"/>
    <w:uiPriority w:val="99"/>
    <w:semiHidden/>
    <w:unhideWhenUsed/>
    <w:rsid w:val="002D19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D190D"/>
    <w:rPr>
      <w:rFonts w:ascii="Lucida Grande" w:hAnsi="Lucida Grande" w:cs="Lucida Grande"/>
      <w:sz w:val="18"/>
      <w:szCs w:val="18"/>
    </w:rPr>
  </w:style>
  <w:style w:type="character" w:styleId="CommentReference">
    <w:name w:val="annotation reference"/>
    <w:basedOn w:val="DefaultParagraphFont"/>
    <w:uiPriority w:val="99"/>
    <w:semiHidden/>
    <w:unhideWhenUsed/>
    <w:rsid w:val="002020DE"/>
    <w:rPr>
      <w:sz w:val="18"/>
      <w:szCs w:val="18"/>
    </w:rPr>
  </w:style>
  <w:style w:type="paragraph" w:styleId="CommentText">
    <w:name w:val="annotation text"/>
    <w:basedOn w:val="Normal"/>
    <w:link w:val="CommentTextChar"/>
    <w:uiPriority w:val="99"/>
    <w:semiHidden/>
    <w:unhideWhenUsed/>
    <w:rsid w:val="002020DE"/>
    <w:rPr>
      <w:sz w:val="24"/>
      <w:szCs w:val="24"/>
    </w:rPr>
  </w:style>
  <w:style w:type="character" w:customStyle="1" w:styleId="CommentTextChar">
    <w:name w:val="Comment Text Char"/>
    <w:basedOn w:val="DefaultParagraphFont"/>
    <w:link w:val="CommentText"/>
    <w:uiPriority w:val="99"/>
    <w:semiHidden/>
    <w:rsid w:val="002020DE"/>
    <w:rPr>
      <w:sz w:val="24"/>
      <w:szCs w:val="24"/>
    </w:rPr>
  </w:style>
  <w:style w:type="paragraph" w:styleId="CommentSubject">
    <w:name w:val="annotation subject"/>
    <w:basedOn w:val="CommentText"/>
    <w:next w:val="CommentText"/>
    <w:link w:val="CommentSubjectChar"/>
    <w:uiPriority w:val="99"/>
    <w:semiHidden/>
    <w:unhideWhenUsed/>
    <w:rsid w:val="002020DE"/>
    <w:rPr>
      <w:b/>
      <w:bCs/>
      <w:sz w:val="20"/>
      <w:szCs w:val="20"/>
    </w:rPr>
  </w:style>
  <w:style w:type="character" w:customStyle="1" w:styleId="CommentSubjectChar">
    <w:name w:val="Comment Subject Char"/>
    <w:basedOn w:val="CommentTextChar"/>
    <w:link w:val="CommentSubject"/>
    <w:uiPriority w:val="99"/>
    <w:semiHidden/>
    <w:rsid w:val="002020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jpg"/><Relationship Id="rId12" Type="http://schemas.openxmlformats.org/officeDocument/2006/relationships/image" Target="media/image8.jpg"/><Relationship Id="rId13" Type="http://schemas.openxmlformats.org/officeDocument/2006/relationships/image" Target="media/image9.jpg"/><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image" Target="media/image5.jp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11</Pages>
  <Words>1151</Words>
  <Characters>6563</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Joey Hawkins</cp:lastModifiedBy>
  <cp:revision>11</cp:revision>
  <dcterms:created xsi:type="dcterms:W3CDTF">2015-09-03T13:08:00Z</dcterms:created>
  <dcterms:modified xsi:type="dcterms:W3CDTF">2015-09-03T13:19:00Z</dcterms:modified>
</cp:coreProperties>
</file>