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F3E" w:rsidRDefault="00362F3E" w:rsidP="00362F3E">
      <w:pPr>
        <w:jc w:val="center"/>
        <w:rPr>
          <w:rFonts w:ascii="Times New Roman" w:hAnsi="Times New Roman" w:cs="Times New Roman"/>
          <w:sz w:val="24"/>
          <w:szCs w:val="24"/>
        </w:rPr>
      </w:pPr>
      <w:r>
        <w:rPr>
          <w:rFonts w:ascii="Times New Roman" w:hAnsi="Times New Roman" w:cs="Times New Roman"/>
          <w:sz w:val="24"/>
          <w:szCs w:val="24"/>
        </w:rPr>
        <w:t>Doetch/Falk Formal ELA Lesson Plan</w:t>
      </w:r>
    </w:p>
    <w:p w:rsidR="00362F3E" w:rsidRDefault="00362F3E" w:rsidP="00362F3E">
      <w:pPr>
        <w:jc w:val="center"/>
        <w:rPr>
          <w:rFonts w:ascii="Times New Roman" w:hAnsi="Times New Roman" w:cs="Times New Roman"/>
          <w:sz w:val="24"/>
          <w:szCs w:val="24"/>
        </w:rPr>
      </w:pPr>
      <w:r>
        <w:rPr>
          <w:rFonts w:ascii="Times New Roman" w:hAnsi="Times New Roman" w:cs="Times New Roman"/>
          <w:sz w:val="24"/>
          <w:szCs w:val="24"/>
        </w:rPr>
        <w:t xml:space="preserve">Read-Aloud Owl Moon by Jane </w:t>
      </w:r>
      <w:proofErr w:type="spellStart"/>
      <w:r>
        <w:rPr>
          <w:rFonts w:ascii="Times New Roman" w:hAnsi="Times New Roman" w:cs="Times New Roman"/>
          <w:sz w:val="24"/>
          <w:szCs w:val="24"/>
        </w:rPr>
        <w:t>Yolen</w:t>
      </w:r>
      <w:proofErr w:type="spellEnd"/>
    </w:p>
    <w:p w:rsidR="00362F3E" w:rsidRDefault="00362F3E" w:rsidP="00362F3E">
      <w:pPr>
        <w:rPr>
          <w:rFonts w:ascii="Times New Roman" w:hAnsi="Times New Roman" w:cs="Times New Roman"/>
          <w:sz w:val="24"/>
          <w:szCs w:val="24"/>
        </w:rPr>
      </w:pPr>
      <w:r>
        <w:rPr>
          <w:rFonts w:ascii="Times New Roman" w:hAnsi="Times New Roman" w:cs="Times New Roman"/>
          <w:sz w:val="24"/>
          <w:szCs w:val="24"/>
        </w:rPr>
        <w:t xml:space="preserve">Standards: </w:t>
      </w:r>
      <w:r w:rsidR="00BA0D04">
        <w:rPr>
          <w:rFonts w:ascii="Times New Roman" w:hAnsi="Times New Roman" w:cs="Times New Roman"/>
          <w:sz w:val="24"/>
          <w:szCs w:val="24"/>
        </w:rPr>
        <w:t>RL.1.1, RL1.2, RL1.10; W.1.8, SL.1.1, SL.1.2, SL.1.3, SL.1.5, SL.1.6; L1.1, L.1.2, L.1.5</w:t>
      </w:r>
    </w:p>
    <w:p w:rsidR="00BA0D04" w:rsidRPr="00D36CBB" w:rsidRDefault="00BA0D04" w:rsidP="00362F3E">
      <w:pPr>
        <w:rPr>
          <w:rFonts w:ascii="Times New Roman" w:hAnsi="Times New Roman" w:cs="Times New Roman"/>
          <w:b/>
          <w:sz w:val="32"/>
          <w:szCs w:val="32"/>
        </w:rPr>
      </w:pPr>
      <w:r w:rsidRPr="00D36CBB">
        <w:rPr>
          <w:rFonts w:ascii="Times New Roman" w:hAnsi="Times New Roman" w:cs="Times New Roman"/>
          <w:b/>
          <w:sz w:val="32"/>
          <w:szCs w:val="32"/>
        </w:rPr>
        <w:t>Essential Guiding Questions:</w:t>
      </w:r>
    </w:p>
    <w:p w:rsidR="00BA0D04" w:rsidRDefault="00BA0D04" w:rsidP="00362F3E">
      <w:pPr>
        <w:rPr>
          <w:rFonts w:ascii="Times New Roman" w:hAnsi="Times New Roman" w:cs="Times New Roman"/>
          <w:sz w:val="24"/>
          <w:szCs w:val="24"/>
        </w:rPr>
      </w:pPr>
      <w:r>
        <w:rPr>
          <w:rFonts w:ascii="Times New Roman" w:hAnsi="Times New Roman" w:cs="Times New Roman"/>
          <w:sz w:val="24"/>
          <w:szCs w:val="24"/>
        </w:rPr>
        <w:t>What does the author mean when she writes, “the trees stood still as giant statues?</w:t>
      </w:r>
      <w:r w:rsidR="00D36CBB">
        <w:rPr>
          <w:rFonts w:ascii="Times New Roman" w:hAnsi="Times New Roman" w:cs="Times New Roman"/>
          <w:sz w:val="24"/>
          <w:szCs w:val="24"/>
        </w:rPr>
        <w:t>”</w:t>
      </w:r>
    </w:p>
    <w:p w:rsidR="00BA0D04" w:rsidRDefault="00BA0D04" w:rsidP="00362F3E">
      <w:pPr>
        <w:rPr>
          <w:rFonts w:ascii="Times New Roman" w:hAnsi="Times New Roman" w:cs="Times New Roman"/>
          <w:sz w:val="24"/>
          <w:szCs w:val="24"/>
        </w:rPr>
      </w:pPr>
      <w:r>
        <w:rPr>
          <w:rFonts w:ascii="Times New Roman" w:hAnsi="Times New Roman" w:cs="Times New Roman"/>
          <w:sz w:val="24"/>
          <w:szCs w:val="24"/>
        </w:rPr>
        <w:t xml:space="preserve">What does the author mean when she writes, </w:t>
      </w:r>
      <w:r w:rsidR="00D36CBB">
        <w:rPr>
          <w:rFonts w:ascii="Times New Roman" w:hAnsi="Times New Roman" w:cs="Times New Roman"/>
          <w:sz w:val="24"/>
          <w:szCs w:val="24"/>
        </w:rPr>
        <w:t>“And when their voices faded away it was as quiet as a dream?”</w:t>
      </w:r>
    </w:p>
    <w:p w:rsidR="00D36CBB" w:rsidRDefault="00D36CBB" w:rsidP="00362F3E">
      <w:pPr>
        <w:rPr>
          <w:rFonts w:ascii="Times New Roman" w:hAnsi="Times New Roman" w:cs="Times New Roman"/>
          <w:sz w:val="24"/>
          <w:szCs w:val="24"/>
        </w:rPr>
      </w:pPr>
      <w:r>
        <w:rPr>
          <w:rFonts w:ascii="Times New Roman" w:hAnsi="Times New Roman" w:cs="Times New Roman"/>
          <w:sz w:val="24"/>
          <w:szCs w:val="24"/>
        </w:rPr>
        <w:t xml:space="preserve">What does the author mean when she writes, “The </w:t>
      </w:r>
      <w:proofErr w:type="gramStart"/>
      <w:r>
        <w:rPr>
          <w:rFonts w:ascii="Times New Roman" w:hAnsi="Times New Roman" w:cs="Times New Roman"/>
          <w:sz w:val="24"/>
          <w:szCs w:val="24"/>
        </w:rPr>
        <w:t>shadows.</w:t>
      </w:r>
      <w:proofErr w:type="gramEnd"/>
      <w:r>
        <w:rPr>
          <w:rFonts w:ascii="Times New Roman" w:hAnsi="Times New Roman" w:cs="Times New Roman"/>
          <w:sz w:val="24"/>
          <w:szCs w:val="24"/>
        </w:rPr>
        <w:t xml:space="preserve"> . . .</w:t>
      </w:r>
      <w:proofErr w:type="gramStart"/>
      <w:r>
        <w:rPr>
          <w:rFonts w:ascii="Times New Roman" w:hAnsi="Times New Roman" w:cs="Times New Roman"/>
          <w:sz w:val="24"/>
          <w:szCs w:val="24"/>
        </w:rPr>
        <w:t>stained</w:t>
      </w:r>
      <w:proofErr w:type="gramEnd"/>
      <w:r>
        <w:rPr>
          <w:rFonts w:ascii="Times New Roman" w:hAnsi="Times New Roman" w:cs="Times New Roman"/>
          <w:sz w:val="24"/>
          <w:szCs w:val="24"/>
        </w:rPr>
        <w:t xml:space="preserve"> the white snow?”</w:t>
      </w:r>
    </w:p>
    <w:p w:rsidR="00D36CBB" w:rsidRDefault="00D36CBB" w:rsidP="00362F3E">
      <w:pPr>
        <w:rPr>
          <w:rFonts w:ascii="Times New Roman" w:hAnsi="Times New Roman" w:cs="Times New Roman"/>
          <w:sz w:val="24"/>
          <w:szCs w:val="24"/>
        </w:rPr>
      </w:pPr>
      <w:r>
        <w:rPr>
          <w:rFonts w:ascii="Times New Roman" w:hAnsi="Times New Roman" w:cs="Times New Roman"/>
          <w:sz w:val="24"/>
          <w:szCs w:val="24"/>
        </w:rPr>
        <w:t xml:space="preserve">What does the author mean when she writes,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 .an echo came threading its way through the trees?”</w:t>
      </w:r>
    </w:p>
    <w:p w:rsidR="00D36CBB" w:rsidRDefault="00D36CBB" w:rsidP="00362F3E">
      <w:pPr>
        <w:rPr>
          <w:rFonts w:ascii="Times New Roman" w:hAnsi="Times New Roman" w:cs="Times New Roman"/>
          <w:sz w:val="24"/>
          <w:szCs w:val="24"/>
        </w:rPr>
      </w:pPr>
      <w:r>
        <w:rPr>
          <w:rFonts w:ascii="Times New Roman" w:hAnsi="Times New Roman" w:cs="Times New Roman"/>
          <w:sz w:val="24"/>
          <w:szCs w:val="24"/>
        </w:rPr>
        <w:t xml:space="preserve">What is the </w:t>
      </w:r>
      <w:r w:rsidR="00107900">
        <w:rPr>
          <w:rFonts w:ascii="Times New Roman" w:hAnsi="Times New Roman" w:cs="Times New Roman"/>
          <w:sz w:val="24"/>
          <w:szCs w:val="24"/>
        </w:rPr>
        <w:t>central message</w:t>
      </w:r>
      <w:r>
        <w:rPr>
          <w:rFonts w:ascii="Times New Roman" w:hAnsi="Times New Roman" w:cs="Times New Roman"/>
          <w:sz w:val="24"/>
          <w:szCs w:val="24"/>
        </w:rPr>
        <w:t>? (</w:t>
      </w:r>
      <w:proofErr w:type="gramStart"/>
      <w:r>
        <w:rPr>
          <w:rFonts w:ascii="Times New Roman" w:hAnsi="Times New Roman" w:cs="Times New Roman"/>
          <w:sz w:val="24"/>
          <w:szCs w:val="24"/>
        </w:rPr>
        <w:t>small</w:t>
      </w:r>
      <w:proofErr w:type="gramEnd"/>
      <w:r>
        <w:rPr>
          <w:rFonts w:ascii="Times New Roman" w:hAnsi="Times New Roman" w:cs="Times New Roman"/>
          <w:sz w:val="24"/>
          <w:szCs w:val="24"/>
        </w:rPr>
        <w:t xml:space="preserve"> group)</w:t>
      </w:r>
    </w:p>
    <w:p w:rsidR="00D36CBB" w:rsidRPr="00D36CBB" w:rsidRDefault="00D36CBB" w:rsidP="00362F3E">
      <w:pPr>
        <w:rPr>
          <w:rFonts w:ascii="Times New Roman" w:hAnsi="Times New Roman" w:cs="Times New Roman"/>
          <w:b/>
          <w:sz w:val="32"/>
          <w:szCs w:val="32"/>
        </w:rPr>
      </w:pPr>
      <w:r w:rsidRPr="00D36CBB">
        <w:rPr>
          <w:rFonts w:ascii="Times New Roman" w:hAnsi="Times New Roman" w:cs="Times New Roman"/>
          <w:b/>
          <w:sz w:val="32"/>
          <w:szCs w:val="32"/>
        </w:rPr>
        <w:t>Lesson Objective:</w:t>
      </w:r>
    </w:p>
    <w:p w:rsidR="00D36CBB" w:rsidRDefault="00D36CBB" w:rsidP="00362F3E">
      <w:pPr>
        <w:rPr>
          <w:rFonts w:ascii="Times New Roman" w:hAnsi="Times New Roman" w:cs="Times New Roman"/>
          <w:sz w:val="24"/>
          <w:szCs w:val="24"/>
        </w:rPr>
      </w:pPr>
      <w:r>
        <w:rPr>
          <w:rFonts w:ascii="Times New Roman" w:hAnsi="Times New Roman" w:cs="Times New Roman"/>
          <w:sz w:val="24"/>
          <w:szCs w:val="24"/>
        </w:rPr>
        <w:t xml:space="preserve">Students will listen to a Caldecott Award winning, beautifully illustrated picture book read aloud and use literacy skills (reading , writing, discussion and listening), with attention to figurative language and vocabulary, to understand the central </w:t>
      </w:r>
      <w:bookmarkStart w:id="0" w:name="_GoBack"/>
      <w:bookmarkEnd w:id="0"/>
      <w:r>
        <w:rPr>
          <w:rFonts w:ascii="Times New Roman" w:hAnsi="Times New Roman" w:cs="Times New Roman"/>
          <w:sz w:val="24"/>
          <w:szCs w:val="24"/>
        </w:rPr>
        <w:t>message of this book.</w:t>
      </w:r>
    </w:p>
    <w:p w:rsidR="00D36CBB" w:rsidRPr="00107900" w:rsidRDefault="00D36CBB" w:rsidP="00362F3E">
      <w:pPr>
        <w:rPr>
          <w:rFonts w:ascii="Times New Roman" w:hAnsi="Times New Roman" w:cs="Times New Roman"/>
          <w:b/>
          <w:sz w:val="32"/>
          <w:szCs w:val="32"/>
        </w:rPr>
      </w:pPr>
      <w:r w:rsidRPr="00107900">
        <w:rPr>
          <w:rFonts w:ascii="Times New Roman" w:hAnsi="Times New Roman" w:cs="Times New Roman"/>
          <w:b/>
          <w:sz w:val="32"/>
          <w:szCs w:val="32"/>
        </w:rPr>
        <w:t xml:space="preserve">Unit </w:t>
      </w:r>
      <w:r w:rsidR="00107900" w:rsidRPr="00107900">
        <w:rPr>
          <w:rFonts w:ascii="Times New Roman" w:hAnsi="Times New Roman" w:cs="Times New Roman"/>
          <w:b/>
          <w:sz w:val="32"/>
          <w:szCs w:val="32"/>
        </w:rPr>
        <w:t>Theme</w:t>
      </w:r>
    </w:p>
    <w:p w:rsidR="00D36CBB" w:rsidRDefault="00D36CBB" w:rsidP="00362F3E">
      <w:pPr>
        <w:rPr>
          <w:rFonts w:ascii="Times New Roman" w:hAnsi="Times New Roman" w:cs="Times New Roman"/>
          <w:sz w:val="24"/>
          <w:szCs w:val="24"/>
        </w:rPr>
      </w:pPr>
      <w:r>
        <w:rPr>
          <w:rFonts w:ascii="Times New Roman" w:hAnsi="Times New Roman" w:cs="Times New Roman"/>
          <w:sz w:val="24"/>
          <w:szCs w:val="24"/>
        </w:rPr>
        <w:t xml:space="preserve">Animal Adventures/We Can Work </w:t>
      </w:r>
    </w:p>
    <w:p w:rsidR="00107900" w:rsidRPr="00107900" w:rsidRDefault="00107900" w:rsidP="00107900">
      <w:pPr>
        <w:rPr>
          <w:rFonts w:ascii="Times New Roman" w:hAnsi="Times New Roman" w:cs="Times New Roman"/>
          <w:b/>
          <w:sz w:val="32"/>
          <w:szCs w:val="32"/>
        </w:rPr>
      </w:pPr>
      <w:r w:rsidRPr="00107900">
        <w:rPr>
          <w:rFonts w:ascii="Times New Roman" w:hAnsi="Times New Roman" w:cs="Times New Roman"/>
          <w:b/>
          <w:sz w:val="32"/>
          <w:szCs w:val="32"/>
        </w:rPr>
        <w:t xml:space="preserve">Lesson Key Concepts and Skills: </w:t>
      </w:r>
    </w:p>
    <w:p w:rsidR="00107900" w:rsidRDefault="00107900" w:rsidP="00362F3E">
      <w:pPr>
        <w:rPr>
          <w:rFonts w:ascii="Times New Roman" w:hAnsi="Times New Roman" w:cs="Times New Roman"/>
          <w:sz w:val="24"/>
          <w:szCs w:val="24"/>
        </w:rPr>
      </w:pPr>
      <w:r>
        <w:rPr>
          <w:rFonts w:ascii="Times New Roman" w:hAnsi="Times New Roman" w:cs="Times New Roman"/>
          <w:sz w:val="24"/>
          <w:szCs w:val="24"/>
        </w:rPr>
        <w:t xml:space="preserve">Listen, Understand and Respond to Complex Text </w:t>
      </w:r>
    </w:p>
    <w:p w:rsidR="00107900" w:rsidRDefault="00107900" w:rsidP="00362F3E">
      <w:pPr>
        <w:rPr>
          <w:rFonts w:ascii="Times New Roman" w:hAnsi="Times New Roman" w:cs="Times New Roman"/>
          <w:sz w:val="24"/>
          <w:szCs w:val="24"/>
        </w:rPr>
      </w:pPr>
      <w:r>
        <w:rPr>
          <w:rFonts w:ascii="Times New Roman" w:hAnsi="Times New Roman" w:cs="Times New Roman"/>
          <w:sz w:val="24"/>
          <w:szCs w:val="24"/>
        </w:rPr>
        <w:t>Figurative Language</w:t>
      </w:r>
    </w:p>
    <w:p w:rsidR="00107900" w:rsidRDefault="00107900" w:rsidP="00362F3E">
      <w:pPr>
        <w:rPr>
          <w:rFonts w:ascii="Times New Roman" w:hAnsi="Times New Roman" w:cs="Times New Roman"/>
          <w:sz w:val="24"/>
          <w:szCs w:val="24"/>
        </w:rPr>
      </w:pPr>
      <w:r>
        <w:rPr>
          <w:rFonts w:ascii="Times New Roman" w:hAnsi="Times New Roman" w:cs="Times New Roman"/>
          <w:sz w:val="24"/>
          <w:szCs w:val="24"/>
        </w:rPr>
        <w:t>Central Message</w:t>
      </w:r>
    </w:p>
    <w:p w:rsidR="00107900" w:rsidRDefault="00107900" w:rsidP="00107900">
      <w:pPr>
        <w:rPr>
          <w:rFonts w:ascii="Times New Roman" w:hAnsi="Times New Roman" w:cs="Times New Roman"/>
          <w:sz w:val="24"/>
          <w:szCs w:val="24"/>
        </w:rPr>
      </w:pPr>
      <w:r>
        <w:rPr>
          <w:rFonts w:ascii="Times New Roman" w:hAnsi="Times New Roman" w:cs="Times New Roman"/>
          <w:b/>
          <w:sz w:val="24"/>
          <w:szCs w:val="24"/>
        </w:rPr>
        <w:t>Materials</w:t>
      </w:r>
      <w:r>
        <w:rPr>
          <w:rFonts w:ascii="Times New Roman" w:hAnsi="Times New Roman" w:cs="Times New Roman"/>
          <w:sz w:val="24"/>
          <w:szCs w:val="24"/>
        </w:rPr>
        <w:t>:</w:t>
      </w:r>
    </w:p>
    <w:p w:rsidR="00107900" w:rsidRDefault="00107900" w:rsidP="00362F3E">
      <w:pPr>
        <w:rPr>
          <w:rFonts w:ascii="Times New Roman" w:hAnsi="Times New Roman" w:cs="Times New Roman"/>
          <w:sz w:val="24"/>
          <w:szCs w:val="24"/>
        </w:rPr>
      </w:pPr>
      <w:r>
        <w:rPr>
          <w:rFonts w:ascii="Times New Roman" w:hAnsi="Times New Roman" w:cs="Times New Roman"/>
          <w:sz w:val="24"/>
          <w:szCs w:val="24"/>
        </w:rPr>
        <w:t xml:space="preserve">Owl Moon by Jane </w:t>
      </w:r>
      <w:proofErr w:type="spellStart"/>
      <w:r>
        <w:rPr>
          <w:rFonts w:ascii="Times New Roman" w:hAnsi="Times New Roman" w:cs="Times New Roman"/>
          <w:sz w:val="24"/>
          <w:szCs w:val="24"/>
        </w:rPr>
        <w:t>Yolen</w:t>
      </w:r>
      <w:proofErr w:type="spellEnd"/>
      <w:r>
        <w:rPr>
          <w:rFonts w:ascii="Times New Roman" w:hAnsi="Times New Roman" w:cs="Times New Roman"/>
          <w:sz w:val="24"/>
          <w:szCs w:val="24"/>
        </w:rPr>
        <w:t xml:space="preserve"> </w:t>
      </w:r>
    </w:p>
    <w:p w:rsidR="00107900" w:rsidRDefault="00107900" w:rsidP="00362F3E">
      <w:pPr>
        <w:rPr>
          <w:rFonts w:ascii="Times New Roman" w:hAnsi="Times New Roman" w:cs="Times New Roman"/>
          <w:sz w:val="24"/>
          <w:szCs w:val="24"/>
        </w:rPr>
      </w:pPr>
      <w:proofErr w:type="spellStart"/>
      <w:r>
        <w:rPr>
          <w:rFonts w:ascii="Times New Roman" w:hAnsi="Times New Roman" w:cs="Times New Roman"/>
          <w:sz w:val="24"/>
          <w:szCs w:val="24"/>
        </w:rPr>
        <w:t>Ipads</w:t>
      </w:r>
      <w:proofErr w:type="spellEnd"/>
    </w:p>
    <w:p w:rsidR="00107900" w:rsidRDefault="00107900" w:rsidP="00362F3E">
      <w:pPr>
        <w:rPr>
          <w:rFonts w:ascii="Times New Roman" w:hAnsi="Times New Roman" w:cs="Times New Roman"/>
          <w:sz w:val="24"/>
          <w:szCs w:val="24"/>
        </w:rPr>
      </w:pPr>
      <w:r>
        <w:rPr>
          <w:rFonts w:ascii="Times New Roman" w:hAnsi="Times New Roman" w:cs="Times New Roman"/>
          <w:sz w:val="24"/>
          <w:szCs w:val="24"/>
        </w:rPr>
        <w:t>Systematic Sequential Phonics They Use by Patricia Cunningham</w:t>
      </w:r>
    </w:p>
    <w:p w:rsidR="00107900" w:rsidRDefault="00107900" w:rsidP="00362F3E">
      <w:pPr>
        <w:rPr>
          <w:rFonts w:ascii="Times New Roman" w:hAnsi="Times New Roman" w:cs="Times New Roman"/>
          <w:sz w:val="24"/>
          <w:szCs w:val="24"/>
        </w:rPr>
      </w:pPr>
      <w:r>
        <w:rPr>
          <w:rFonts w:ascii="Times New Roman" w:hAnsi="Times New Roman" w:cs="Times New Roman"/>
          <w:sz w:val="24"/>
          <w:szCs w:val="24"/>
        </w:rPr>
        <w:lastRenderedPageBreak/>
        <w:t>Magnetic Letters/Boards</w:t>
      </w:r>
    </w:p>
    <w:p w:rsidR="00107900" w:rsidRDefault="00107900" w:rsidP="00362F3E">
      <w:pPr>
        <w:rPr>
          <w:rFonts w:ascii="Times New Roman" w:hAnsi="Times New Roman" w:cs="Times New Roman"/>
          <w:sz w:val="24"/>
          <w:szCs w:val="24"/>
        </w:rPr>
      </w:pPr>
      <w:r>
        <w:rPr>
          <w:rFonts w:ascii="Times New Roman" w:hAnsi="Times New Roman" w:cs="Times New Roman"/>
          <w:sz w:val="24"/>
          <w:szCs w:val="24"/>
        </w:rPr>
        <w:t>HM Anthology/HM Sound Cards</w:t>
      </w:r>
    </w:p>
    <w:p w:rsidR="00107900" w:rsidRDefault="00107900" w:rsidP="00362F3E">
      <w:pPr>
        <w:rPr>
          <w:rFonts w:ascii="Times New Roman" w:hAnsi="Times New Roman" w:cs="Times New Roman"/>
          <w:sz w:val="24"/>
          <w:szCs w:val="24"/>
        </w:rPr>
      </w:pPr>
      <w:r>
        <w:rPr>
          <w:rFonts w:ascii="Times New Roman" w:hAnsi="Times New Roman" w:cs="Times New Roman"/>
          <w:sz w:val="24"/>
          <w:szCs w:val="24"/>
        </w:rPr>
        <w:t>Graphic Organizers</w:t>
      </w:r>
    </w:p>
    <w:p w:rsidR="00107900" w:rsidRPr="00107900" w:rsidRDefault="00107900" w:rsidP="00362F3E">
      <w:pPr>
        <w:rPr>
          <w:rFonts w:ascii="Times New Roman" w:hAnsi="Times New Roman" w:cs="Times New Roman"/>
          <w:b/>
          <w:sz w:val="32"/>
          <w:szCs w:val="32"/>
        </w:rPr>
      </w:pPr>
      <w:r w:rsidRPr="00107900">
        <w:rPr>
          <w:rFonts w:ascii="Times New Roman" w:hAnsi="Times New Roman" w:cs="Times New Roman"/>
          <w:b/>
          <w:sz w:val="32"/>
          <w:szCs w:val="32"/>
        </w:rPr>
        <w:t>Links to the Past</w:t>
      </w:r>
    </w:p>
    <w:p w:rsidR="00D36CBB" w:rsidRDefault="00107900" w:rsidP="00362F3E">
      <w:pPr>
        <w:rPr>
          <w:rFonts w:ascii="Times New Roman" w:hAnsi="Times New Roman" w:cs="Times New Roman"/>
          <w:sz w:val="24"/>
          <w:szCs w:val="24"/>
        </w:rPr>
      </w:pPr>
      <w:r>
        <w:rPr>
          <w:rFonts w:ascii="Times New Roman" w:hAnsi="Times New Roman" w:cs="Times New Roman"/>
          <w:sz w:val="24"/>
          <w:szCs w:val="24"/>
        </w:rPr>
        <w:t xml:space="preserve">We have used story vocabulary to engage children in a discussion about the story and illustrations. We have used </w:t>
      </w:r>
      <w:r w:rsidR="00ED3473">
        <w:rPr>
          <w:rFonts w:ascii="Times New Roman" w:hAnsi="Times New Roman" w:cs="Times New Roman"/>
          <w:sz w:val="24"/>
          <w:szCs w:val="24"/>
        </w:rPr>
        <w:t xml:space="preserve">fiction and nonfiction with students to explain major differences between books that tell stories and give information. We have learned that a story happens in a certain order; first, next, then and last. We have learned that a story character often has a problem to solve. </w:t>
      </w:r>
    </w:p>
    <w:p w:rsidR="00ED3473" w:rsidRPr="00ED3473" w:rsidRDefault="00ED3473" w:rsidP="00ED3473">
      <w:pPr>
        <w:rPr>
          <w:rFonts w:ascii="Times New Roman" w:hAnsi="Times New Roman" w:cs="Times New Roman"/>
          <w:b/>
          <w:sz w:val="32"/>
          <w:szCs w:val="32"/>
        </w:rPr>
      </w:pPr>
      <w:r w:rsidRPr="00ED3473">
        <w:rPr>
          <w:rFonts w:ascii="Times New Roman" w:hAnsi="Times New Roman" w:cs="Times New Roman"/>
          <w:b/>
          <w:sz w:val="32"/>
          <w:szCs w:val="32"/>
        </w:rPr>
        <w:t>Links to the Future</w:t>
      </w:r>
    </w:p>
    <w:p w:rsidR="00ED3473" w:rsidRDefault="00ED3473" w:rsidP="00ED3473">
      <w:pPr>
        <w:rPr>
          <w:rFonts w:ascii="Times New Roman" w:hAnsi="Times New Roman" w:cs="Times New Roman"/>
          <w:sz w:val="24"/>
          <w:szCs w:val="24"/>
        </w:rPr>
      </w:pPr>
      <w:r>
        <w:rPr>
          <w:rFonts w:ascii="Times New Roman" w:hAnsi="Times New Roman" w:cs="Times New Roman"/>
          <w:sz w:val="24"/>
          <w:szCs w:val="24"/>
        </w:rPr>
        <w:t>By the end of 1</w:t>
      </w:r>
      <w:r w:rsidRPr="00ED3473">
        <w:rPr>
          <w:rFonts w:ascii="Times New Roman" w:hAnsi="Times New Roman" w:cs="Times New Roman"/>
          <w:sz w:val="24"/>
          <w:szCs w:val="24"/>
          <w:vertAlign w:val="superscript"/>
        </w:rPr>
        <w:t>st</w:t>
      </w:r>
      <w:r>
        <w:rPr>
          <w:rFonts w:ascii="Times New Roman" w:hAnsi="Times New Roman" w:cs="Times New Roman"/>
          <w:sz w:val="24"/>
          <w:szCs w:val="24"/>
        </w:rPr>
        <w:t xml:space="preserve"> grade, students will be able to support and reference answers to questions using specific examples from the text or illustrations using both fiction and nonfiction books. They will also be able to make a thoughtful connection that reflects a deeper understanding of the story. They will give a response and reason that reflects higher-level thinking such as synthesis or inferring.</w:t>
      </w:r>
    </w:p>
    <w:p w:rsidR="00ED3473" w:rsidRDefault="00ED3473" w:rsidP="00ED3473">
      <w:pPr>
        <w:rPr>
          <w:rFonts w:ascii="Times New Roman" w:hAnsi="Times New Roman" w:cs="Times New Roman"/>
          <w:b/>
          <w:sz w:val="32"/>
          <w:szCs w:val="32"/>
        </w:rPr>
      </w:pPr>
      <w:r w:rsidRPr="00ED3473">
        <w:rPr>
          <w:rFonts w:ascii="Times New Roman" w:hAnsi="Times New Roman" w:cs="Times New Roman"/>
          <w:b/>
          <w:sz w:val="32"/>
          <w:szCs w:val="32"/>
        </w:rPr>
        <w:t>Vocabulary</w:t>
      </w:r>
    </w:p>
    <w:p w:rsidR="00ED3473" w:rsidRDefault="00ED3473" w:rsidP="00ED3473">
      <w:pPr>
        <w:rPr>
          <w:rFonts w:ascii="Times New Roman" w:hAnsi="Times New Roman" w:cs="Times New Roman"/>
          <w:sz w:val="24"/>
          <w:szCs w:val="24"/>
        </w:rPr>
      </w:pPr>
      <w:r>
        <w:rPr>
          <w:rFonts w:ascii="Times New Roman" w:hAnsi="Times New Roman" w:cs="Times New Roman"/>
          <w:sz w:val="24"/>
          <w:szCs w:val="24"/>
        </w:rPr>
        <w:t xml:space="preserve">Read </w:t>
      </w:r>
      <w:proofErr w:type="spellStart"/>
      <w:r>
        <w:rPr>
          <w:rFonts w:ascii="Times New Roman" w:hAnsi="Times New Roman" w:cs="Times New Roman"/>
          <w:sz w:val="24"/>
          <w:szCs w:val="24"/>
        </w:rPr>
        <w:t>Aloud</w:t>
      </w:r>
      <w:proofErr w:type="gramStart"/>
      <w:r>
        <w:rPr>
          <w:rFonts w:ascii="Times New Roman" w:hAnsi="Times New Roman" w:cs="Times New Roman"/>
          <w:sz w:val="24"/>
          <w:szCs w:val="24"/>
        </w:rPr>
        <w:t>:footprints</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owling</w:t>
      </w:r>
      <w:proofErr w:type="spellEnd"/>
      <w:r>
        <w:rPr>
          <w:rFonts w:ascii="Times New Roman" w:hAnsi="Times New Roman" w:cs="Times New Roman"/>
          <w:sz w:val="24"/>
          <w:szCs w:val="24"/>
        </w:rPr>
        <w:t>, meadow, shadow, shrugged, stained, brave</w:t>
      </w:r>
    </w:p>
    <w:p w:rsidR="00ED3473" w:rsidRDefault="00ED3473" w:rsidP="00ED3473">
      <w:pPr>
        <w:rPr>
          <w:rFonts w:ascii="Times New Roman" w:hAnsi="Times New Roman" w:cs="Times New Roman"/>
          <w:sz w:val="24"/>
          <w:szCs w:val="24"/>
        </w:rPr>
      </w:pPr>
      <w:r>
        <w:rPr>
          <w:rFonts w:ascii="Times New Roman" w:hAnsi="Times New Roman" w:cs="Times New Roman"/>
          <w:sz w:val="24"/>
          <w:szCs w:val="24"/>
        </w:rPr>
        <w:t>Anthology: acorns, beautiful, branches, careful, different, interesting, poisonous, types</w:t>
      </w:r>
    </w:p>
    <w:p w:rsidR="00ED3473" w:rsidRDefault="00B8689F" w:rsidP="00ED3473">
      <w:pPr>
        <w:rPr>
          <w:rFonts w:ascii="Times New Roman" w:hAnsi="Times New Roman" w:cs="Times New Roman"/>
          <w:b/>
          <w:sz w:val="32"/>
          <w:szCs w:val="32"/>
        </w:rPr>
      </w:pPr>
      <w:r w:rsidRPr="00B8689F">
        <w:rPr>
          <w:rFonts w:ascii="Times New Roman" w:hAnsi="Times New Roman" w:cs="Times New Roman"/>
          <w:b/>
          <w:sz w:val="32"/>
          <w:szCs w:val="32"/>
        </w:rPr>
        <w:t>Lesson Overview</w:t>
      </w:r>
      <w:r w:rsidR="00ED3473" w:rsidRPr="00B8689F">
        <w:rPr>
          <w:rFonts w:ascii="Times New Roman" w:hAnsi="Times New Roman" w:cs="Times New Roman"/>
          <w:b/>
          <w:sz w:val="32"/>
          <w:szCs w:val="32"/>
        </w:rPr>
        <w:t xml:space="preserve"> </w:t>
      </w:r>
    </w:p>
    <w:p w:rsidR="00B8689F" w:rsidRDefault="00B8689F" w:rsidP="00ED3473">
      <w:pPr>
        <w:rPr>
          <w:rFonts w:ascii="Times New Roman" w:hAnsi="Times New Roman" w:cs="Times New Roman"/>
          <w:sz w:val="24"/>
          <w:szCs w:val="24"/>
        </w:rPr>
      </w:pPr>
      <w:r>
        <w:rPr>
          <w:rFonts w:ascii="Times New Roman" w:hAnsi="Times New Roman" w:cs="Times New Roman"/>
          <w:sz w:val="24"/>
          <w:szCs w:val="24"/>
        </w:rPr>
        <w:t>Read Aloud: Students will listen to the 3</w:t>
      </w:r>
      <w:r w:rsidRPr="00B8689F">
        <w:rPr>
          <w:rFonts w:ascii="Times New Roman" w:hAnsi="Times New Roman" w:cs="Times New Roman"/>
          <w:sz w:val="24"/>
          <w:szCs w:val="24"/>
          <w:vertAlign w:val="superscript"/>
        </w:rPr>
        <w:t>rd</w:t>
      </w:r>
      <w:r>
        <w:rPr>
          <w:rFonts w:ascii="Times New Roman" w:hAnsi="Times New Roman" w:cs="Times New Roman"/>
          <w:sz w:val="24"/>
          <w:szCs w:val="24"/>
        </w:rPr>
        <w:t xml:space="preserve"> reading of </w:t>
      </w:r>
      <w:r w:rsidRPr="00B8689F">
        <w:rPr>
          <w:rFonts w:ascii="Times New Roman" w:hAnsi="Times New Roman" w:cs="Times New Roman"/>
          <w:sz w:val="24"/>
          <w:szCs w:val="24"/>
          <w:u w:val="single"/>
        </w:rPr>
        <w:t>Owl Moon</w:t>
      </w:r>
      <w:r>
        <w:rPr>
          <w:rFonts w:ascii="Times New Roman" w:hAnsi="Times New Roman" w:cs="Times New Roman"/>
          <w:sz w:val="24"/>
          <w:szCs w:val="24"/>
        </w:rPr>
        <w:t xml:space="preserve">. Students will listen for meaning of figurative language and to support their answer with evidence. </w:t>
      </w:r>
    </w:p>
    <w:p w:rsidR="00362F3E" w:rsidRDefault="00B8689F" w:rsidP="00B8689F">
      <w:pPr>
        <w:rPr>
          <w:rFonts w:ascii="Times New Roman" w:hAnsi="Times New Roman" w:cs="Times New Roman"/>
          <w:sz w:val="24"/>
          <w:szCs w:val="24"/>
        </w:rPr>
      </w:pPr>
      <w:r>
        <w:rPr>
          <w:rFonts w:ascii="Times New Roman" w:hAnsi="Times New Roman" w:cs="Times New Roman"/>
          <w:sz w:val="24"/>
          <w:szCs w:val="24"/>
        </w:rPr>
        <w:t>Daily 5-Students will work in small groups with teachers focusing on writing, foundations skills, phonemic awareness, and vocabulary. Students will work independently: learning phonics through making words, fluency through rereading of familiar text, writing through response to literatur</w:t>
      </w:r>
      <w:r w:rsidR="002545DF">
        <w:rPr>
          <w:rFonts w:ascii="Times New Roman" w:hAnsi="Times New Roman" w:cs="Times New Roman"/>
          <w:sz w:val="24"/>
          <w:szCs w:val="24"/>
        </w:rPr>
        <w:t>e and</w:t>
      </w:r>
      <w:r>
        <w:rPr>
          <w:rFonts w:ascii="Times New Roman" w:hAnsi="Times New Roman" w:cs="Times New Roman"/>
          <w:sz w:val="24"/>
          <w:szCs w:val="24"/>
        </w:rPr>
        <w:t xml:space="preserve"> science.</w:t>
      </w:r>
    </w:p>
    <w:p w:rsidR="00BE5945" w:rsidRDefault="00BE5945" w:rsidP="00B8689F">
      <w:pPr>
        <w:rPr>
          <w:rFonts w:ascii="Times New Roman" w:hAnsi="Times New Roman" w:cs="Times New Roman"/>
          <w:b/>
          <w:sz w:val="32"/>
          <w:szCs w:val="32"/>
        </w:rPr>
      </w:pPr>
    </w:p>
    <w:p w:rsidR="00BE5945" w:rsidRDefault="002545DF" w:rsidP="00B8689F">
      <w:pPr>
        <w:rPr>
          <w:rFonts w:ascii="Times New Roman" w:hAnsi="Times New Roman" w:cs="Times New Roman"/>
          <w:b/>
          <w:sz w:val="32"/>
          <w:szCs w:val="32"/>
        </w:rPr>
      </w:pPr>
      <w:r w:rsidRPr="002545DF">
        <w:rPr>
          <w:rFonts w:ascii="Times New Roman" w:hAnsi="Times New Roman" w:cs="Times New Roman"/>
          <w:b/>
          <w:sz w:val="32"/>
          <w:szCs w:val="32"/>
        </w:rPr>
        <w:t>Lesson</w:t>
      </w:r>
      <w:r w:rsidR="00BE5945">
        <w:rPr>
          <w:rFonts w:ascii="Times New Roman" w:hAnsi="Times New Roman" w:cs="Times New Roman"/>
          <w:b/>
          <w:sz w:val="32"/>
          <w:szCs w:val="32"/>
        </w:rPr>
        <w:t xml:space="preserve"> </w:t>
      </w:r>
    </w:p>
    <w:p w:rsidR="00BE5945" w:rsidRPr="00BE5945" w:rsidRDefault="00BE5945" w:rsidP="00B8689F">
      <w:pPr>
        <w:rPr>
          <w:rFonts w:cs="Times New Roman"/>
        </w:rPr>
      </w:pPr>
      <w:r w:rsidRPr="00BE5945">
        <w:rPr>
          <w:rFonts w:ascii="Times New Roman" w:hAnsi="Times New Roman" w:cs="Times New Roman"/>
        </w:rPr>
        <w:t xml:space="preserve">(Adapted from the lesson by Mrs. </w:t>
      </w:r>
      <w:proofErr w:type="spellStart"/>
      <w:r w:rsidRPr="00BE5945">
        <w:rPr>
          <w:rFonts w:ascii="Times New Roman" w:hAnsi="Times New Roman" w:cs="Times New Roman"/>
        </w:rPr>
        <w:t>Liben</w:t>
      </w:r>
      <w:proofErr w:type="spellEnd"/>
      <w:r w:rsidRPr="00BE5945">
        <w:rPr>
          <w:rFonts w:ascii="Times New Roman" w:hAnsi="Times New Roman" w:cs="Times New Roman"/>
        </w:rPr>
        <w:t xml:space="preserve"> shared on </w:t>
      </w:r>
      <w:proofErr w:type="spellStart"/>
      <w:r w:rsidRPr="00BE5945">
        <w:rPr>
          <w:rFonts w:ascii="Times New Roman" w:hAnsi="Times New Roman" w:cs="Times New Roman"/>
        </w:rPr>
        <w:t>Edmodo</w:t>
      </w:r>
      <w:proofErr w:type="spellEnd"/>
      <w:r w:rsidRPr="00BE5945">
        <w:rPr>
          <w:rFonts w:ascii="Times New Roman" w:hAnsi="Times New Roman" w:cs="Times New Roman"/>
        </w:rPr>
        <w:t xml:space="preserve"> in the Read Aloud Project Group)</w:t>
      </w:r>
    </w:p>
    <w:tbl>
      <w:tblPr>
        <w:tblStyle w:val="TableGrid"/>
        <w:tblW w:w="0" w:type="auto"/>
        <w:jc w:val="center"/>
        <w:tblInd w:w="720" w:type="dxa"/>
        <w:tblLook w:val="04A0" w:firstRow="1" w:lastRow="0" w:firstColumn="1" w:lastColumn="0" w:noHBand="0" w:noVBand="1"/>
      </w:tblPr>
      <w:tblGrid>
        <w:gridCol w:w="5152"/>
        <w:gridCol w:w="3704"/>
      </w:tblGrid>
      <w:tr w:rsidR="002545DF" w:rsidTr="002545DF">
        <w:trPr>
          <w:jc w:val="center"/>
        </w:trPr>
        <w:tc>
          <w:tcPr>
            <w:tcW w:w="6611" w:type="dxa"/>
            <w:tcBorders>
              <w:top w:val="single" w:sz="4" w:space="0" w:color="auto"/>
              <w:left w:val="single" w:sz="4" w:space="0" w:color="auto"/>
              <w:bottom w:val="single" w:sz="4" w:space="0" w:color="auto"/>
              <w:right w:val="single" w:sz="4" w:space="0" w:color="auto"/>
            </w:tcBorders>
            <w:hideMark/>
          </w:tcPr>
          <w:p w:rsidR="002545DF" w:rsidRDefault="002545DF">
            <w:pPr>
              <w:pStyle w:val="ListParagraph"/>
              <w:ind w:left="0"/>
              <w:rPr>
                <w:b/>
                <w:sz w:val="24"/>
                <w:szCs w:val="24"/>
              </w:rPr>
            </w:pPr>
            <w:r>
              <w:rPr>
                <w:b/>
                <w:sz w:val="24"/>
                <w:szCs w:val="24"/>
              </w:rPr>
              <w:lastRenderedPageBreak/>
              <w:t>Questions/Activities/Vocabulary/Tasks</w:t>
            </w:r>
          </w:p>
        </w:tc>
        <w:tc>
          <w:tcPr>
            <w:tcW w:w="7285" w:type="dxa"/>
            <w:tcBorders>
              <w:top w:val="single" w:sz="4" w:space="0" w:color="auto"/>
              <w:left w:val="single" w:sz="4" w:space="0" w:color="auto"/>
              <w:bottom w:val="single" w:sz="4" w:space="0" w:color="auto"/>
              <w:right w:val="single" w:sz="4" w:space="0" w:color="auto"/>
            </w:tcBorders>
            <w:hideMark/>
          </w:tcPr>
          <w:p w:rsidR="002545DF" w:rsidRDefault="002545DF">
            <w:pPr>
              <w:pStyle w:val="ListParagraph"/>
              <w:ind w:left="0"/>
              <w:rPr>
                <w:b/>
                <w:sz w:val="24"/>
                <w:szCs w:val="24"/>
              </w:rPr>
            </w:pPr>
            <w:r>
              <w:rPr>
                <w:b/>
                <w:sz w:val="24"/>
                <w:szCs w:val="24"/>
              </w:rPr>
              <w:t>Expected Outcome or Response (for each)</w:t>
            </w:r>
          </w:p>
        </w:tc>
      </w:tr>
    </w:tbl>
    <w:tbl>
      <w:tblPr>
        <w:tblStyle w:val="TableGrid1"/>
        <w:tblW w:w="0" w:type="auto"/>
        <w:jc w:val="center"/>
        <w:tblInd w:w="720" w:type="dxa"/>
        <w:tblLook w:val="04A0" w:firstRow="1" w:lastRow="0" w:firstColumn="1" w:lastColumn="0" w:noHBand="0" w:noVBand="1"/>
      </w:tblPr>
      <w:tblGrid>
        <w:gridCol w:w="4770"/>
        <w:gridCol w:w="4086"/>
      </w:tblGrid>
      <w:tr w:rsidR="002545DF" w:rsidTr="002545DF">
        <w:trPr>
          <w:jc w:val="center"/>
        </w:trPr>
        <w:tc>
          <w:tcPr>
            <w:tcW w:w="4770" w:type="dxa"/>
            <w:tcBorders>
              <w:top w:val="single" w:sz="4" w:space="0" w:color="auto"/>
              <w:left w:val="single" w:sz="4" w:space="0" w:color="auto"/>
              <w:bottom w:val="single" w:sz="4" w:space="0" w:color="auto"/>
              <w:right w:val="single" w:sz="4" w:space="0" w:color="auto"/>
            </w:tcBorders>
          </w:tcPr>
          <w:p w:rsidR="002545DF" w:rsidRDefault="002545DF">
            <w:pPr>
              <w:pStyle w:val="ListParagraph"/>
              <w:ind w:left="0"/>
              <w:rPr>
                <w:b/>
                <w:sz w:val="24"/>
                <w:szCs w:val="24"/>
              </w:rPr>
            </w:pPr>
          </w:p>
          <w:p w:rsidR="002545DF" w:rsidRDefault="002545DF">
            <w:pPr>
              <w:pStyle w:val="ListParagraph"/>
              <w:ind w:left="0"/>
              <w:rPr>
                <w:sz w:val="24"/>
                <w:szCs w:val="24"/>
              </w:rPr>
            </w:pPr>
            <w:r>
              <w:rPr>
                <w:sz w:val="24"/>
                <w:szCs w:val="24"/>
              </w:rPr>
              <w:t xml:space="preserve">Reread the picture book </w:t>
            </w:r>
            <w:r>
              <w:rPr>
                <w:i/>
                <w:sz w:val="24"/>
                <w:szCs w:val="24"/>
              </w:rPr>
              <w:t xml:space="preserve">Owl Moon </w:t>
            </w:r>
            <w:r>
              <w:rPr>
                <w:sz w:val="24"/>
                <w:szCs w:val="24"/>
              </w:rPr>
              <w:t xml:space="preserve">stopping as follows on specific pages to draw attention to the language of the book that the author uses to tell us about the winter weather. You may want to place sticky notes in your book to assist with text-based questions. In addition, page numbers referred to in this lesson begin with page 1 being the title page and continue to page 32, the final page of the book. </w:t>
            </w:r>
          </w:p>
          <w:p w:rsidR="002545DF" w:rsidRDefault="002545DF">
            <w:pPr>
              <w:pStyle w:val="ListParagraph"/>
              <w:ind w:left="0"/>
              <w:rPr>
                <w:sz w:val="24"/>
                <w:szCs w:val="24"/>
              </w:rPr>
            </w:pPr>
          </w:p>
          <w:p w:rsidR="002545DF" w:rsidRDefault="002545DF">
            <w:pPr>
              <w:pStyle w:val="ListParagraph"/>
              <w:ind w:left="0"/>
              <w:rPr>
                <w:sz w:val="24"/>
                <w:szCs w:val="24"/>
              </w:rPr>
            </w:pPr>
            <w:r>
              <w:rPr>
                <w:sz w:val="24"/>
                <w:szCs w:val="24"/>
              </w:rPr>
              <w:t>Page 5</w:t>
            </w:r>
          </w:p>
          <w:p w:rsidR="002545DF" w:rsidRDefault="002545DF">
            <w:pPr>
              <w:pStyle w:val="ListParagraph"/>
              <w:ind w:left="0"/>
              <w:rPr>
                <w:sz w:val="24"/>
                <w:szCs w:val="24"/>
              </w:rPr>
            </w:pPr>
            <w:r>
              <w:rPr>
                <w:sz w:val="24"/>
                <w:szCs w:val="24"/>
              </w:rPr>
              <w:t>Reread this page and ask the students, “What does the author mean when she says the ‘trees stood still as giant statues?’”</w:t>
            </w:r>
          </w:p>
          <w:p w:rsidR="002545DF" w:rsidRDefault="002545DF">
            <w:pPr>
              <w:pStyle w:val="ListParagraph"/>
              <w:ind w:left="0"/>
              <w:rPr>
                <w:sz w:val="24"/>
                <w:szCs w:val="24"/>
              </w:rPr>
            </w:pPr>
          </w:p>
          <w:p w:rsidR="002545DF" w:rsidRDefault="002545DF">
            <w:pPr>
              <w:pStyle w:val="ListParagraph"/>
              <w:ind w:left="0"/>
              <w:rPr>
                <w:sz w:val="24"/>
                <w:szCs w:val="24"/>
              </w:rPr>
            </w:pPr>
            <w:r>
              <w:rPr>
                <w:sz w:val="24"/>
                <w:szCs w:val="24"/>
              </w:rPr>
              <w:t>Page 6</w:t>
            </w:r>
          </w:p>
          <w:p w:rsidR="002545DF" w:rsidRDefault="002545DF">
            <w:pPr>
              <w:pStyle w:val="ListParagraph"/>
              <w:ind w:left="0"/>
              <w:rPr>
                <w:sz w:val="24"/>
                <w:szCs w:val="24"/>
              </w:rPr>
            </w:pPr>
            <w:r>
              <w:rPr>
                <w:sz w:val="24"/>
                <w:szCs w:val="24"/>
              </w:rPr>
              <w:t>What does the author mean when she writes, “And when their voices faded away it was as quiet as a dream?”</w:t>
            </w:r>
          </w:p>
          <w:p w:rsidR="002545DF" w:rsidRDefault="002545DF">
            <w:pPr>
              <w:pStyle w:val="ListParagraph"/>
              <w:ind w:left="0"/>
              <w:rPr>
                <w:sz w:val="24"/>
                <w:szCs w:val="24"/>
              </w:rPr>
            </w:pPr>
          </w:p>
          <w:p w:rsidR="002545DF" w:rsidRDefault="002545DF">
            <w:pPr>
              <w:pStyle w:val="ListParagraph"/>
              <w:ind w:left="0"/>
              <w:rPr>
                <w:sz w:val="24"/>
                <w:szCs w:val="24"/>
              </w:rPr>
            </w:pPr>
            <w:r>
              <w:rPr>
                <w:sz w:val="24"/>
                <w:szCs w:val="24"/>
              </w:rPr>
              <w:t>Was there a dream happening on this page?</w:t>
            </w:r>
          </w:p>
          <w:p w:rsidR="002545DF" w:rsidRDefault="002545DF">
            <w:pPr>
              <w:pStyle w:val="ListParagraph"/>
              <w:ind w:left="0"/>
              <w:rPr>
                <w:sz w:val="24"/>
                <w:szCs w:val="24"/>
              </w:rPr>
            </w:pPr>
          </w:p>
          <w:p w:rsidR="002545DF" w:rsidRDefault="002545DF">
            <w:pPr>
              <w:pStyle w:val="ListParagraph"/>
              <w:ind w:left="0"/>
              <w:rPr>
                <w:sz w:val="24"/>
                <w:szCs w:val="24"/>
              </w:rPr>
            </w:pPr>
          </w:p>
          <w:p w:rsidR="002545DF" w:rsidRDefault="002545DF">
            <w:pPr>
              <w:pStyle w:val="ListParagraph"/>
              <w:ind w:left="0"/>
              <w:rPr>
                <w:sz w:val="24"/>
                <w:szCs w:val="24"/>
              </w:rPr>
            </w:pPr>
          </w:p>
          <w:p w:rsidR="002545DF" w:rsidRDefault="002545DF">
            <w:pPr>
              <w:pStyle w:val="ListParagraph"/>
              <w:ind w:left="0"/>
              <w:rPr>
                <w:sz w:val="24"/>
                <w:szCs w:val="24"/>
              </w:rPr>
            </w:pPr>
            <w:r>
              <w:rPr>
                <w:sz w:val="24"/>
                <w:szCs w:val="24"/>
              </w:rPr>
              <w:t>Page 16</w:t>
            </w:r>
          </w:p>
          <w:p w:rsidR="002545DF" w:rsidRDefault="002545DF">
            <w:pPr>
              <w:pStyle w:val="ListParagraph"/>
              <w:ind w:left="0"/>
              <w:rPr>
                <w:sz w:val="24"/>
                <w:szCs w:val="24"/>
              </w:rPr>
            </w:pPr>
            <w:r>
              <w:rPr>
                <w:sz w:val="24"/>
                <w:szCs w:val="24"/>
              </w:rPr>
              <w:t>What does the author mean when she says, “The shadows…stained the white snow?”</w:t>
            </w:r>
            <w:r>
              <w:rPr>
                <w:sz w:val="24"/>
                <w:szCs w:val="24"/>
              </w:rPr>
              <w:softHyphen/>
            </w:r>
            <w:r>
              <w:rPr>
                <w:sz w:val="24"/>
                <w:szCs w:val="24"/>
              </w:rPr>
              <w:softHyphen/>
            </w:r>
            <w:r>
              <w:rPr>
                <w:sz w:val="24"/>
                <w:szCs w:val="24"/>
              </w:rPr>
              <w:softHyphen/>
            </w:r>
          </w:p>
          <w:p w:rsidR="002545DF" w:rsidRDefault="002545DF">
            <w:pPr>
              <w:pStyle w:val="ListParagraph"/>
              <w:ind w:left="0"/>
              <w:rPr>
                <w:sz w:val="24"/>
                <w:szCs w:val="24"/>
              </w:rPr>
            </w:pPr>
          </w:p>
          <w:p w:rsidR="002545DF" w:rsidRDefault="002545DF">
            <w:pPr>
              <w:pStyle w:val="ListParagraph"/>
              <w:ind w:left="0"/>
              <w:rPr>
                <w:sz w:val="24"/>
                <w:szCs w:val="24"/>
              </w:rPr>
            </w:pPr>
          </w:p>
          <w:p w:rsidR="002545DF" w:rsidRDefault="002545DF">
            <w:pPr>
              <w:pStyle w:val="ListParagraph"/>
              <w:ind w:left="0"/>
              <w:rPr>
                <w:sz w:val="24"/>
                <w:szCs w:val="24"/>
              </w:rPr>
            </w:pPr>
            <w:r>
              <w:rPr>
                <w:sz w:val="24"/>
                <w:szCs w:val="24"/>
              </w:rPr>
              <w:t>Page 18</w:t>
            </w:r>
          </w:p>
          <w:p w:rsidR="002545DF" w:rsidRDefault="002545DF">
            <w:pPr>
              <w:pStyle w:val="ListParagraph"/>
              <w:ind w:left="0"/>
              <w:rPr>
                <w:sz w:val="24"/>
                <w:szCs w:val="24"/>
              </w:rPr>
            </w:pPr>
            <w:r>
              <w:rPr>
                <w:sz w:val="24"/>
                <w:szCs w:val="24"/>
              </w:rPr>
              <w:t>The author says, “…the snow was whiter than the milk in a cereal bowl.” Why does she say that?</w:t>
            </w:r>
          </w:p>
          <w:p w:rsidR="002545DF" w:rsidRDefault="002545DF">
            <w:pPr>
              <w:pStyle w:val="ListParagraph"/>
              <w:ind w:left="0"/>
              <w:rPr>
                <w:sz w:val="24"/>
                <w:szCs w:val="24"/>
              </w:rPr>
            </w:pPr>
          </w:p>
          <w:p w:rsidR="002545DF" w:rsidRDefault="002545DF">
            <w:pPr>
              <w:pStyle w:val="ListParagraph"/>
              <w:ind w:left="0"/>
              <w:rPr>
                <w:sz w:val="24"/>
                <w:szCs w:val="24"/>
              </w:rPr>
            </w:pPr>
          </w:p>
          <w:p w:rsidR="002545DF" w:rsidRDefault="002545DF">
            <w:pPr>
              <w:pStyle w:val="ListParagraph"/>
              <w:ind w:left="0"/>
              <w:rPr>
                <w:sz w:val="24"/>
                <w:szCs w:val="24"/>
              </w:rPr>
            </w:pPr>
          </w:p>
          <w:p w:rsidR="002545DF" w:rsidRDefault="002545DF">
            <w:pPr>
              <w:pStyle w:val="ListParagraph"/>
              <w:ind w:left="0"/>
              <w:rPr>
                <w:sz w:val="24"/>
                <w:szCs w:val="24"/>
              </w:rPr>
            </w:pPr>
          </w:p>
          <w:p w:rsidR="002545DF" w:rsidRDefault="002545DF">
            <w:pPr>
              <w:pStyle w:val="ListParagraph"/>
              <w:ind w:left="0"/>
              <w:rPr>
                <w:sz w:val="24"/>
                <w:szCs w:val="24"/>
              </w:rPr>
            </w:pPr>
            <w:r>
              <w:rPr>
                <w:sz w:val="24"/>
                <w:szCs w:val="24"/>
              </w:rPr>
              <w:t>Page 21</w:t>
            </w:r>
          </w:p>
          <w:p w:rsidR="002545DF" w:rsidRDefault="002545DF">
            <w:pPr>
              <w:pStyle w:val="ListParagraph"/>
              <w:ind w:left="0"/>
              <w:rPr>
                <w:sz w:val="24"/>
                <w:szCs w:val="24"/>
              </w:rPr>
            </w:pPr>
            <w:r>
              <w:rPr>
                <w:sz w:val="24"/>
                <w:szCs w:val="24"/>
              </w:rPr>
              <w:t xml:space="preserve">An echo is a noise that you make that comes back to you. What does the author mean by, “…an echo came threading its way through </w:t>
            </w:r>
            <w:r>
              <w:rPr>
                <w:sz w:val="24"/>
                <w:szCs w:val="24"/>
              </w:rPr>
              <w:lastRenderedPageBreak/>
              <w:t>the trees.”</w:t>
            </w:r>
          </w:p>
          <w:p w:rsidR="002545DF" w:rsidRDefault="002545DF">
            <w:pPr>
              <w:pStyle w:val="ListParagraph"/>
              <w:ind w:left="0"/>
              <w:rPr>
                <w:sz w:val="24"/>
                <w:szCs w:val="24"/>
              </w:rPr>
            </w:pPr>
          </w:p>
          <w:p w:rsidR="002545DF" w:rsidRDefault="002545DF">
            <w:pPr>
              <w:pStyle w:val="ListParagraph"/>
              <w:ind w:left="0"/>
              <w:rPr>
                <w:sz w:val="24"/>
                <w:szCs w:val="24"/>
              </w:rPr>
            </w:pPr>
          </w:p>
          <w:p w:rsidR="002545DF" w:rsidRDefault="002545DF">
            <w:pPr>
              <w:pStyle w:val="ListParagraph"/>
              <w:ind w:left="0"/>
              <w:rPr>
                <w:sz w:val="24"/>
                <w:szCs w:val="24"/>
              </w:rPr>
            </w:pPr>
          </w:p>
          <w:p w:rsidR="002545DF" w:rsidRDefault="002545DF">
            <w:pPr>
              <w:pStyle w:val="ListParagraph"/>
              <w:ind w:left="0"/>
              <w:rPr>
                <w:sz w:val="24"/>
                <w:szCs w:val="24"/>
              </w:rPr>
            </w:pPr>
          </w:p>
          <w:p w:rsidR="002545DF" w:rsidRDefault="002545DF">
            <w:pPr>
              <w:pStyle w:val="ListParagraph"/>
              <w:ind w:left="0"/>
              <w:rPr>
                <w:sz w:val="24"/>
                <w:szCs w:val="24"/>
              </w:rPr>
            </w:pPr>
          </w:p>
          <w:p w:rsidR="002545DF" w:rsidRDefault="002545DF">
            <w:pPr>
              <w:pStyle w:val="ListParagraph"/>
              <w:ind w:left="0"/>
              <w:rPr>
                <w:sz w:val="24"/>
                <w:szCs w:val="24"/>
              </w:rPr>
            </w:pPr>
          </w:p>
          <w:p w:rsidR="002545DF" w:rsidRDefault="002545DF">
            <w:pPr>
              <w:pStyle w:val="ListParagraph"/>
              <w:ind w:left="0"/>
              <w:rPr>
                <w:sz w:val="24"/>
                <w:szCs w:val="24"/>
              </w:rPr>
            </w:pPr>
          </w:p>
          <w:p w:rsidR="002545DF" w:rsidRDefault="002545DF">
            <w:pPr>
              <w:pStyle w:val="ListParagraph"/>
              <w:ind w:left="0"/>
              <w:rPr>
                <w:sz w:val="24"/>
                <w:szCs w:val="24"/>
              </w:rPr>
            </w:pPr>
          </w:p>
          <w:p w:rsidR="002545DF" w:rsidRDefault="002545DF">
            <w:pPr>
              <w:pStyle w:val="ListParagraph"/>
              <w:ind w:left="0"/>
              <w:rPr>
                <w:sz w:val="24"/>
                <w:szCs w:val="24"/>
              </w:rPr>
            </w:pPr>
          </w:p>
          <w:p w:rsidR="002545DF" w:rsidRDefault="002545DF">
            <w:pPr>
              <w:pStyle w:val="ListParagraph"/>
              <w:ind w:left="0"/>
              <w:rPr>
                <w:sz w:val="24"/>
                <w:szCs w:val="24"/>
              </w:rPr>
            </w:pP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r>
              <w:rPr>
                <w:sz w:val="24"/>
                <w:szCs w:val="24"/>
              </w:rPr>
              <w:t>Page 29</w:t>
            </w:r>
          </w:p>
          <w:p w:rsidR="002545DF" w:rsidRDefault="002545DF" w:rsidP="002545DF">
            <w:pPr>
              <w:pStyle w:val="ListParagraph"/>
              <w:ind w:left="0"/>
              <w:rPr>
                <w:sz w:val="24"/>
                <w:szCs w:val="24"/>
              </w:rPr>
            </w:pPr>
            <w:r>
              <w:rPr>
                <w:sz w:val="24"/>
                <w:szCs w:val="24"/>
              </w:rPr>
              <w:t>How long did the owl and the girl stare at each other?</w:t>
            </w:r>
          </w:p>
          <w:p w:rsidR="002545DF" w:rsidRDefault="002545DF" w:rsidP="002545DF">
            <w:pPr>
              <w:pStyle w:val="ListParagraph"/>
              <w:ind w:left="0"/>
              <w:rPr>
                <w:sz w:val="24"/>
                <w:szCs w:val="24"/>
              </w:rPr>
            </w:pPr>
            <w:r>
              <w:rPr>
                <w:sz w:val="24"/>
                <w:szCs w:val="24"/>
              </w:rPr>
              <w:t>Was it really 100 minutes?</w:t>
            </w:r>
          </w:p>
          <w:p w:rsidR="002545DF" w:rsidRDefault="002545DF">
            <w:pPr>
              <w:pStyle w:val="ListParagraph"/>
              <w:ind w:left="0"/>
              <w:rPr>
                <w:sz w:val="24"/>
                <w:szCs w:val="24"/>
              </w:rPr>
            </w:pPr>
          </w:p>
          <w:p w:rsidR="00BE5945" w:rsidRDefault="00BE5945">
            <w:pPr>
              <w:pStyle w:val="ListParagraph"/>
              <w:ind w:left="0"/>
              <w:rPr>
                <w:sz w:val="24"/>
                <w:szCs w:val="24"/>
              </w:rPr>
            </w:pPr>
          </w:p>
          <w:p w:rsidR="00BE5945" w:rsidRDefault="00BE5945">
            <w:pPr>
              <w:pStyle w:val="ListParagraph"/>
              <w:ind w:left="0"/>
              <w:rPr>
                <w:sz w:val="24"/>
                <w:szCs w:val="24"/>
              </w:rPr>
            </w:pPr>
          </w:p>
          <w:p w:rsidR="00BE5945" w:rsidRDefault="00BE5945">
            <w:pPr>
              <w:pStyle w:val="ListParagraph"/>
              <w:ind w:left="0"/>
              <w:rPr>
                <w:sz w:val="24"/>
                <w:szCs w:val="24"/>
              </w:rPr>
            </w:pPr>
          </w:p>
          <w:p w:rsidR="00BE5945" w:rsidRDefault="00BE5945" w:rsidP="00BE5945">
            <w:pPr>
              <w:pStyle w:val="ListParagraph"/>
              <w:ind w:left="0"/>
              <w:rPr>
                <w:sz w:val="24"/>
                <w:szCs w:val="24"/>
              </w:rPr>
            </w:pPr>
            <w:r>
              <w:rPr>
                <w:sz w:val="24"/>
                <w:szCs w:val="24"/>
              </w:rPr>
              <w:t>Page 32</w:t>
            </w:r>
          </w:p>
          <w:p w:rsidR="00BE5945" w:rsidRDefault="00BE5945" w:rsidP="00BE5945">
            <w:pPr>
              <w:pStyle w:val="ListParagraph"/>
              <w:ind w:left="0"/>
              <w:rPr>
                <w:sz w:val="24"/>
                <w:szCs w:val="24"/>
              </w:rPr>
            </w:pPr>
            <w:r>
              <w:rPr>
                <w:sz w:val="24"/>
                <w:szCs w:val="24"/>
              </w:rPr>
              <w:t xml:space="preserve">*What do you need when you go </w:t>
            </w:r>
            <w:proofErr w:type="spellStart"/>
            <w:r>
              <w:rPr>
                <w:sz w:val="24"/>
                <w:szCs w:val="24"/>
              </w:rPr>
              <w:t>owling</w:t>
            </w:r>
            <w:proofErr w:type="spellEnd"/>
            <w:r>
              <w:rPr>
                <w:sz w:val="24"/>
                <w:szCs w:val="24"/>
              </w:rPr>
              <w:t>?*</w:t>
            </w:r>
          </w:p>
          <w:p w:rsidR="00BE5945" w:rsidRDefault="00BE5945" w:rsidP="00BE5945">
            <w:pPr>
              <w:pStyle w:val="ListParagraph"/>
              <w:ind w:left="0"/>
              <w:rPr>
                <w:sz w:val="24"/>
                <w:szCs w:val="24"/>
              </w:rPr>
            </w:pPr>
            <w:r>
              <w:rPr>
                <w:sz w:val="24"/>
                <w:szCs w:val="24"/>
              </w:rPr>
              <w:t xml:space="preserve">Why does the girl say, “When you go </w:t>
            </w:r>
            <w:proofErr w:type="spellStart"/>
            <w:r>
              <w:rPr>
                <w:sz w:val="24"/>
                <w:szCs w:val="24"/>
              </w:rPr>
              <w:t>owling</w:t>
            </w:r>
            <w:proofErr w:type="spellEnd"/>
            <w:r>
              <w:rPr>
                <w:sz w:val="24"/>
                <w:szCs w:val="24"/>
              </w:rPr>
              <w:t>, you don’t need words or warm or anything but hope.”</w:t>
            </w:r>
          </w:p>
          <w:p w:rsidR="00BE5945" w:rsidRDefault="00BE5945" w:rsidP="00BE5945">
            <w:pPr>
              <w:pStyle w:val="ListParagraph"/>
              <w:ind w:left="0"/>
              <w:rPr>
                <w:sz w:val="24"/>
                <w:szCs w:val="24"/>
              </w:rPr>
            </w:pPr>
          </w:p>
          <w:p w:rsidR="00BE5945" w:rsidRDefault="00BE5945">
            <w:pPr>
              <w:pStyle w:val="ListParagraph"/>
              <w:ind w:left="0"/>
              <w:rPr>
                <w:sz w:val="24"/>
                <w:szCs w:val="24"/>
              </w:rPr>
            </w:pPr>
          </w:p>
        </w:tc>
        <w:tc>
          <w:tcPr>
            <w:tcW w:w="4086" w:type="dxa"/>
            <w:tcBorders>
              <w:top w:val="single" w:sz="4" w:space="0" w:color="auto"/>
              <w:left w:val="single" w:sz="4" w:space="0" w:color="auto"/>
              <w:bottom w:val="single" w:sz="4" w:space="0" w:color="auto"/>
              <w:right w:val="single" w:sz="4" w:space="0" w:color="auto"/>
            </w:tcBorders>
          </w:tcPr>
          <w:p w:rsidR="002545DF" w:rsidRDefault="002545DF" w:rsidP="002545DF">
            <w:pPr>
              <w:pStyle w:val="ListParagraph"/>
              <w:ind w:left="0"/>
              <w:rPr>
                <w:sz w:val="24"/>
                <w:szCs w:val="24"/>
              </w:rPr>
            </w:pP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r>
              <w:rPr>
                <w:sz w:val="24"/>
                <w:szCs w:val="24"/>
              </w:rPr>
              <w:t xml:space="preserve">Statues don’t move or make noise. The author is comparing the trees to statues because they are not moving or making any noise. </w:t>
            </w: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r>
              <w:rPr>
                <w:sz w:val="24"/>
                <w:szCs w:val="24"/>
              </w:rPr>
              <w:t xml:space="preserve">Dreams can be quiet and peaceful so the author is saying that when they stopped talking, and stood still, the sounds of the forest were very, very quiet. </w:t>
            </w:r>
          </w:p>
          <w:p w:rsidR="002545DF" w:rsidRDefault="002545DF" w:rsidP="002545DF">
            <w:pPr>
              <w:pStyle w:val="ListParagraph"/>
              <w:ind w:left="0"/>
              <w:rPr>
                <w:sz w:val="24"/>
                <w:szCs w:val="24"/>
              </w:rPr>
            </w:pPr>
            <w:r>
              <w:rPr>
                <w:sz w:val="24"/>
                <w:szCs w:val="24"/>
              </w:rPr>
              <w:t>No, this is the way the author using words to describe the quiet.</w:t>
            </w: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r>
              <w:rPr>
                <w:sz w:val="24"/>
                <w:szCs w:val="24"/>
              </w:rPr>
              <w:t xml:space="preserve">The author is talking about shadows on the ground where there is snow.  Snow is white and shadows are dark or black. It looks like a stain on the snow. </w:t>
            </w: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r>
              <w:rPr>
                <w:sz w:val="24"/>
                <w:szCs w:val="24"/>
              </w:rPr>
              <w:t>The white snow in this story tells us that no one else has walked on this snow. They are in the forest where no one else has walked since the last snow fell. The light from the moon is reflecting off of the white snow making it seem whiter than milk.</w:t>
            </w: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r>
              <w:rPr>
                <w:sz w:val="24"/>
                <w:szCs w:val="24"/>
              </w:rPr>
              <w:t xml:space="preserve">The author means that the girl and her </w:t>
            </w:r>
            <w:r>
              <w:rPr>
                <w:sz w:val="24"/>
                <w:szCs w:val="24"/>
              </w:rPr>
              <w:lastRenderedPageBreak/>
              <w:t>Pa can hear the owl answering with “</w:t>
            </w:r>
            <w:proofErr w:type="spellStart"/>
            <w:r>
              <w:rPr>
                <w:sz w:val="24"/>
                <w:szCs w:val="24"/>
              </w:rPr>
              <w:t>Whoo</w:t>
            </w:r>
            <w:proofErr w:type="spellEnd"/>
            <w:r>
              <w:rPr>
                <w:sz w:val="24"/>
                <w:szCs w:val="24"/>
              </w:rPr>
              <w:t>-</w:t>
            </w:r>
            <w:proofErr w:type="spellStart"/>
            <w:r>
              <w:rPr>
                <w:sz w:val="24"/>
                <w:szCs w:val="24"/>
              </w:rPr>
              <w:t>whoo</w:t>
            </w:r>
            <w:proofErr w:type="spellEnd"/>
            <w:r>
              <w:rPr>
                <w:sz w:val="24"/>
                <w:szCs w:val="24"/>
              </w:rPr>
              <w:t>-who-who-</w:t>
            </w:r>
            <w:proofErr w:type="spellStart"/>
            <w:r>
              <w:rPr>
                <w:sz w:val="24"/>
                <w:szCs w:val="24"/>
              </w:rPr>
              <w:t>whoooo</w:t>
            </w:r>
            <w:proofErr w:type="spellEnd"/>
            <w:r>
              <w:rPr>
                <w:sz w:val="24"/>
                <w:szCs w:val="24"/>
              </w:rPr>
              <w:t>.” You hear the sound of the owl coming through the trees.</w:t>
            </w:r>
          </w:p>
          <w:p w:rsidR="002545DF" w:rsidRDefault="002545DF" w:rsidP="002545DF">
            <w:pPr>
              <w:pStyle w:val="ListParagraph"/>
              <w:ind w:left="0"/>
              <w:rPr>
                <w:sz w:val="24"/>
                <w:szCs w:val="24"/>
              </w:rPr>
            </w:pPr>
          </w:p>
          <w:p w:rsidR="002545DF" w:rsidRDefault="002545DF" w:rsidP="002545DF">
            <w:pPr>
              <w:pStyle w:val="ListParagraph"/>
              <w:ind w:left="0"/>
              <w:rPr>
                <w:sz w:val="24"/>
                <w:szCs w:val="24"/>
              </w:rPr>
            </w:pPr>
            <w:r>
              <w:rPr>
                <w:sz w:val="24"/>
                <w:szCs w:val="24"/>
              </w:rPr>
              <w:t>[If students are still grappling with the vocabulary word threading, show them with a needle and thread. In addition, to make a connection for ELL students (total physical response) you might have a child thread his/her way through other students on the playground).]</w:t>
            </w:r>
          </w:p>
          <w:p w:rsidR="00BE5945" w:rsidRDefault="00BE5945" w:rsidP="002545DF">
            <w:pPr>
              <w:pStyle w:val="ListParagraph"/>
              <w:ind w:left="0"/>
              <w:rPr>
                <w:sz w:val="24"/>
                <w:szCs w:val="24"/>
              </w:rPr>
            </w:pPr>
          </w:p>
          <w:p w:rsidR="00BE5945" w:rsidRDefault="00BE5945" w:rsidP="00BE5945">
            <w:pPr>
              <w:pStyle w:val="ListParagraph"/>
              <w:ind w:left="0"/>
              <w:rPr>
                <w:sz w:val="24"/>
                <w:szCs w:val="24"/>
              </w:rPr>
            </w:pPr>
            <w:r>
              <w:rPr>
                <w:sz w:val="24"/>
                <w:szCs w:val="24"/>
              </w:rPr>
              <w:t>For one minute, three minutes, maybe even one hundred minutes.</w:t>
            </w:r>
          </w:p>
          <w:p w:rsidR="00BE5945" w:rsidRDefault="00BE5945" w:rsidP="00BE5945">
            <w:pPr>
              <w:pStyle w:val="ListParagraph"/>
              <w:ind w:left="0"/>
              <w:rPr>
                <w:sz w:val="24"/>
                <w:szCs w:val="24"/>
              </w:rPr>
            </w:pPr>
            <w:r>
              <w:rPr>
                <w:sz w:val="24"/>
                <w:szCs w:val="24"/>
              </w:rPr>
              <w:t xml:space="preserve">No, but when you’re trying hard to be patient, and you’re excited, a few minutes can seem like one hundred minutes. </w:t>
            </w:r>
          </w:p>
          <w:p w:rsidR="00BE5945" w:rsidRDefault="00BE5945" w:rsidP="00BE5945">
            <w:pPr>
              <w:pStyle w:val="ListParagraph"/>
              <w:ind w:left="0"/>
              <w:rPr>
                <w:sz w:val="24"/>
                <w:szCs w:val="24"/>
              </w:rPr>
            </w:pPr>
          </w:p>
          <w:p w:rsidR="00BE5945" w:rsidRDefault="00BE5945" w:rsidP="00BE5945">
            <w:pPr>
              <w:pStyle w:val="ListParagraph"/>
              <w:ind w:left="0"/>
              <w:rPr>
                <w:sz w:val="24"/>
                <w:szCs w:val="24"/>
              </w:rPr>
            </w:pPr>
          </w:p>
          <w:p w:rsidR="00BE5945" w:rsidRDefault="00BE5945" w:rsidP="00BE5945">
            <w:pPr>
              <w:pStyle w:val="ListParagraph"/>
              <w:ind w:left="0"/>
              <w:rPr>
                <w:sz w:val="24"/>
                <w:szCs w:val="24"/>
              </w:rPr>
            </w:pPr>
            <w:r>
              <w:rPr>
                <w:sz w:val="24"/>
                <w:szCs w:val="24"/>
              </w:rPr>
              <w:t>Hope.</w:t>
            </w:r>
          </w:p>
          <w:p w:rsidR="00BE5945" w:rsidRDefault="00BE5945" w:rsidP="00BE5945">
            <w:pPr>
              <w:pStyle w:val="ListParagraph"/>
              <w:ind w:left="0"/>
              <w:rPr>
                <w:sz w:val="24"/>
                <w:szCs w:val="24"/>
              </w:rPr>
            </w:pPr>
            <w:r>
              <w:rPr>
                <w:sz w:val="24"/>
                <w:szCs w:val="24"/>
              </w:rPr>
              <w:t xml:space="preserve">The important thing was that she still had hope about getting to see the owl. It was okay that she had to wait and be cold. </w:t>
            </w:r>
          </w:p>
          <w:p w:rsidR="00BE5945" w:rsidRDefault="00BE5945" w:rsidP="00BE5945">
            <w:pPr>
              <w:pStyle w:val="ListParagraph"/>
              <w:ind w:left="0"/>
              <w:rPr>
                <w:sz w:val="24"/>
                <w:szCs w:val="24"/>
              </w:rPr>
            </w:pPr>
          </w:p>
          <w:p w:rsidR="00BE5945" w:rsidRDefault="00BE5945" w:rsidP="00BE5945">
            <w:pPr>
              <w:pStyle w:val="ListParagraph"/>
              <w:ind w:left="0"/>
              <w:rPr>
                <w:sz w:val="24"/>
                <w:szCs w:val="24"/>
              </w:rPr>
            </w:pPr>
          </w:p>
          <w:p w:rsidR="00BE5945" w:rsidRDefault="00BE5945" w:rsidP="002545DF">
            <w:pPr>
              <w:pStyle w:val="ListParagraph"/>
              <w:ind w:left="0"/>
              <w:rPr>
                <w:b/>
                <w:sz w:val="24"/>
                <w:szCs w:val="24"/>
              </w:rPr>
            </w:pPr>
          </w:p>
        </w:tc>
      </w:tr>
    </w:tbl>
    <w:p w:rsidR="002545DF" w:rsidRDefault="002545DF" w:rsidP="00B8689F">
      <w:pPr>
        <w:rPr>
          <w:rFonts w:ascii="Arial Narrow" w:hAnsi="Arial Narrow" w:cs="Arial"/>
          <w:b/>
          <w:sz w:val="28"/>
          <w:szCs w:val="28"/>
        </w:rPr>
      </w:pPr>
    </w:p>
    <w:p w:rsidR="00B77ECD" w:rsidRPr="00BE5945" w:rsidRDefault="00BE5945">
      <w:pPr>
        <w:rPr>
          <w:rFonts w:ascii="Times New Roman" w:hAnsi="Times New Roman" w:cs="Times New Roman"/>
          <w:b/>
          <w:sz w:val="32"/>
          <w:szCs w:val="32"/>
        </w:rPr>
      </w:pPr>
      <w:r>
        <w:rPr>
          <w:rFonts w:ascii="Times New Roman" w:hAnsi="Times New Roman" w:cs="Times New Roman"/>
          <w:b/>
          <w:sz w:val="32"/>
          <w:szCs w:val="32"/>
        </w:rPr>
        <w:t>Culminating Task/Assessment</w:t>
      </w:r>
    </w:p>
    <w:p w:rsidR="00BE5945" w:rsidRPr="00BE5945" w:rsidRDefault="00BE5945">
      <w:pPr>
        <w:rPr>
          <w:rFonts w:ascii="Times New Roman" w:hAnsi="Times New Roman" w:cs="Times New Roman"/>
          <w:sz w:val="24"/>
          <w:szCs w:val="24"/>
        </w:rPr>
      </w:pPr>
      <w:r w:rsidRPr="00BE5945">
        <w:rPr>
          <w:rFonts w:ascii="Times New Roman" w:hAnsi="Times New Roman" w:cs="Times New Roman"/>
          <w:sz w:val="24"/>
          <w:szCs w:val="24"/>
        </w:rPr>
        <w:t>Small Group (taught over 2 days)</w:t>
      </w:r>
    </w:p>
    <w:p w:rsidR="00BE5945" w:rsidRPr="00BE5945" w:rsidRDefault="00BE5945">
      <w:pPr>
        <w:rPr>
          <w:rFonts w:ascii="Times New Roman" w:hAnsi="Times New Roman" w:cs="Times New Roman"/>
          <w:sz w:val="24"/>
          <w:szCs w:val="24"/>
        </w:rPr>
      </w:pPr>
      <w:r w:rsidRPr="00BE5945">
        <w:rPr>
          <w:rFonts w:ascii="Times New Roman" w:hAnsi="Times New Roman" w:cs="Times New Roman"/>
          <w:sz w:val="24"/>
          <w:szCs w:val="24"/>
        </w:rPr>
        <w:t xml:space="preserve">What lessons did the little girl learn when she went </w:t>
      </w:r>
      <w:proofErr w:type="spellStart"/>
      <w:r w:rsidRPr="00BE5945">
        <w:rPr>
          <w:rFonts w:ascii="Times New Roman" w:hAnsi="Times New Roman" w:cs="Times New Roman"/>
          <w:sz w:val="24"/>
          <w:szCs w:val="24"/>
        </w:rPr>
        <w:t>owling</w:t>
      </w:r>
      <w:proofErr w:type="spellEnd"/>
      <w:r w:rsidRPr="00BE5945">
        <w:rPr>
          <w:rFonts w:ascii="Times New Roman" w:hAnsi="Times New Roman" w:cs="Times New Roman"/>
          <w:sz w:val="24"/>
          <w:szCs w:val="24"/>
        </w:rPr>
        <w:t xml:space="preserve"> with her Pa? Write a sentence that tells one of the lessons the girl learned. Then, give examples from the story that support your thinking. (Students who have difficulty writing sentences can draw a picture illustrating the lesson learned.</w:t>
      </w:r>
    </w:p>
    <w:sectPr w:rsidR="00BE5945" w:rsidRPr="00BE59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F3E"/>
    <w:rsid w:val="00107900"/>
    <w:rsid w:val="002545DF"/>
    <w:rsid w:val="00362F3E"/>
    <w:rsid w:val="00B77ECD"/>
    <w:rsid w:val="00B8689F"/>
    <w:rsid w:val="00BA0D04"/>
    <w:rsid w:val="00BE5945"/>
    <w:rsid w:val="00D240AD"/>
    <w:rsid w:val="00D36CBB"/>
    <w:rsid w:val="00ED34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F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2F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2F3E"/>
    <w:rPr>
      <w:rFonts w:ascii="Tahoma" w:hAnsi="Tahoma" w:cs="Tahoma"/>
      <w:sz w:val="16"/>
      <w:szCs w:val="16"/>
    </w:rPr>
  </w:style>
  <w:style w:type="paragraph" w:styleId="ListParagraph">
    <w:name w:val="List Paragraph"/>
    <w:basedOn w:val="Normal"/>
    <w:uiPriority w:val="34"/>
    <w:qFormat/>
    <w:rsid w:val="002545DF"/>
    <w:pPr>
      <w:ind w:left="720"/>
      <w:contextualSpacing/>
    </w:pPr>
  </w:style>
  <w:style w:type="table" w:styleId="TableGrid">
    <w:name w:val="Table Grid"/>
    <w:basedOn w:val="TableNormal"/>
    <w:uiPriority w:val="59"/>
    <w:rsid w:val="002545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2545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F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2F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2F3E"/>
    <w:rPr>
      <w:rFonts w:ascii="Tahoma" w:hAnsi="Tahoma" w:cs="Tahoma"/>
      <w:sz w:val="16"/>
      <w:szCs w:val="16"/>
    </w:rPr>
  </w:style>
  <w:style w:type="paragraph" w:styleId="ListParagraph">
    <w:name w:val="List Paragraph"/>
    <w:basedOn w:val="Normal"/>
    <w:uiPriority w:val="34"/>
    <w:qFormat/>
    <w:rsid w:val="002545DF"/>
    <w:pPr>
      <w:ind w:left="720"/>
      <w:contextualSpacing/>
    </w:pPr>
  </w:style>
  <w:style w:type="table" w:styleId="TableGrid">
    <w:name w:val="Table Grid"/>
    <w:basedOn w:val="TableNormal"/>
    <w:uiPriority w:val="59"/>
    <w:rsid w:val="002545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2545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0956">
      <w:bodyDiv w:val="1"/>
      <w:marLeft w:val="0"/>
      <w:marRight w:val="0"/>
      <w:marTop w:val="0"/>
      <w:marBottom w:val="0"/>
      <w:divBdr>
        <w:top w:val="none" w:sz="0" w:space="0" w:color="auto"/>
        <w:left w:val="none" w:sz="0" w:space="0" w:color="auto"/>
        <w:bottom w:val="none" w:sz="0" w:space="0" w:color="auto"/>
        <w:right w:val="none" w:sz="0" w:space="0" w:color="auto"/>
      </w:divBdr>
    </w:div>
    <w:div w:id="693700263">
      <w:bodyDiv w:val="1"/>
      <w:marLeft w:val="0"/>
      <w:marRight w:val="0"/>
      <w:marTop w:val="0"/>
      <w:marBottom w:val="0"/>
      <w:divBdr>
        <w:top w:val="none" w:sz="0" w:space="0" w:color="auto"/>
        <w:left w:val="none" w:sz="0" w:space="0" w:color="auto"/>
        <w:bottom w:val="none" w:sz="0" w:space="0" w:color="auto"/>
        <w:right w:val="none" w:sz="0" w:space="0" w:color="auto"/>
      </w:divBdr>
    </w:div>
    <w:div w:id="702442350">
      <w:bodyDiv w:val="1"/>
      <w:marLeft w:val="0"/>
      <w:marRight w:val="0"/>
      <w:marTop w:val="0"/>
      <w:marBottom w:val="0"/>
      <w:divBdr>
        <w:top w:val="none" w:sz="0" w:space="0" w:color="auto"/>
        <w:left w:val="none" w:sz="0" w:space="0" w:color="auto"/>
        <w:bottom w:val="none" w:sz="0" w:space="0" w:color="auto"/>
        <w:right w:val="none" w:sz="0" w:space="0" w:color="auto"/>
      </w:divBdr>
    </w:div>
    <w:div w:id="706876970">
      <w:bodyDiv w:val="1"/>
      <w:marLeft w:val="0"/>
      <w:marRight w:val="0"/>
      <w:marTop w:val="0"/>
      <w:marBottom w:val="0"/>
      <w:divBdr>
        <w:top w:val="none" w:sz="0" w:space="0" w:color="auto"/>
        <w:left w:val="none" w:sz="0" w:space="0" w:color="auto"/>
        <w:bottom w:val="none" w:sz="0" w:space="0" w:color="auto"/>
        <w:right w:val="none" w:sz="0" w:space="0" w:color="auto"/>
      </w:divBdr>
    </w:div>
    <w:div w:id="827524108">
      <w:bodyDiv w:val="1"/>
      <w:marLeft w:val="0"/>
      <w:marRight w:val="0"/>
      <w:marTop w:val="0"/>
      <w:marBottom w:val="0"/>
      <w:divBdr>
        <w:top w:val="none" w:sz="0" w:space="0" w:color="auto"/>
        <w:left w:val="none" w:sz="0" w:space="0" w:color="auto"/>
        <w:bottom w:val="none" w:sz="0" w:space="0" w:color="auto"/>
        <w:right w:val="none" w:sz="0" w:space="0" w:color="auto"/>
      </w:divBdr>
    </w:div>
    <w:div w:id="881675060">
      <w:bodyDiv w:val="1"/>
      <w:marLeft w:val="0"/>
      <w:marRight w:val="0"/>
      <w:marTop w:val="0"/>
      <w:marBottom w:val="0"/>
      <w:divBdr>
        <w:top w:val="none" w:sz="0" w:space="0" w:color="auto"/>
        <w:left w:val="none" w:sz="0" w:space="0" w:color="auto"/>
        <w:bottom w:val="none" w:sz="0" w:space="0" w:color="auto"/>
        <w:right w:val="none" w:sz="0" w:space="0" w:color="auto"/>
      </w:divBdr>
    </w:div>
    <w:div w:id="1001589841">
      <w:bodyDiv w:val="1"/>
      <w:marLeft w:val="0"/>
      <w:marRight w:val="0"/>
      <w:marTop w:val="0"/>
      <w:marBottom w:val="0"/>
      <w:divBdr>
        <w:top w:val="none" w:sz="0" w:space="0" w:color="auto"/>
        <w:left w:val="none" w:sz="0" w:space="0" w:color="auto"/>
        <w:bottom w:val="none" w:sz="0" w:space="0" w:color="auto"/>
        <w:right w:val="none" w:sz="0" w:space="0" w:color="auto"/>
      </w:divBdr>
    </w:div>
    <w:div w:id="1326546511">
      <w:bodyDiv w:val="1"/>
      <w:marLeft w:val="0"/>
      <w:marRight w:val="0"/>
      <w:marTop w:val="0"/>
      <w:marBottom w:val="0"/>
      <w:divBdr>
        <w:top w:val="none" w:sz="0" w:space="0" w:color="auto"/>
        <w:left w:val="none" w:sz="0" w:space="0" w:color="auto"/>
        <w:bottom w:val="none" w:sz="0" w:space="0" w:color="auto"/>
        <w:right w:val="none" w:sz="0" w:space="0" w:color="auto"/>
      </w:divBdr>
    </w:div>
    <w:div w:id="1328089949">
      <w:bodyDiv w:val="1"/>
      <w:marLeft w:val="0"/>
      <w:marRight w:val="0"/>
      <w:marTop w:val="0"/>
      <w:marBottom w:val="0"/>
      <w:divBdr>
        <w:top w:val="none" w:sz="0" w:space="0" w:color="auto"/>
        <w:left w:val="none" w:sz="0" w:space="0" w:color="auto"/>
        <w:bottom w:val="none" w:sz="0" w:space="0" w:color="auto"/>
        <w:right w:val="none" w:sz="0" w:space="0" w:color="auto"/>
      </w:divBdr>
    </w:div>
    <w:div w:id="1404066406">
      <w:bodyDiv w:val="1"/>
      <w:marLeft w:val="0"/>
      <w:marRight w:val="0"/>
      <w:marTop w:val="0"/>
      <w:marBottom w:val="0"/>
      <w:divBdr>
        <w:top w:val="none" w:sz="0" w:space="0" w:color="auto"/>
        <w:left w:val="none" w:sz="0" w:space="0" w:color="auto"/>
        <w:bottom w:val="none" w:sz="0" w:space="0" w:color="auto"/>
        <w:right w:val="none" w:sz="0" w:space="0" w:color="auto"/>
      </w:divBdr>
    </w:div>
    <w:div w:id="1496611204">
      <w:bodyDiv w:val="1"/>
      <w:marLeft w:val="0"/>
      <w:marRight w:val="0"/>
      <w:marTop w:val="0"/>
      <w:marBottom w:val="0"/>
      <w:divBdr>
        <w:top w:val="none" w:sz="0" w:space="0" w:color="auto"/>
        <w:left w:val="none" w:sz="0" w:space="0" w:color="auto"/>
        <w:bottom w:val="none" w:sz="0" w:space="0" w:color="auto"/>
        <w:right w:val="none" w:sz="0" w:space="0" w:color="auto"/>
      </w:divBdr>
    </w:div>
    <w:div w:id="1790128332">
      <w:bodyDiv w:val="1"/>
      <w:marLeft w:val="0"/>
      <w:marRight w:val="0"/>
      <w:marTop w:val="0"/>
      <w:marBottom w:val="0"/>
      <w:divBdr>
        <w:top w:val="none" w:sz="0" w:space="0" w:color="auto"/>
        <w:left w:val="none" w:sz="0" w:space="0" w:color="auto"/>
        <w:bottom w:val="none" w:sz="0" w:space="0" w:color="auto"/>
        <w:right w:val="none" w:sz="0" w:space="0" w:color="auto"/>
      </w:divBdr>
    </w:div>
    <w:div w:id="205076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907</Words>
  <Characters>5173</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 Falk</dc:creator>
  <cp:lastModifiedBy>Kate Ferro User</cp:lastModifiedBy>
  <cp:revision>2</cp:revision>
  <dcterms:created xsi:type="dcterms:W3CDTF">2014-10-23T15:11:00Z</dcterms:created>
  <dcterms:modified xsi:type="dcterms:W3CDTF">2014-10-23T15:11:00Z</dcterms:modified>
</cp:coreProperties>
</file>