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F0118E" w14:textId="77777777" w:rsidR="00706448" w:rsidRPr="00C103EB" w:rsidRDefault="00BC40B6" w:rsidP="00C103EB">
      <w:pPr>
        <w:spacing w:line="276" w:lineRule="auto"/>
        <w:jc w:val="center"/>
        <w:rPr>
          <w:rFonts w:ascii="Arial Black" w:hAnsi="Arial Black"/>
          <w:b/>
          <w:sz w:val="28"/>
          <w:szCs w:val="28"/>
        </w:rPr>
      </w:pPr>
      <w:r>
        <w:rPr>
          <w:rFonts w:ascii="Arial Black" w:hAnsi="Arial Black"/>
          <w:b/>
          <w:sz w:val="28"/>
          <w:szCs w:val="28"/>
        </w:rPr>
        <w:t xml:space="preserve"> </w:t>
      </w:r>
      <w:r w:rsidR="00C103EB">
        <w:rPr>
          <w:rFonts w:ascii="Arial Black" w:hAnsi="Arial Black"/>
          <w:b/>
          <w:sz w:val="28"/>
          <w:szCs w:val="28"/>
        </w:rPr>
        <w:t>T</w:t>
      </w:r>
      <w:r w:rsidR="00C103EB" w:rsidRPr="004372ED">
        <w:rPr>
          <w:rFonts w:ascii="Arial Black" w:hAnsi="Arial Black"/>
          <w:b/>
          <w:sz w:val="28"/>
          <w:szCs w:val="28"/>
        </w:rPr>
        <w:t>hink and Write!</w:t>
      </w:r>
    </w:p>
    <w:p w14:paraId="2CDE67C1" w14:textId="77777777" w:rsidR="00891C0C" w:rsidRPr="00F775BA" w:rsidRDefault="00891C0C" w:rsidP="00891C0C">
      <w:pPr>
        <w:spacing w:line="276" w:lineRule="auto"/>
        <w:jc w:val="center"/>
        <w:rPr>
          <w:szCs w:val="24"/>
        </w:rPr>
      </w:pPr>
      <w:r w:rsidRPr="00F775BA">
        <w:rPr>
          <w:szCs w:val="24"/>
        </w:rPr>
        <w:t>Day 1</w:t>
      </w:r>
    </w:p>
    <w:p w14:paraId="6B3F11A1" w14:textId="77777777" w:rsidR="00231CD0" w:rsidRPr="00F775BA" w:rsidRDefault="00231CD0" w:rsidP="00010628">
      <w:pPr>
        <w:spacing w:line="276" w:lineRule="auto"/>
        <w:rPr>
          <w:szCs w:val="24"/>
        </w:rPr>
      </w:pPr>
    </w:p>
    <w:p w14:paraId="6D94485E" w14:textId="77777777" w:rsidR="00010628" w:rsidRPr="00EC349A" w:rsidRDefault="00010628" w:rsidP="00010628">
      <w:pPr>
        <w:spacing w:line="276" w:lineRule="auto"/>
        <w:rPr>
          <w:szCs w:val="24"/>
        </w:rPr>
      </w:pPr>
      <w:r w:rsidRPr="00EC349A">
        <w:rPr>
          <w:szCs w:val="24"/>
        </w:rPr>
        <w:t>Name</w:t>
      </w:r>
      <w:r w:rsidR="00FE53BB" w:rsidRPr="00EC349A">
        <w:rPr>
          <w:szCs w:val="24"/>
        </w:rPr>
        <w:t>:</w:t>
      </w:r>
      <w:r w:rsidR="00ED4A8D" w:rsidRPr="00EC349A">
        <w:rPr>
          <w:szCs w:val="24"/>
        </w:rPr>
        <w:t xml:space="preserve">                                                                              </w:t>
      </w:r>
      <w:r w:rsidR="00651E2B">
        <w:rPr>
          <w:szCs w:val="24"/>
        </w:rPr>
        <w:tab/>
      </w:r>
      <w:r w:rsidR="00651E2B">
        <w:rPr>
          <w:szCs w:val="24"/>
        </w:rPr>
        <w:tab/>
      </w:r>
      <w:r w:rsidR="00651E2B">
        <w:rPr>
          <w:szCs w:val="24"/>
        </w:rPr>
        <w:tab/>
      </w:r>
      <w:r w:rsidR="00ED4A8D" w:rsidRPr="00EC349A">
        <w:rPr>
          <w:szCs w:val="24"/>
        </w:rPr>
        <w:t xml:space="preserve">   </w:t>
      </w:r>
      <w:r w:rsidRPr="00EC349A">
        <w:rPr>
          <w:szCs w:val="24"/>
        </w:rPr>
        <w:t>Date</w:t>
      </w:r>
      <w:r w:rsidR="00FE53BB" w:rsidRPr="00EC349A">
        <w:rPr>
          <w:szCs w:val="24"/>
        </w:rPr>
        <w:t>:</w:t>
      </w:r>
    </w:p>
    <w:p w14:paraId="6CA93A27" w14:textId="77777777" w:rsidR="00010628" w:rsidRPr="00EC349A" w:rsidRDefault="00010628" w:rsidP="00010628">
      <w:pPr>
        <w:spacing w:line="276" w:lineRule="auto"/>
        <w:rPr>
          <w:b/>
          <w:szCs w:val="24"/>
        </w:rPr>
      </w:pPr>
      <w:r w:rsidRPr="00EC349A">
        <w:rPr>
          <w:szCs w:val="24"/>
        </w:rPr>
        <w:t>Title of story</w:t>
      </w:r>
      <w:r w:rsidR="0034141E" w:rsidRPr="00EC349A">
        <w:rPr>
          <w:szCs w:val="24"/>
        </w:rPr>
        <w:t>/article:</w:t>
      </w:r>
      <w:r w:rsidR="00F34608" w:rsidRPr="00EC349A">
        <w:rPr>
          <w:i/>
          <w:color w:val="FF0000"/>
          <w:szCs w:val="24"/>
        </w:rPr>
        <w:t xml:space="preserve"> </w:t>
      </w:r>
      <w:r w:rsidR="00AB4344" w:rsidRPr="00EC349A">
        <w:rPr>
          <w:i/>
          <w:color w:val="FF0000"/>
          <w:szCs w:val="24"/>
        </w:rPr>
        <w:t xml:space="preserve"> </w:t>
      </w:r>
      <w:r w:rsidR="00EC349A">
        <w:rPr>
          <w:i/>
          <w:szCs w:val="24"/>
        </w:rPr>
        <w:t>“</w:t>
      </w:r>
      <w:r w:rsidR="00AB4344" w:rsidRPr="00EC349A">
        <w:rPr>
          <w:b/>
          <w:szCs w:val="24"/>
        </w:rPr>
        <w:t>The Legend of Damon and Pythias</w:t>
      </w:r>
      <w:r w:rsidR="00EC349A">
        <w:rPr>
          <w:b/>
          <w:szCs w:val="24"/>
        </w:rPr>
        <w:t>”</w:t>
      </w:r>
    </w:p>
    <w:p w14:paraId="3328DBAF" w14:textId="77777777" w:rsidR="0034141E" w:rsidRPr="00EC349A" w:rsidRDefault="0034141E" w:rsidP="00010628">
      <w:pPr>
        <w:spacing w:line="276" w:lineRule="auto"/>
        <w:rPr>
          <w:szCs w:val="24"/>
        </w:rPr>
      </w:pPr>
    </w:p>
    <w:p w14:paraId="4180A99B" w14:textId="77777777" w:rsidR="00010628" w:rsidRPr="00EC349A" w:rsidRDefault="00EC349A" w:rsidP="009C7E6E">
      <w:pPr>
        <w:spacing w:line="276" w:lineRule="auto"/>
        <w:rPr>
          <w:b/>
          <w:i/>
          <w:szCs w:val="24"/>
        </w:rPr>
      </w:pPr>
      <w:r w:rsidRPr="00EC349A">
        <w:rPr>
          <w:b/>
          <w:i/>
          <w:szCs w:val="24"/>
        </w:rPr>
        <w:t>“</w:t>
      </w:r>
      <w:r w:rsidR="00AB4344" w:rsidRPr="00EC349A">
        <w:rPr>
          <w:b/>
          <w:i/>
          <w:szCs w:val="24"/>
        </w:rPr>
        <w:t>The Legend of Damon and Pythias</w:t>
      </w:r>
      <w:r w:rsidRPr="00EC349A">
        <w:rPr>
          <w:b/>
          <w:i/>
          <w:szCs w:val="24"/>
        </w:rPr>
        <w:t xml:space="preserve">” </w:t>
      </w:r>
      <w:r w:rsidR="00AB4344" w:rsidRPr="00EC349A">
        <w:rPr>
          <w:b/>
          <w:i/>
          <w:szCs w:val="24"/>
        </w:rPr>
        <w:t xml:space="preserve">tells a story about two good friends whose friendship is challenged when Pythias gets in trouble with the King. </w:t>
      </w:r>
      <w:r w:rsidR="00967671" w:rsidRPr="00EC349A">
        <w:rPr>
          <w:b/>
          <w:i/>
          <w:szCs w:val="24"/>
        </w:rPr>
        <w:t xml:space="preserve">How does </w:t>
      </w:r>
      <w:r w:rsidRPr="00EC349A">
        <w:rPr>
          <w:b/>
          <w:i/>
          <w:szCs w:val="24"/>
        </w:rPr>
        <w:t>“</w:t>
      </w:r>
      <w:r w:rsidR="00967671" w:rsidRPr="00EC349A">
        <w:rPr>
          <w:b/>
          <w:i/>
          <w:szCs w:val="24"/>
        </w:rPr>
        <w:t>The Legend of Damon and Pythias</w:t>
      </w:r>
      <w:r w:rsidRPr="00EC349A">
        <w:rPr>
          <w:b/>
          <w:i/>
          <w:szCs w:val="24"/>
        </w:rPr>
        <w:t>”</w:t>
      </w:r>
      <w:r w:rsidR="00967671" w:rsidRPr="00EC349A">
        <w:rPr>
          <w:b/>
          <w:i/>
          <w:szCs w:val="24"/>
        </w:rPr>
        <w:t xml:space="preserve"> show that being a good friend can sometimes be hard? </w:t>
      </w:r>
    </w:p>
    <w:p w14:paraId="7FF781C3" w14:textId="77777777" w:rsidR="00EC349A" w:rsidRPr="00EC349A" w:rsidRDefault="00EC349A" w:rsidP="009C7E6E">
      <w:pPr>
        <w:spacing w:line="276" w:lineRule="auto"/>
        <w:rPr>
          <w:b/>
          <w:i/>
          <w:szCs w:val="24"/>
        </w:rPr>
      </w:pPr>
    </w:p>
    <w:p w14:paraId="553A099A" w14:textId="77777777" w:rsidR="00010628" w:rsidRPr="00EC349A" w:rsidRDefault="00010628" w:rsidP="00010628">
      <w:pPr>
        <w:spacing w:line="276" w:lineRule="auto"/>
        <w:rPr>
          <w:szCs w:val="24"/>
        </w:rPr>
      </w:pPr>
    </w:p>
    <w:p w14:paraId="2E8F4B36" w14:textId="77777777" w:rsidR="00651E2B" w:rsidRDefault="00651E2B" w:rsidP="00651E2B">
      <w:pPr>
        <w:pStyle w:val="ListParagraph"/>
        <w:numPr>
          <w:ilvl w:val="0"/>
          <w:numId w:val="14"/>
        </w:numPr>
        <w:spacing w:line="276" w:lineRule="auto"/>
        <w:rPr>
          <w:szCs w:val="24"/>
        </w:rPr>
      </w:pPr>
      <w:r w:rsidRPr="00B319FE">
        <w:rPr>
          <w:szCs w:val="24"/>
        </w:rPr>
        <w:t xml:space="preserve">What will you be writing about? </w:t>
      </w:r>
      <w:r w:rsidRPr="00B319FE">
        <w:rPr>
          <w:b/>
          <w:szCs w:val="24"/>
        </w:rPr>
        <w:t>Underline</w:t>
      </w:r>
      <w:r w:rsidRPr="00B319FE">
        <w:rPr>
          <w:szCs w:val="24"/>
        </w:rPr>
        <w:t xml:space="preserve"> the Focusing Question in the assignment above.</w:t>
      </w:r>
    </w:p>
    <w:p w14:paraId="4A453088" w14:textId="77777777" w:rsidR="00651E2B" w:rsidRDefault="00651E2B" w:rsidP="00651E2B">
      <w:pPr>
        <w:pStyle w:val="ListParagraph"/>
        <w:spacing w:line="276" w:lineRule="auto"/>
        <w:rPr>
          <w:szCs w:val="24"/>
        </w:rPr>
      </w:pPr>
    </w:p>
    <w:p w14:paraId="5B63AA0C" w14:textId="77777777" w:rsidR="00231CD0" w:rsidRPr="00651E2B" w:rsidRDefault="00651E2B" w:rsidP="00651E2B">
      <w:pPr>
        <w:pStyle w:val="ListParagraph"/>
        <w:numPr>
          <w:ilvl w:val="0"/>
          <w:numId w:val="14"/>
        </w:numPr>
        <w:spacing w:line="276" w:lineRule="auto"/>
        <w:rPr>
          <w:szCs w:val="24"/>
        </w:rPr>
      </w:pPr>
      <w:r w:rsidRPr="00651E2B">
        <w:rPr>
          <w:szCs w:val="24"/>
        </w:rPr>
        <w:t xml:space="preserve">Now, turn and </w:t>
      </w:r>
      <w:r w:rsidRPr="00651E2B">
        <w:rPr>
          <w:b/>
          <w:szCs w:val="24"/>
        </w:rPr>
        <w:t>talk</w:t>
      </w:r>
      <w:r w:rsidRPr="00651E2B">
        <w:rPr>
          <w:szCs w:val="24"/>
        </w:rPr>
        <w:t xml:space="preserve"> to a partner about the question:  </w:t>
      </w:r>
      <w:r w:rsidR="006678A3" w:rsidRPr="00651E2B">
        <w:rPr>
          <w:i/>
          <w:szCs w:val="24"/>
        </w:rPr>
        <w:t xml:space="preserve">How does </w:t>
      </w:r>
      <w:r w:rsidR="00B5730E" w:rsidRPr="00651E2B">
        <w:rPr>
          <w:i/>
          <w:szCs w:val="24"/>
        </w:rPr>
        <w:t xml:space="preserve">“The Legend of Damon and Pythias” </w:t>
      </w:r>
      <w:r w:rsidR="006678A3" w:rsidRPr="00651E2B">
        <w:rPr>
          <w:i/>
          <w:szCs w:val="24"/>
        </w:rPr>
        <w:t>show that being a good friend can sometimes be hard?</w:t>
      </w:r>
    </w:p>
    <w:p w14:paraId="197F63A1" w14:textId="77777777" w:rsidR="006678A3" w:rsidRPr="00EC349A" w:rsidRDefault="006678A3" w:rsidP="00231CD0">
      <w:pPr>
        <w:spacing w:line="276" w:lineRule="auto"/>
        <w:ind w:left="360"/>
        <w:rPr>
          <w:szCs w:val="24"/>
        </w:rPr>
      </w:pPr>
    </w:p>
    <w:p w14:paraId="471DE617" w14:textId="77777777" w:rsidR="00651E2B" w:rsidRDefault="00651E2B" w:rsidP="00651E2B">
      <w:pPr>
        <w:pStyle w:val="ListParagraph"/>
        <w:numPr>
          <w:ilvl w:val="0"/>
          <w:numId w:val="14"/>
        </w:numPr>
        <w:spacing w:line="276" w:lineRule="auto"/>
        <w:rPr>
          <w:szCs w:val="24"/>
        </w:rPr>
      </w:pPr>
      <w:r w:rsidRPr="00B319FE">
        <w:rPr>
          <w:szCs w:val="24"/>
        </w:rPr>
        <w:t xml:space="preserve">The answer to a Focusing Question is called a Focus Statement. Your teacher uses some of the things you discussed to help you to write a focus statement for this piece. </w:t>
      </w:r>
      <w:r w:rsidRPr="00B319FE">
        <w:rPr>
          <w:b/>
          <w:szCs w:val="24"/>
        </w:rPr>
        <w:t>Copy</w:t>
      </w:r>
      <w:r w:rsidRPr="00B319FE">
        <w:rPr>
          <w:szCs w:val="24"/>
        </w:rPr>
        <w:t xml:space="preserve"> the Focus Statement onto your Writing Draft Sheet.</w:t>
      </w:r>
    </w:p>
    <w:p w14:paraId="6110C896" w14:textId="77777777" w:rsidR="00651E2B" w:rsidRDefault="00651E2B" w:rsidP="00651E2B">
      <w:pPr>
        <w:pStyle w:val="ListParagraph"/>
        <w:spacing w:line="276" w:lineRule="auto"/>
        <w:rPr>
          <w:szCs w:val="24"/>
        </w:rPr>
      </w:pPr>
    </w:p>
    <w:p w14:paraId="5BEC003A" w14:textId="77777777" w:rsidR="00651E2B" w:rsidRDefault="00651E2B" w:rsidP="00651E2B">
      <w:pPr>
        <w:pStyle w:val="ListParagraph"/>
        <w:numPr>
          <w:ilvl w:val="0"/>
          <w:numId w:val="14"/>
        </w:numPr>
        <w:spacing w:line="276" w:lineRule="auto"/>
        <w:rPr>
          <w:szCs w:val="24"/>
        </w:rPr>
      </w:pPr>
      <w:r w:rsidRPr="00B319FE">
        <w:rPr>
          <w:szCs w:val="24"/>
        </w:rPr>
        <w:t xml:space="preserve">When the class is ready, your teacher will reread the story aloud. Your job is to </w:t>
      </w:r>
      <w:r w:rsidRPr="00B319FE">
        <w:rPr>
          <w:b/>
          <w:szCs w:val="24"/>
        </w:rPr>
        <w:t>listen</w:t>
      </w:r>
      <w:r w:rsidRPr="00B319FE">
        <w:rPr>
          <w:szCs w:val="24"/>
        </w:rPr>
        <w:t xml:space="preserve"> </w:t>
      </w:r>
      <w:r w:rsidRPr="00B319FE">
        <w:rPr>
          <w:b/>
          <w:szCs w:val="24"/>
        </w:rPr>
        <w:t>carefully</w:t>
      </w:r>
      <w:r w:rsidRPr="00B319FE">
        <w:rPr>
          <w:szCs w:val="24"/>
        </w:rPr>
        <w:t xml:space="preserve"> for information that will help you to complete the graphic organizer. During the read aloud, every time you hear some evidence from the text that you think belongs on the chart, </w:t>
      </w:r>
      <w:r w:rsidRPr="00B319FE">
        <w:rPr>
          <w:b/>
          <w:szCs w:val="24"/>
        </w:rPr>
        <w:t>raise your hand</w:t>
      </w:r>
      <w:r w:rsidRPr="00B319FE">
        <w:rPr>
          <w:szCs w:val="24"/>
        </w:rPr>
        <w:t xml:space="preserve">. The class will stop to discuss what you have noticed and decide whether to add that evidence to the chart. </w:t>
      </w:r>
    </w:p>
    <w:p w14:paraId="07D193D4" w14:textId="77777777" w:rsidR="00651E2B" w:rsidRDefault="00651E2B" w:rsidP="00651E2B">
      <w:pPr>
        <w:pStyle w:val="ListParagraph"/>
        <w:spacing w:line="276" w:lineRule="auto"/>
        <w:rPr>
          <w:szCs w:val="24"/>
        </w:rPr>
      </w:pPr>
    </w:p>
    <w:p w14:paraId="0E20EEEE" w14:textId="77777777" w:rsidR="00651E2B" w:rsidRPr="00B319FE" w:rsidRDefault="00651E2B" w:rsidP="00651E2B">
      <w:pPr>
        <w:pStyle w:val="ListParagraph"/>
        <w:numPr>
          <w:ilvl w:val="0"/>
          <w:numId w:val="14"/>
        </w:numPr>
        <w:spacing w:line="276" w:lineRule="auto"/>
        <w:rPr>
          <w:szCs w:val="24"/>
        </w:rPr>
      </w:pPr>
      <w:r w:rsidRPr="00B319FE">
        <w:rPr>
          <w:szCs w:val="24"/>
        </w:rPr>
        <w:t xml:space="preserve">When all the notes have been taken, it's time for a challenge! Can you </w:t>
      </w:r>
      <w:r w:rsidRPr="00B319FE">
        <w:rPr>
          <w:b/>
          <w:szCs w:val="24"/>
        </w:rPr>
        <w:t>show</w:t>
      </w:r>
      <w:r w:rsidRPr="00B319FE">
        <w:rPr>
          <w:szCs w:val="24"/>
        </w:rPr>
        <w:t xml:space="preserve"> that you understand the evidence </w:t>
      </w:r>
      <w:r w:rsidRPr="00B319FE">
        <w:rPr>
          <w:szCs w:val="24"/>
          <w:u w:val="single"/>
        </w:rPr>
        <w:t>without</w:t>
      </w:r>
      <w:r w:rsidRPr="00B319FE">
        <w:rPr>
          <w:szCs w:val="24"/>
        </w:rPr>
        <w:t xml:space="preserve"> using any words? This is called pantomime. As your teacher reads each piece of evidence on the chart, </w:t>
      </w:r>
      <w:r w:rsidRPr="00B319FE">
        <w:rPr>
          <w:b/>
          <w:szCs w:val="24"/>
        </w:rPr>
        <w:t>act it out,</w:t>
      </w:r>
      <w:r w:rsidRPr="00B319FE">
        <w:rPr>
          <w:szCs w:val="24"/>
        </w:rPr>
        <w:t xml:space="preserve"> in place, without any sound at all! Use your actions and expressions to show us what the words are saying. </w:t>
      </w:r>
    </w:p>
    <w:p w14:paraId="207ADBCE" w14:textId="77777777" w:rsidR="004134B0" w:rsidRDefault="004134B0" w:rsidP="00BC40B6">
      <w:pPr>
        <w:spacing w:line="276" w:lineRule="auto"/>
        <w:jc w:val="center"/>
        <w:rPr>
          <w:b/>
          <w:szCs w:val="24"/>
        </w:rPr>
      </w:pPr>
    </w:p>
    <w:p w14:paraId="244F4248" w14:textId="77777777" w:rsidR="004134B0" w:rsidRDefault="004134B0" w:rsidP="00BC40B6">
      <w:pPr>
        <w:spacing w:line="276" w:lineRule="auto"/>
        <w:jc w:val="center"/>
        <w:rPr>
          <w:b/>
          <w:szCs w:val="24"/>
        </w:rPr>
      </w:pPr>
    </w:p>
    <w:p w14:paraId="0FAE92D6" w14:textId="77777777" w:rsidR="004134B0" w:rsidRDefault="004134B0" w:rsidP="00BC40B6">
      <w:pPr>
        <w:spacing w:line="276" w:lineRule="auto"/>
        <w:jc w:val="center"/>
        <w:rPr>
          <w:b/>
          <w:szCs w:val="24"/>
        </w:rPr>
      </w:pPr>
    </w:p>
    <w:p w14:paraId="3743C494" w14:textId="77777777" w:rsidR="004134B0" w:rsidRDefault="004134B0" w:rsidP="00BC40B6">
      <w:pPr>
        <w:spacing w:line="276" w:lineRule="auto"/>
        <w:jc w:val="center"/>
        <w:rPr>
          <w:b/>
          <w:szCs w:val="24"/>
        </w:rPr>
      </w:pPr>
    </w:p>
    <w:p w14:paraId="3DD93B61" w14:textId="77777777" w:rsidR="004134B0" w:rsidRDefault="004134B0" w:rsidP="00BC40B6">
      <w:pPr>
        <w:spacing w:line="276" w:lineRule="auto"/>
        <w:jc w:val="center"/>
        <w:rPr>
          <w:b/>
          <w:szCs w:val="24"/>
        </w:rPr>
      </w:pPr>
    </w:p>
    <w:p w14:paraId="51C7DB5E" w14:textId="77777777" w:rsidR="004134B0" w:rsidRDefault="004134B0" w:rsidP="00BC40B6">
      <w:pPr>
        <w:spacing w:line="276" w:lineRule="auto"/>
        <w:jc w:val="center"/>
        <w:rPr>
          <w:b/>
          <w:szCs w:val="24"/>
        </w:rPr>
      </w:pPr>
    </w:p>
    <w:p w14:paraId="7B378AE6" w14:textId="77777777" w:rsidR="004134B0" w:rsidRDefault="004134B0" w:rsidP="00BC40B6">
      <w:pPr>
        <w:spacing w:line="276" w:lineRule="auto"/>
        <w:jc w:val="center"/>
        <w:rPr>
          <w:b/>
          <w:szCs w:val="24"/>
        </w:rPr>
      </w:pPr>
    </w:p>
    <w:p w14:paraId="1CD88D06" w14:textId="77777777" w:rsidR="004134B0" w:rsidRDefault="004134B0" w:rsidP="00BC40B6">
      <w:pPr>
        <w:spacing w:line="276" w:lineRule="auto"/>
        <w:jc w:val="center"/>
        <w:rPr>
          <w:b/>
          <w:szCs w:val="24"/>
        </w:rPr>
      </w:pPr>
    </w:p>
    <w:p w14:paraId="3AA6CF36" w14:textId="77777777" w:rsidR="004134B0" w:rsidRDefault="004134B0" w:rsidP="00BC40B6">
      <w:pPr>
        <w:spacing w:line="276" w:lineRule="auto"/>
        <w:jc w:val="center"/>
        <w:rPr>
          <w:b/>
          <w:szCs w:val="24"/>
        </w:rPr>
      </w:pPr>
    </w:p>
    <w:p w14:paraId="2C680EA7" w14:textId="77777777" w:rsidR="004134B0" w:rsidRDefault="004134B0" w:rsidP="00BC40B6">
      <w:pPr>
        <w:spacing w:line="276" w:lineRule="auto"/>
        <w:jc w:val="center"/>
        <w:rPr>
          <w:b/>
          <w:szCs w:val="24"/>
        </w:rPr>
      </w:pPr>
    </w:p>
    <w:p w14:paraId="2F06F3D0" w14:textId="77777777" w:rsidR="004134B0" w:rsidRDefault="004134B0" w:rsidP="00BC40B6">
      <w:pPr>
        <w:spacing w:line="276" w:lineRule="auto"/>
        <w:jc w:val="center"/>
        <w:rPr>
          <w:b/>
          <w:szCs w:val="24"/>
        </w:rPr>
      </w:pPr>
    </w:p>
    <w:p w14:paraId="38C42F8E" w14:textId="77777777" w:rsidR="004134B0" w:rsidRDefault="004134B0" w:rsidP="00BC40B6">
      <w:pPr>
        <w:spacing w:line="276" w:lineRule="auto"/>
        <w:jc w:val="center"/>
        <w:rPr>
          <w:b/>
          <w:szCs w:val="24"/>
        </w:rPr>
      </w:pPr>
    </w:p>
    <w:p w14:paraId="59612EE1" w14:textId="77777777" w:rsidR="004134B0" w:rsidRDefault="004134B0" w:rsidP="00BC40B6">
      <w:pPr>
        <w:spacing w:line="276" w:lineRule="auto"/>
        <w:jc w:val="center"/>
        <w:rPr>
          <w:b/>
          <w:szCs w:val="24"/>
        </w:rPr>
      </w:pPr>
    </w:p>
    <w:p w14:paraId="005054D8" w14:textId="77777777" w:rsidR="004134B0" w:rsidRDefault="004134B0" w:rsidP="00BC40B6">
      <w:pPr>
        <w:spacing w:line="276" w:lineRule="auto"/>
        <w:jc w:val="center"/>
        <w:rPr>
          <w:b/>
          <w:szCs w:val="24"/>
        </w:rPr>
      </w:pPr>
    </w:p>
    <w:p w14:paraId="24D3938C" w14:textId="77777777" w:rsidR="004134B0" w:rsidRDefault="004134B0" w:rsidP="00BC40B6">
      <w:pPr>
        <w:spacing w:line="276" w:lineRule="auto"/>
        <w:jc w:val="center"/>
        <w:rPr>
          <w:b/>
          <w:szCs w:val="24"/>
        </w:rPr>
      </w:pPr>
    </w:p>
    <w:p w14:paraId="63D03AB9" w14:textId="77777777" w:rsidR="004134B0" w:rsidRDefault="004134B0" w:rsidP="00BC40B6">
      <w:pPr>
        <w:spacing w:line="276" w:lineRule="auto"/>
        <w:jc w:val="center"/>
        <w:rPr>
          <w:b/>
          <w:szCs w:val="24"/>
        </w:rPr>
      </w:pPr>
    </w:p>
    <w:p w14:paraId="4669C3C4" w14:textId="77777777" w:rsidR="004134B0" w:rsidRDefault="004134B0" w:rsidP="00BC40B6">
      <w:pPr>
        <w:spacing w:line="276" w:lineRule="auto"/>
        <w:jc w:val="center"/>
        <w:rPr>
          <w:b/>
          <w:szCs w:val="24"/>
        </w:rPr>
      </w:pPr>
    </w:p>
    <w:p w14:paraId="62881A01" w14:textId="77777777" w:rsidR="00C103EB" w:rsidRDefault="00C103EB" w:rsidP="00C103EB">
      <w:pPr>
        <w:spacing w:line="276" w:lineRule="auto"/>
        <w:jc w:val="center"/>
        <w:rPr>
          <w:rFonts w:ascii="Arial Black" w:hAnsi="Arial Black"/>
          <w:b/>
          <w:sz w:val="28"/>
          <w:szCs w:val="28"/>
        </w:rPr>
      </w:pPr>
      <w:r>
        <w:rPr>
          <w:rFonts w:ascii="Arial Black" w:hAnsi="Arial Black"/>
          <w:b/>
          <w:sz w:val="28"/>
          <w:szCs w:val="28"/>
        </w:rPr>
        <w:t>T</w:t>
      </w:r>
      <w:r w:rsidRPr="004372ED">
        <w:rPr>
          <w:rFonts w:ascii="Arial Black" w:hAnsi="Arial Black"/>
          <w:b/>
          <w:sz w:val="28"/>
          <w:szCs w:val="28"/>
        </w:rPr>
        <w:t>hink and Write!</w:t>
      </w:r>
    </w:p>
    <w:p w14:paraId="1A5A9678" w14:textId="77777777" w:rsidR="00C2039A" w:rsidRPr="00EC349A" w:rsidRDefault="00C2039A" w:rsidP="00C2039A">
      <w:pPr>
        <w:spacing w:line="276" w:lineRule="auto"/>
        <w:jc w:val="center"/>
        <w:rPr>
          <w:szCs w:val="24"/>
        </w:rPr>
      </w:pPr>
      <w:r w:rsidRPr="00EC349A">
        <w:rPr>
          <w:szCs w:val="24"/>
        </w:rPr>
        <w:t>Day 2</w:t>
      </w:r>
    </w:p>
    <w:p w14:paraId="204B47F9" w14:textId="77777777" w:rsidR="00C2039A" w:rsidRPr="00EC349A" w:rsidRDefault="00C2039A" w:rsidP="00C2039A">
      <w:pPr>
        <w:spacing w:line="276" w:lineRule="auto"/>
        <w:rPr>
          <w:szCs w:val="24"/>
        </w:rPr>
      </w:pPr>
    </w:p>
    <w:p w14:paraId="0314CEC9" w14:textId="77777777" w:rsidR="00651E2B" w:rsidRPr="00EC349A" w:rsidRDefault="00651E2B" w:rsidP="00651E2B">
      <w:pPr>
        <w:spacing w:line="276" w:lineRule="auto"/>
        <w:rPr>
          <w:szCs w:val="24"/>
        </w:rPr>
      </w:pPr>
      <w:r w:rsidRPr="00EC349A">
        <w:rPr>
          <w:szCs w:val="24"/>
        </w:rPr>
        <w:t xml:space="preserve">Name:                                                                              </w:t>
      </w:r>
      <w:r>
        <w:rPr>
          <w:szCs w:val="24"/>
        </w:rPr>
        <w:tab/>
      </w:r>
      <w:r>
        <w:rPr>
          <w:szCs w:val="24"/>
        </w:rPr>
        <w:tab/>
      </w:r>
      <w:r>
        <w:rPr>
          <w:szCs w:val="24"/>
        </w:rPr>
        <w:tab/>
      </w:r>
      <w:r w:rsidRPr="00EC349A">
        <w:rPr>
          <w:szCs w:val="24"/>
        </w:rPr>
        <w:t xml:space="preserve">   Date:</w:t>
      </w:r>
    </w:p>
    <w:p w14:paraId="504DB8C1" w14:textId="77777777" w:rsidR="00651E2B" w:rsidRPr="00EC349A" w:rsidRDefault="00651E2B" w:rsidP="00651E2B">
      <w:pPr>
        <w:spacing w:line="276" w:lineRule="auto"/>
        <w:rPr>
          <w:b/>
          <w:szCs w:val="24"/>
        </w:rPr>
      </w:pPr>
      <w:r w:rsidRPr="00EC349A">
        <w:rPr>
          <w:szCs w:val="24"/>
        </w:rPr>
        <w:t>Title of story/article:</w:t>
      </w:r>
      <w:r w:rsidRPr="00EC349A">
        <w:rPr>
          <w:i/>
          <w:color w:val="FF0000"/>
          <w:szCs w:val="24"/>
        </w:rPr>
        <w:t xml:space="preserve">  </w:t>
      </w:r>
      <w:r>
        <w:rPr>
          <w:i/>
          <w:szCs w:val="24"/>
        </w:rPr>
        <w:t>“</w:t>
      </w:r>
      <w:r w:rsidRPr="00EC349A">
        <w:rPr>
          <w:b/>
          <w:szCs w:val="24"/>
        </w:rPr>
        <w:t>The Legend of Damon and Pythias</w:t>
      </w:r>
      <w:r>
        <w:rPr>
          <w:b/>
          <w:szCs w:val="24"/>
        </w:rPr>
        <w:t>”</w:t>
      </w:r>
    </w:p>
    <w:p w14:paraId="50B5A5BF" w14:textId="77777777" w:rsidR="00F34608" w:rsidRPr="00EC349A" w:rsidRDefault="00F34608" w:rsidP="0051359B">
      <w:pPr>
        <w:spacing w:line="276" w:lineRule="auto"/>
        <w:rPr>
          <w:szCs w:val="24"/>
        </w:rPr>
      </w:pPr>
    </w:p>
    <w:p w14:paraId="63A474DD" w14:textId="77777777" w:rsidR="00415A45" w:rsidRPr="004134B0" w:rsidRDefault="00E34C5A" w:rsidP="00FE53BB">
      <w:pPr>
        <w:spacing w:line="276" w:lineRule="auto"/>
        <w:jc w:val="center"/>
        <w:rPr>
          <w:b/>
          <w:i/>
          <w:szCs w:val="24"/>
        </w:rPr>
      </w:pPr>
      <w:r w:rsidRPr="004134B0">
        <w:rPr>
          <w:b/>
          <w:i/>
          <w:szCs w:val="24"/>
        </w:rPr>
        <w:t>How does The Legend of Damon and Pythias show that being a good friend can sometimes be hard?</w:t>
      </w:r>
    </w:p>
    <w:p w14:paraId="37243261" w14:textId="77777777" w:rsidR="00E34C5A" w:rsidRPr="00F775BA" w:rsidRDefault="00E34C5A" w:rsidP="00FE53BB">
      <w:pPr>
        <w:spacing w:line="276" w:lineRule="auto"/>
        <w:jc w:val="center"/>
        <w:rPr>
          <w:b/>
          <w:i/>
          <w:color w:val="0070C0"/>
          <w:sz w:val="16"/>
          <w:szCs w:val="16"/>
        </w:rPr>
      </w:pPr>
    </w:p>
    <w:p w14:paraId="02AD82E4" w14:textId="77777777" w:rsidR="00651E2B" w:rsidRDefault="00651E2B" w:rsidP="00651E2B">
      <w:pPr>
        <w:pStyle w:val="ListParagraph"/>
        <w:numPr>
          <w:ilvl w:val="0"/>
          <w:numId w:val="15"/>
        </w:numPr>
        <w:spacing w:line="276" w:lineRule="auto"/>
        <w:rPr>
          <w:szCs w:val="24"/>
        </w:rPr>
      </w:pPr>
      <w:r w:rsidRPr="004C311D">
        <w:rPr>
          <w:szCs w:val="24"/>
        </w:rPr>
        <w:t xml:space="preserve">Let's start by remembering what you are going to write about. Look at your Writing Draft Sheet from yesterday. When your teacher asks the Focusing Question for this piece, </w:t>
      </w:r>
      <w:r w:rsidRPr="004C311D">
        <w:rPr>
          <w:b/>
          <w:szCs w:val="24"/>
        </w:rPr>
        <w:t>read the Focus Statement</w:t>
      </w:r>
      <w:r w:rsidRPr="004C311D">
        <w:rPr>
          <w:szCs w:val="24"/>
        </w:rPr>
        <w:t xml:space="preserve"> you have written. Do this a couple of times. </w:t>
      </w:r>
    </w:p>
    <w:p w14:paraId="55831B86" w14:textId="77777777" w:rsidR="00651E2B" w:rsidRDefault="00651E2B" w:rsidP="00651E2B">
      <w:pPr>
        <w:pStyle w:val="ListParagraph"/>
        <w:spacing w:line="276" w:lineRule="auto"/>
        <w:rPr>
          <w:szCs w:val="24"/>
        </w:rPr>
      </w:pPr>
    </w:p>
    <w:p w14:paraId="21C3D474" w14:textId="77777777" w:rsidR="00C941A0" w:rsidRPr="00651E2B" w:rsidRDefault="00651E2B" w:rsidP="00651E2B">
      <w:pPr>
        <w:pStyle w:val="ListParagraph"/>
        <w:numPr>
          <w:ilvl w:val="0"/>
          <w:numId w:val="15"/>
        </w:numPr>
        <w:spacing w:line="276" w:lineRule="auto"/>
        <w:rPr>
          <w:szCs w:val="24"/>
        </w:rPr>
      </w:pPr>
      <w:r w:rsidRPr="00651E2B">
        <w:rPr>
          <w:szCs w:val="24"/>
        </w:rPr>
        <w:t xml:space="preserve">Make your own Evidence Chart (use the chart on the next page). Choose a piece of evidence from the class chart. </w:t>
      </w:r>
      <w:r w:rsidRPr="00651E2B">
        <w:rPr>
          <w:b/>
          <w:szCs w:val="24"/>
        </w:rPr>
        <w:t xml:space="preserve">Copy the words </w:t>
      </w:r>
      <w:r w:rsidRPr="00651E2B">
        <w:rPr>
          <w:szCs w:val="24"/>
        </w:rPr>
        <w:t xml:space="preserve">onto your own Evidence Chart.  </w:t>
      </w:r>
      <w:r w:rsidR="00C71979" w:rsidRPr="00651E2B">
        <w:rPr>
          <w:szCs w:val="24"/>
        </w:rPr>
        <w:t xml:space="preserve">Then </w:t>
      </w:r>
      <w:r w:rsidR="00C71979" w:rsidRPr="00651E2B">
        <w:rPr>
          <w:b/>
          <w:szCs w:val="24"/>
        </w:rPr>
        <w:t>add a picture</w:t>
      </w:r>
      <w:r w:rsidR="00C71979" w:rsidRPr="00651E2B">
        <w:rPr>
          <w:szCs w:val="24"/>
        </w:rPr>
        <w:t xml:space="preserve"> to show what the words mean. Do this </w:t>
      </w:r>
      <w:r w:rsidR="00F34608" w:rsidRPr="00651E2B">
        <w:rPr>
          <w:szCs w:val="24"/>
        </w:rPr>
        <w:t>for</w:t>
      </w:r>
      <w:r w:rsidR="00C71979" w:rsidRPr="00651E2B">
        <w:rPr>
          <w:szCs w:val="24"/>
        </w:rPr>
        <w:t xml:space="preserve"> two more pieces of evidence</w:t>
      </w:r>
      <w:r w:rsidR="00FE53BB" w:rsidRPr="00651E2B">
        <w:rPr>
          <w:szCs w:val="24"/>
        </w:rPr>
        <w:t>.</w:t>
      </w:r>
      <w:r w:rsidR="00C71979" w:rsidRPr="00651E2B">
        <w:rPr>
          <w:szCs w:val="24"/>
        </w:rPr>
        <w:t xml:space="preserve"> </w:t>
      </w:r>
    </w:p>
    <w:p w14:paraId="70BA186A" w14:textId="77777777" w:rsidR="00B52A8F" w:rsidRDefault="00B52A8F" w:rsidP="00C2039A">
      <w:pPr>
        <w:spacing w:line="276" w:lineRule="auto"/>
        <w:rPr>
          <w:szCs w:val="24"/>
        </w:rPr>
      </w:pPr>
    </w:p>
    <w:p w14:paraId="2E479624" w14:textId="77777777" w:rsidR="00B52A8F" w:rsidRPr="00EC349A" w:rsidRDefault="00B52A8F" w:rsidP="00B52A8F">
      <w:pPr>
        <w:spacing w:line="276" w:lineRule="auto"/>
        <w:rPr>
          <w:b/>
          <w:i/>
          <w:szCs w:val="24"/>
        </w:rPr>
      </w:pPr>
      <w:r w:rsidRPr="00EC349A">
        <w:rPr>
          <w:b/>
          <w:i/>
          <w:szCs w:val="24"/>
        </w:rPr>
        <w:t xml:space="preserve">How does “The Legend of Damon and Pythias” show that being a good friend can sometimes be hard? </w:t>
      </w:r>
    </w:p>
    <w:p w14:paraId="0B57B1D5" w14:textId="77777777" w:rsidR="00B916CB" w:rsidRDefault="00B916CB" w:rsidP="00C2039A">
      <w:pPr>
        <w:spacing w:line="276" w:lineRule="auto"/>
        <w:rPr>
          <w:szCs w:val="24"/>
        </w:rPr>
      </w:pPr>
    </w:p>
    <w:tbl>
      <w:tblPr>
        <w:tblStyle w:val="TableGrid"/>
        <w:tblW w:w="0" w:type="auto"/>
        <w:tblLook w:val="04A0" w:firstRow="1" w:lastRow="0" w:firstColumn="1" w:lastColumn="0" w:noHBand="0" w:noVBand="1"/>
      </w:tblPr>
      <w:tblGrid>
        <w:gridCol w:w="6265"/>
        <w:gridCol w:w="2439"/>
        <w:gridCol w:w="736"/>
        <w:gridCol w:w="856"/>
      </w:tblGrid>
      <w:tr w:rsidR="00B916CB" w14:paraId="19D55D77" w14:textId="77777777">
        <w:tc>
          <w:tcPr>
            <w:tcW w:w="3933" w:type="dxa"/>
          </w:tcPr>
          <w:p w14:paraId="3E4DE82F" w14:textId="77777777" w:rsidR="00B916CB" w:rsidRPr="00B916CB" w:rsidRDefault="00B916CB" w:rsidP="001315F0">
            <w:pPr>
              <w:jc w:val="center"/>
              <w:rPr>
                <w:b/>
                <w:i/>
                <w:szCs w:val="24"/>
              </w:rPr>
            </w:pPr>
            <w:r w:rsidRPr="00B916CB">
              <w:rPr>
                <w:b/>
                <w:i/>
                <w:szCs w:val="24"/>
              </w:rPr>
              <w:t>Evidence</w:t>
            </w:r>
          </w:p>
          <w:p w14:paraId="4DD12891" w14:textId="77777777" w:rsidR="00B916CB" w:rsidRPr="00B916CB" w:rsidRDefault="00B916CB" w:rsidP="001315F0">
            <w:pPr>
              <w:jc w:val="center"/>
              <w:rPr>
                <w:b/>
                <w:szCs w:val="24"/>
              </w:rPr>
            </w:pPr>
            <w:r w:rsidRPr="00B916CB">
              <w:rPr>
                <w:b/>
                <w:szCs w:val="24"/>
              </w:rPr>
              <w:t>What is the problem?</w:t>
            </w:r>
          </w:p>
          <w:p w14:paraId="6C0E262E" w14:textId="77777777" w:rsidR="00B916CB" w:rsidRDefault="00B916CB" w:rsidP="001315F0">
            <w:pPr>
              <w:jc w:val="center"/>
            </w:pPr>
            <w:r w:rsidRPr="00B916CB">
              <w:rPr>
                <w:b/>
                <w:szCs w:val="24"/>
              </w:rPr>
              <w:t>How does the friend do?</w:t>
            </w:r>
          </w:p>
        </w:tc>
        <w:tc>
          <w:tcPr>
            <w:tcW w:w="4624" w:type="dxa"/>
          </w:tcPr>
          <w:p w14:paraId="75DB94F0" w14:textId="77777777" w:rsidR="00B916CB" w:rsidRPr="00B916CB" w:rsidRDefault="00B916CB" w:rsidP="001315F0">
            <w:pPr>
              <w:jc w:val="center"/>
              <w:rPr>
                <w:b/>
                <w:i/>
                <w:szCs w:val="24"/>
              </w:rPr>
            </w:pPr>
            <w:r w:rsidRPr="00B916CB">
              <w:rPr>
                <w:b/>
                <w:i/>
                <w:szCs w:val="24"/>
              </w:rPr>
              <w:t>Elaboration /explanation</w:t>
            </w:r>
          </w:p>
          <w:p w14:paraId="03EDC07D" w14:textId="77777777" w:rsidR="00B916CB" w:rsidRPr="00B916CB" w:rsidRDefault="00B916CB" w:rsidP="001315F0">
            <w:pPr>
              <w:jc w:val="center"/>
              <w:rPr>
                <w:b/>
                <w:szCs w:val="24"/>
              </w:rPr>
            </w:pPr>
            <w:r w:rsidRPr="00B916CB">
              <w:rPr>
                <w:b/>
                <w:szCs w:val="24"/>
              </w:rPr>
              <w:t>Why is this hard for the friend who helps?</w:t>
            </w:r>
          </w:p>
        </w:tc>
        <w:tc>
          <w:tcPr>
            <w:tcW w:w="883" w:type="dxa"/>
          </w:tcPr>
          <w:p w14:paraId="52FE3448" w14:textId="77777777" w:rsidR="00B916CB" w:rsidRDefault="00B916CB" w:rsidP="001315F0">
            <w:r>
              <w:t>page</w:t>
            </w:r>
          </w:p>
        </w:tc>
        <w:tc>
          <w:tcPr>
            <w:tcW w:w="856" w:type="dxa"/>
          </w:tcPr>
          <w:p w14:paraId="7D2882D2" w14:textId="77777777" w:rsidR="00B916CB" w:rsidRPr="004E5801" w:rsidRDefault="00B916CB" w:rsidP="001315F0">
            <w:pPr>
              <w:rPr>
                <w:sz w:val="18"/>
                <w:szCs w:val="18"/>
              </w:rPr>
            </w:pPr>
            <w:r w:rsidRPr="004E5801">
              <w:rPr>
                <w:sz w:val="18"/>
                <w:szCs w:val="18"/>
              </w:rPr>
              <w:t>Check here if you used this</w:t>
            </w:r>
          </w:p>
          <w:p w14:paraId="162FBC3C" w14:textId="77777777" w:rsidR="00B916CB" w:rsidRPr="004E5801" w:rsidRDefault="00B916CB" w:rsidP="001315F0">
            <w:pPr>
              <w:rPr>
                <w:sz w:val="18"/>
                <w:szCs w:val="18"/>
              </w:rPr>
            </w:pPr>
            <w:r>
              <w:rPr>
                <w:sz w:val="18"/>
                <w:szCs w:val="18"/>
              </w:rPr>
              <w:t>e</w:t>
            </w:r>
            <w:r w:rsidRPr="004E5801">
              <w:rPr>
                <w:sz w:val="18"/>
                <w:szCs w:val="18"/>
              </w:rPr>
              <w:t>vidence in your</w:t>
            </w:r>
          </w:p>
          <w:p w14:paraId="40550CB5" w14:textId="77777777" w:rsidR="00B916CB" w:rsidRDefault="00B916CB" w:rsidP="001315F0">
            <w:r w:rsidRPr="004E5801">
              <w:rPr>
                <w:sz w:val="18"/>
                <w:szCs w:val="18"/>
              </w:rPr>
              <w:t>piece</w:t>
            </w:r>
            <w:r>
              <w:rPr>
                <w:sz w:val="18"/>
                <w:szCs w:val="18"/>
              </w:rPr>
              <w:t>.</w:t>
            </w:r>
          </w:p>
        </w:tc>
      </w:tr>
      <w:tr w:rsidR="00B916CB" w14:paraId="2000430F" w14:textId="77777777">
        <w:trPr>
          <w:trHeight w:val="710"/>
        </w:trPr>
        <w:tc>
          <w:tcPr>
            <w:tcW w:w="3933" w:type="dxa"/>
          </w:tcPr>
          <w:p w14:paraId="296F4C50" w14:textId="77777777" w:rsidR="00B916CB" w:rsidRPr="00B916CB" w:rsidRDefault="00B916CB" w:rsidP="001315F0">
            <w:pPr>
              <w:rPr>
                <w:szCs w:val="24"/>
              </w:rPr>
            </w:pPr>
            <w:r>
              <w:rPr>
                <w:szCs w:val="24"/>
              </w:rPr>
              <w:t>Words</w:t>
            </w:r>
          </w:p>
          <w:p w14:paraId="2DCF67BD" w14:textId="77777777" w:rsidR="00B916CB" w:rsidRPr="00B916CB" w:rsidRDefault="00B916CB" w:rsidP="001315F0">
            <w:pPr>
              <w:rPr>
                <w:rFonts w:ascii="Apple Chancery" w:hAnsi="Apple Chancery" w:cs="Apple Chancery"/>
                <w:szCs w:val="24"/>
              </w:rPr>
            </w:pPr>
            <w:r w:rsidRPr="00B916CB">
              <w:rPr>
                <w:rFonts w:ascii="Apple Chancery" w:hAnsi="Apple Chancery" w:cs="Apple Chancery"/>
                <w:szCs w:val="24"/>
              </w:rPr>
              <w:t xml:space="preserve">Pythias is put into prison. </w:t>
            </w:r>
          </w:p>
          <w:p w14:paraId="08CB8CDD" w14:textId="77777777" w:rsidR="00B916CB" w:rsidRDefault="00B916CB" w:rsidP="001315F0">
            <w:pPr>
              <w:rPr>
                <w:rFonts w:ascii="Apple Chancery" w:hAnsi="Apple Chancery" w:cs="Apple Chancery"/>
                <w:szCs w:val="24"/>
              </w:rPr>
            </w:pPr>
            <w:r w:rsidRPr="00B916CB">
              <w:rPr>
                <w:rFonts w:ascii="Apple Chancery" w:hAnsi="Apple Chancery" w:cs="Apple Chancery"/>
                <w:szCs w:val="24"/>
              </w:rPr>
              <w:t>Damon rushes to help him.</w:t>
            </w:r>
          </w:p>
          <w:p w14:paraId="03E7AD8A" w14:textId="77777777" w:rsidR="00B916CB" w:rsidRDefault="00B916CB" w:rsidP="001315F0">
            <w:pPr>
              <w:rPr>
                <w:rFonts w:ascii="Apple Chancery" w:hAnsi="Apple Chancery" w:cs="Apple Chancery"/>
                <w:szCs w:val="24"/>
              </w:rPr>
            </w:pPr>
            <w:r>
              <w:rPr>
                <w:rFonts w:ascii="Apple Chancery" w:hAnsi="Apple Chancery" w:cs="Apple Chancery"/>
                <w:szCs w:val="24"/>
              </w:rPr>
              <w:t>------------------------------------------</w:t>
            </w:r>
          </w:p>
          <w:p w14:paraId="69F943E6" w14:textId="77777777" w:rsidR="00B916CB" w:rsidRPr="00B916CB" w:rsidRDefault="00B916CB" w:rsidP="001315F0">
            <w:pPr>
              <w:rPr>
                <w:szCs w:val="24"/>
              </w:rPr>
            </w:pPr>
            <w:r>
              <w:rPr>
                <w:szCs w:val="24"/>
              </w:rPr>
              <w:t>picture</w:t>
            </w:r>
          </w:p>
          <w:p w14:paraId="1AAEB44F" w14:textId="77777777" w:rsidR="00651E2B" w:rsidRDefault="00651E2B" w:rsidP="001315F0">
            <w:pPr>
              <w:rPr>
                <w:rFonts w:ascii="Apple Chancery" w:hAnsi="Apple Chancery" w:cs="Apple Chancery"/>
                <w:b/>
                <w:sz w:val="28"/>
                <w:szCs w:val="28"/>
              </w:rPr>
            </w:pPr>
          </w:p>
          <w:p w14:paraId="3B4807CD" w14:textId="77777777" w:rsidR="00651E2B" w:rsidRDefault="00651E2B" w:rsidP="001315F0">
            <w:pPr>
              <w:rPr>
                <w:rFonts w:ascii="Apple Chancery" w:hAnsi="Apple Chancery" w:cs="Apple Chancery"/>
                <w:b/>
                <w:sz w:val="28"/>
                <w:szCs w:val="28"/>
              </w:rPr>
            </w:pPr>
          </w:p>
          <w:p w14:paraId="556019CA" w14:textId="77777777" w:rsidR="00651E2B" w:rsidRDefault="00651E2B" w:rsidP="001315F0">
            <w:pPr>
              <w:rPr>
                <w:rFonts w:ascii="Apple Chancery" w:hAnsi="Apple Chancery" w:cs="Apple Chancery"/>
                <w:b/>
                <w:sz w:val="28"/>
                <w:szCs w:val="28"/>
              </w:rPr>
            </w:pPr>
          </w:p>
          <w:p w14:paraId="62CA3DD0" w14:textId="77777777" w:rsidR="00651E2B" w:rsidRDefault="00651E2B" w:rsidP="001315F0">
            <w:pPr>
              <w:rPr>
                <w:rFonts w:ascii="Apple Chancery" w:hAnsi="Apple Chancery" w:cs="Apple Chancery"/>
                <w:b/>
                <w:sz w:val="28"/>
                <w:szCs w:val="28"/>
              </w:rPr>
            </w:pPr>
          </w:p>
          <w:p w14:paraId="03B22FD4" w14:textId="77777777" w:rsidR="00B916CB" w:rsidRPr="002C2978" w:rsidRDefault="00B916CB" w:rsidP="001315F0">
            <w:pPr>
              <w:rPr>
                <w:rFonts w:ascii="Apple Chancery" w:hAnsi="Apple Chancery" w:cs="Apple Chancery"/>
                <w:b/>
                <w:sz w:val="28"/>
                <w:szCs w:val="28"/>
              </w:rPr>
            </w:pPr>
          </w:p>
        </w:tc>
        <w:tc>
          <w:tcPr>
            <w:tcW w:w="4624" w:type="dxa"/>
          </w:tcPr>
          <w:p w14:paraId="65E194A1" w14:textId="77777777" w:rsidR="00B916CB" w:rsidRPr="00B916CB" w:rsidRDefault="00B916CB" w:rsidP="001315F0">
            <w:pPr>
              <w:rPr>
                <w:rFonts w:ascii="Apple Chancery" w:hAnsi="Apple Chancery" w:cs="Apple Chancery"/>
                <w:b/>
                <w:szCs w:val="24"/>
              </w:rPr>
            </w:pPr>
            <w:r w:rsidRPr="00B916CB">
              <w:rPr>
                <w:rFonts w:ascii="Apple Chancery" w:hAnsi="Apple Chancery" w:cs="Apple Chancery"/>
                <w:szCs w:val="24"/>
              </w:rPr>
              <w:t>Damon could get in trouble too.</w:t>
            </w:r>
          </w:p>
          <w:p w14:paraId="1A0FE2AC" w14:textId="77777777" w:rsidR="00B916CB" w:rsidRPr="002C2978" w:rsidRDefault="00B916CB" w:rsidP="001315F0">
            <w:pPr>
              <w:rPr>
                <w:rFonts w:ascii="Apple Chancery" w:hAnsi="Apple Chancery" w:cs="Apple Chancery"/>
                <w:b/>
                <w:sz w:val="28"/>
                <w:szCs w:val="28"/>
              </w:rPr>
            </w:pPr>
          </w:p>
        </w:tc>
        <w:tc>
          <w:tcPr>
            <w:tcW w:w="883" w:type="dxa"/>
          </w:tcPr>
          <w:p w14:paraId="6E778F76" w14:textId="77777777" w:rsidR="00B916CB" w:rsidRDefault="00B916CB" w:rsidP="001315F0">
            <w:pPr>
              <w:rPr>
                <w:rFonts w:ascii="Bradley Hand ITC" w:hAnsi="Bradley Hand ITC"/>
                <w:b/>
                <w:sz w:val="28"/>
                <w:szCs w:val="28"/>
              </w:rPr>
            </w:pPr>
          </w:p>
          <w:p w14:paraId="7BC79DCC" w14:textId="77777777" w:rsidR="00B916CB" w:rsidRPr="00581095" w:rsidRDefault="00B916CB" w:rsidP="001315F0">
            <w:pPr>
              <w:rPr>
                <w:rFonts w:ascii="Bradley Hand ITC" w:hAnsi="Bradley Hand ITC"/>
                <w:b/>
                <w:sz w:val="28"/>
                <w:szCs w:val="28"/>
              </w:rPr>
            </w:pPr>
          </w:p>
        </w:tc>
        <w:tc>
          <w:tcPr>
            <w:tcW w:w="856" w:type="dxa"/>
          </w:tcPr>
          <w:p w14:paraId="33FD85BC" w14:textId="77777777" w:rsidR="00B916CB" w:rsidRDefault="00B916CB" w:rsidP="001315F0">
            <w:pPr>
              <w:rPr>
                <w:rFonts w:ascii="Bradley Hand ITC" w:hAnsi="Bradley Hand ITC"/>
                <w:b/>
                <w:sz w:val="28"/>
                <w:szCs w:val="28"/>
              </w:rPr>
            </w:pPr>
          </w:p>
        </w:tc>
      </w:tr>
      <w:tr w:rsidR="00B916CB" w:rsidRPr="002469BB" w14:paraId="37EFD776" w14:textId="77777777">
        <w:tc>
          <w:tcPr>
            <w:tcW w:w="3933" w:type="dxa"/>
          </w:tcPr>
          <w:p w14:paraId="45194E0C" w14:textId="77777777" w:rsidR="00B916CB" w:rsidRPr="00B916CB" w:rsidRDefault="00B916CB" w:rsidP="00B916CB">
            <w:pPr>
              <w:rPr>
                <w:szCs w:val="24"/>
              </w:rPr>
            </w:pPr>
            <w:r>
              <w:rPr>
                <w:szCs w:val="24"/>
              </w:rPr>
              <w:t>Words</w:t>
            </w:r>
          </w:p>
          <w:p w14:paraId="76D3F3A7" w14:textId="77777777" w:rsidR="00B916CB" w:rsidRDefault="00B916CB" w:rsidP="00B916CB">
            <w:pPr>
              <w:rPr>
                <w:rFonts w:ascii="Apple Chancery" w:hAnsi="Apple Chancery" w:cs="Apple Chancery"/>
                <w:szCs w:val="24"/>
              </w:rPr>
            </w:pPr>
          </w:p>
          <w:p w14:paraId="3C3750F1" w14:textId="77777777" w:rsidR="00651E2B" w:rsidRDefault="00651E2B" w:rsidP="00B916CB">
            <w:pPr>
              <w:rPr>
                <w:rFonts w:ascii="Apple Chancery" w:hAnsi="Apple Chancery" w:cs="Apple Chancery"/>
                <w:szCs w:val="24"/>
              </w:rPr>
            </w:pPr>
          </w:p>
          <w:p w14:paraId="31291062" w14:textId="77777777" w:rsidR="00B916CB" w:rsidRDefault="00B916CB" w:rsidP="00B916CB">
            <w:pPr>
              <w:rPr>
                <w:rFonts w:ascii="Apple Chancery" w:hAnsi="Apple Chancery" w:cs="Apple Chancery"/>
                <w:szCs w:val="24"/>
              </w:rPr>
            </w:pPr>
          </w:p>
          <w:p w14:paraId="0F66497C" w14:textId="77777777" w:rsidR="00B916CB" w:rsidRDefault="00B916CB" w:rsidP="00B916CB">
            <w:pPr>
              <w:rPr>
                <w:rFonts w:ascii="Apple Chancery" w:hAnsi="Apple Chancery" w:cs="Apple Chancery"/>
                <w:szCs w:val="24"/>
              </w:rPr>
            </w:pPr>
            <w:r>
              <w:rPr>
                <w:rFonts w:ascii="Apple Chancery" w:hAnsi="Apple Chancery" w:cs="Apple Chancery"/>
                <w:szCs w:val="24"/>
              </w:rPr>
              <w:t>------------------------------------------</w:t>
            </w:r>
          </w:p>
          <w:p w14:paraId="621DD144" w14:textId="77777777" w:rsidR="00651E2B" w:rsidRDefault="00651E2B" w:rsidP="00B916CB">
            <w:pPr>
              <w:rPr>
                <w:szCs w:val="24"/>
              </w:rPr>
            </w:pPr>
          </w:p>
          <w:p w14:paraId="2CF218E3" w14:textId="77777777" w:rsidR="00B916CB" w:rsidRPr="00B916CB" w:rsidRDefault="00B916CB" w:rsidP="00B916CB">
            <w:pPr>
              <w:rPr>
                <w:szCs w:val="24"/>
              </w:rPr>
            </w:pPr>
            <w:r>
              <w:rPr>
                <w:szCs w:val="24"/>
              </w:rPr>
              <w:t>picture</w:t>
            </w:r>
          </w:p>
          <w:p w14:paraId="5EB1879E" w14:textId="77777777" w:rsidR="00B916CB" w:rsidRDefault="00B916CB" w:rsidP="001315F0">
            <w:pPr>
              <w:rPr>
                <w:rFonts w:ascii="Bradley Hand ITC" w:hAnsi="Bradley Hand ITC"/>
                <w:b/>
                <w:sz w:val="28"/>
                <w:szCs w:val="28"/>
              </w:rPr>
            </w:pPr>
          </w:p>
          <w:p w14:paraId="5BAC995B" w14:textId="77777777" w:rsidR="00651E2B" w:rsidRDefault="00651E2B" w:rsidP="001315F0">
            <w:pPr>
              <w:rPr>
                <w:rFonts w:ascii="Bradley Hand ITC" w:hAnsi="Bradley Hand ITC"/>
                <w:b/>
                <w:szCs w:val="28"/>
              </w:rPr>
            </w:pPr>
          </w:p>
          <w:p w14:paraId="0784138D" w14:textId="77777777" w:rsidR="00B916CB" w:rsidRPr="00651E2B" w:rsidRDefault="00B916CB" w:rsidP="001315F0">
            <w:pPr>
              <w:rPr>
                <w:rFonts w:ascii="Bradley Hand ITC" w:hAnsi="Bradley Hand ITC"/>
                <w:b/>
                <w:szCs w:val="28"/>
              </w:rPr>
            </w:pPr>
          </w:p>
        </w:tc>
        <w:tc>
          <w:tcPr>
            <w:tcW w:w="4624" w:type="dxa"/>
          </w:tcPr>
          <w:p w14:paraId="70EEB361" w14:textId="77777777" w:rsidR="00B916CB" w:rsidRPr="002469BB" w:rsidRDefault="00B916CB" w:rsidP="001315F0">
            <w:pPr>
              <w:rPr>
                <w:rFonts w:ascii="Bradley Hand ITC" w:hAnsi="Bradley Hand ITC"/>
                <w:b/>
                <w:sz w:val="28"/>
                <w:szCs w:val="28"/>
              </w:rPr>
            </w:pPr>
          </w:p>
        </w:tc>
        <w:tc>
          <w:tcPr>
            <w:tcW w:w="883" w:type="dxa"/>
          </w:tcPr>
          <w:p w14:paraId="1064820F" w14:textId="77777777" w:rsidR="00B916CB" w:rsidRPr="002469BB" w:rsidRDefault="00B916CB" w:rsidP="001315F0">
            <w:pPr>
              <w:rPr>
                <w:rFonts w:ascii="Bradley Hand ITC" w:hAnsi="Bradley Hand ITC"/>
                <w:b/>
              </w:rPr>
            </w:pPr>
          </w:p>
        </w:tc>
        <w:tc>
          <w:tcPr>
            <w:tcW w:w="856" w:type="dxa"/>
          </w:tcPr>
          <w:p w14:paraId="7ADE29A0" w14:textId="77777777" w:rsidR="00B916CB" w:rsidRPr="002469BB" w:rsidRDefault="00B916CB" w:rsidP="001315F0">
            <w:pPr>
              <w:rPr>
                <w:rFonts w:ascii="Bradley Hand ITC" w:hAnsi="Bradley Hand ITC"/>
                <w:b/>
              </w:rPr>
            </w:pPr>
          </w:p>
        </w:tc>
      </w:tr>
      <w:tr w:rsidR="00B916CB" w:rsidRPr="002469BB" w14:paraId="5CB22E30" w14:textId="77777777">
        <w:tc>
          <w:tcPr>
            <w:tcW w:w="3933" w:type="dxa"/>
          </w:tcPr>
          <w:p w14:paraId="072998EC" w14:textId="77777777" w:rsidR="00B916CB" w:rsidRPr="00B916CB" w:rsidRDefault="00B916CB" w:rsidP="00B916CB">
            <w:pPr>
              <w:rPr>
                <w:szCs w:val="24"/>
              </w:rPr>
            </w:pPr>
            <w:r>
              <w:rPr>
                <w:szCs w:val="24"/>
              </w:rPr>
              <w:t>Words</w:t>
            </w:r>
          </w:p>
          <w:p w14:paraId="61DC3B0C" w14:textId="77777777" w:rsidR="00B916CB" w:rsidRDefault="00B916CB" w:rsidP="00B916CB">
            <w:pPr>
              <w:rPr>
                <w:rFonts w:ascii="Apple Chancery" w:hAnsi="Apple Chancery" w:cs="Apple Chancery"/>
                <w:szCs w:val="24"/>
              </w:rPr>
            </w:pPr>
          </w:p>
          <w:p w14:paraId="58D226BB" w14:textId="77777777" w:rsidR="00B916CB" w:rsidRDefault="00B916CB" w:rsidP="00B916CB">
            <w:pPr>
              <w:rPr>
                <w:rFonts w:ascii="Apple Chancery" w:hAnsi="Apple Chancery" w:cs="Apple Chancery"/>
                <w:szCs w:val="24"/>
              </w:rPr>
            </w:pPr>
          </w:p>
          <w:p w14:paraId="1124B8F1" w14:textId="77777777" w:rsidR="00B916CB" w:rsidRDefault="00B916CB" w:rsidP="00B916CB">
            <w:pPr>
              <w:rPr>
                <w:rFonts w:ascii="Apple Chancery" w:hAnsi="Apple Chancery" w:cs="Apple Chancery"/>
                <w:szCs w:val="24"/>
              </w:rPr>
            </w:pPr>
            <w:r>
              <w:rPr>
                <w:rFonts w:ascii="Apple Chancery" w:hAnsi="Apple Chancery" w:cs="Apple Chancery"/>
                <w:szCs w:val="24"/>
              </w:rPr>
              <w:t>------------------------------------------</w:t>
            </w:r>
          </w:p>
          <w:p w14:paraId="48D7A355" w14:textId="77777777" w:rsidR="00B916CB" w:rsidRPr="00B916CB" w:rsidRDefault="00B916CB" w:rsidP="00B916CB">
            <w:pPr>
              <w:rPr>
                <w:szCs w:val="24"/>
              </w:rPr>
            </w:pPr>
            <w:r>
              <w:rPr>
                <w:szCs w:val="24"/>
              </w:rPr>
              <w:t>picture</w:t>
            </w:r>
          </w:p>
          <w:p w14:paraId="13A1CD0C" w14:textId="77777777" w:rsidR="00B916CB" w:rsidRDefault="00B916CB" w:rsidP="001315F0">
            <w:pPr>
              <w:rPr>
                <w:rFonts w:ascii="Bradley Hand ITC" w:hAnsi="Bradley Hand ITC"/>
                <w:b/>
                <w:sz w:val="28"/>
                <w:szCs w:val="28"/>
              </w:rPr>
            </w:pPr>
          </w:p>
          <w:p w14:paraId="4143FEAE" w14:textId="77777777" w:rsidR="00B916CB" w:rsidRPr="002469BB" w:rsidRDefault="00B916CB" w:rsidP="001315F0">
            <w:pPr>
              <w:rPr>
                <w:rFonts w:ascii="Bradley Hand ITC" w:hAnsi="Bradley Hand ITC"/>
                <w:b/>
                <w:sz w:val="28"/>
                <w:szCs w:val="28"/>
              </w:rPr>
            </w:pPr>
          </w:p>
        </w:tc>
        <w:tc>
          <w:tcPr>
            <w:tcW w:w="4624" w:type="dxa"/>
          </w:tcPr>
          <w:p w14:paraId="688E3153" w14:textId="77777777" w:rsidR="00B916CB" w:rsidRPr="002469BB" w:rsidRDefault="00B916CB" w:rsidP="001315F0">
            <w:pPr>
              <w:rPr>
                <w:rFonts w:ascii="Bradley Hand ITC" w:hAnsi="Bradley Hand ITC"/>
                <w:b/>
                <w:sz w:val="28"/>
                <w:szCs w:val="28"/>
              </w:rPr>
            </w:pPr>
          </w:p>
        </w:tc>
        <w:tc>
          <w:tcPr>
            <w:tcW w:w="883" w:type="dxa"/>
          </w:tcPr>
          <w:p w14:paraId="32072E5F" w14:textId="77777777" w:rsidR="00B916CB" w:rsidRPr="002469BB" w:rsidRDefault="00B916CB" w:rsidP="001315F0">
            <w:pPr>
              <w:rPr>
                <w:rFonts w:ascii="Bradley Hand ITC" w:hAnsi="Bradley Hand ITC"/>
                <w:b/>
              </w:rPr>
            </w:pPr>
          </w:p>
        </w:tc>
        <w:tc>
          <w:tcPr>
            <w:tcW w:w="856" w:type="dxa"/>
          </w:tcPr>
          <w:p w14:paraId="588AB798" w14:textId="77777777" w:rsidR="00B916CB" w:rsidRPr="002469BB" w:rsidRDefault="00B916CB" w:rsidP="001315F0">
            <w:pPr>
              <w:rPr>
                <w:rFonts w:ascii="Bradley Hand ITC" w:hAnsi="Bradley Hand ITC"/>
                <w:b/>
              </w:rPr>
            </w:pPr>
          </w:p>
        </w:tc>
      </w:tr>
      <w:tr w:rsidR="00B916CB" w:rsidRPr="002469BB" w14:paraId="0678B6E9" w14:textId="77777777">
        <w:tc>
          <w:tcPr>
            <w:tcW w:w="3933" w:type="dxa"/>
          </w:tcPr>
          <w:p w14:paraId="3AA2DDD3" w14:textId="77777777" w:rsidR="00B916CB" w:rsidRPr="00B916CB" w:rsidRDefault="00B916CB" w:rsidP="00B916CB">
            <w:pPr>
              <w:rPr>
                <w:szCs w:val="24"/>
              </w:rPr>
            </w:pPr>
            <w:r>
              <w:rPr>
                <w:szCs w:val="24"/>
              </w:rPr>
              <w:t>Words</w:t>
            </w:r>
          </w:p>
          <w:p w14:paraId="1524C132" w14:textId="77777777" w:rsidR="00B916CB" w:rsidRDefault="00B916CB" w:rsidP="00B916CB">
            <w:pPr>
              <w:rPr>
                <w:rFonts w:ascii="Apple Chancery" w:hAnsi="Apple Chancery" w:cs="Apple Chancery"/>
                <w:szCs w:val="24"/>
              </w:rPr>
            </w:pPr>
          </w:p>
          <w:p w14:paraId="3E1450F7" w14:textId="77777777" w:rsidR="00B916CB" w:rsidRDefault="00B916CB" w:rsidP="00B916CB">
            <w:pPr>
              <w:rPr>
                <w:rFonts w:ascii="Apple Chancery" w:hAnsi="Apple Chancery" w:cs="Apple Chancery"/>
                <w:szCs w:val="24"/>
              </w:rPr>
            </w:pPr>
          </w:p>
          <w:p w14:paraId="2C72D73E" w14:textId="77777777" w:rsidR="00B916CB" w:rsidRDefault="00B916CB" w:rsidP="00B916CB">
            <w:pPr>
              <w:rPr>
                <w:rFonts w:ascii="Apple Chancery" w:hAnsi="Apple Chancery" w:cs="Apple Chancery"/>
                <w:szCs w:val="24"/>
              </w:rPr>
            </w:pPr>
            <w:r>
              <w:rPr>
                <w:rFonts w:ascii="Apple Chancery" w:hAnsi="Apple Chancery" w:cs="Apple Chancery"/>
                <w:szCs w:val="24"/>
              </w:rPr>
              <w:t>------------------------------------------</w:t>
            </w:r>
          </w:p>
          <w:p w14:paraId="4CB83240" w14:textId="77777777" w:rsidR="00B916CB" w:rsidRPr="00B916CB" w:rsidRDefault="00B916CB" w:rsidP="00B916CB">
            <w:pPr>
              <w:rPr>
                <w:szCs w:val="24"/>
              </w:rPr>
            </w:pPr>
            <w:r>
              <w:rPr>
                <w:szCs w:val="24"/>
              </w:rPr>
              <w:t>picture</w:t>
            </w:r>
          </w:p>
          <w:p w14:paraId="516C9B17" w14:textId="77777777" w:rsidR="00B916CB" w:rsidRDefault="00B916CB" w:rsidP="00B916CB">
            <w:pPr>
              <w:rPr>
                <w:szCs w:val="24"/>
              </w:rPr>
            </w:pPr>
          </w:p>
          <w:p w14:paraId="4E869307" w14:textId="77777777" w:rsidR="00B916CB" w:rsidRDefault="00B916CB" w:rsidP="00B916CB">
            <w:pPr>
              <w:rPr>
                <w:szCs w:val="24"/>
              </w:rPr>
            </w:pPr>
          </w:p>
          <w:p w14:paraId="1BC34CEF" w14:textId="77777777" w:rsidR="00B916CB" w:rsidRDefault="00B916CB" w:rsidP="00B916CB">
            <w:pPr>
              <w:rPr>
                <w:szCs w:val="24"/>
              </w:rPr>
            </w:pPr>
          </w:p>
          <w:p w14:paraId="2E6B3B0D" w14:textId="77777777" w:rsidR="00651E2B" w:rsidRDefault="00651E2B" w:rsidP="00B916CB">
            <w:pPr>
              <w:rPr>
                <w:szCs w:val="24"/>
              </w:rPr>
            </w:pPr>
          </w:p>
          <w:p w14:paraId="62C52D79" w14:textId="77777777" w:rsidR="00651E2B" w:rsidRDefault="00651E2B" w:rsidP="00B916CB">
            <w:pPr>
              <w:rPr>
                <w:szCs w:val="24"/>
              </w:rPr>
            </w:pPr>
          </w:p>
          <w:p w14:paraId="416E6D4C" w14:textId="77777777" w:rsidR="00B916CB" w:rsidRDefault="00B916CB" w:rsidP="00B916CB">
            <w:pPr>
              <w:rPr>
                <w:szCs w:val="24"/>
              </w:rPr>
            </w:pPr>
          </w:p>
        </w:tc>
        <w:tc>
          <w:tcPr>
            <w:tcW w:w="4624" w:type="dxa"/>
          </w:tcPr>
          <w:p w14:paraId="4463DD7E" w14:textId="77777777" w:rsidR="00B916CB" w:rsidRPr="002469BB" w:rsidRDefault="00B916CB" w:rsidP="001315F0">
            <w:pPr>
              <w:rPr>
                <w:rFonts w:ascii="Bradley Hand ITC" w:hAnsi="Bradley Hand ITC"/>
                <w:b/>
                <w:sz w:val="28"/>
                <w:szCs w:val="28"/>
              </w:rPr>
            </w:pPr>
          </w:p>
        </w:tc>
        <w:tc>
          <w:tcPr>
            <w:tcW w:w="883" w:type="dxa"/>
          </w:tcPr>
          <w:p w14:paraId="4634FF4B" w14:textId="77777777" w:rsidR="00B916CB" w:rsidRPr="002469BB" w:rsidRDefault="00B916CB" w:rsidP="001315F0">
            <w:pPr>
              <w:rPr>
                <w:rFonts w:ascii="Bradley Hand ITC" w:hAnsi="Bradley Hand ITC"/>
                <w:b/>
              </w:rPr>
            </w:pPr>
          </w:p>
        </w:tc>
        <w:tc>
          <w:tcPr>
            <w:tcW w:w="856" w:type="dxa"/>
          </w:tcPr>
          <w:p w14:paraId="7A32B5E3" w14:textId="77777777" w:rsidR="00B916CB" w:rsidRPr="002469BB" w:rsidRDefault="00B916CB" w:rsidP="001315F0">
            <w:pPr>
              <w:rPr>
                <w:rFonts w:ascii="Bradley Hand ITC" w:hAnsi="Bradley Hand ITC"/>
                <w:b/>
              </w:rPr>
            </w:pPr>
          </w:p>
        </w:tc>
      </w:tr>
    </w:tbl>
    <w:p w14:paraId="600DBC6B" w14:textId="77777777" w:rsidR="00B916CB" w:rsidRPr="00F775BA" w:rsidRDefault="00B916CB" w:rsidP="00C2039A">
      <w:pPr>
        <w:spacing w:line="276" w:lineRule="auto"/>
        <w:rPr>
          <w:szCs w:val="24"/>
        </w:rPr>
      </w:pPr>
    </w:p>
    <w:p w14:paraId="0A02426B" w14:textId="77777777" w:rsidR="00F34608" w:rsidRPr="00F775BA" w:rsidRDefault="00F34608" w:rsidP="00C2039A">
      <w:pPr>
        <w:spacing w:line="276" w:lineRule="auto"/>
        <w:rPr>
          <w:szCs w:val="24"/>
        </w:rPr>
      </w:pPr>
    </w:p>
    <w:p w14:paraId="13BACBC8" w14:textId="77777777" w:rsidR="00651E2B" w:rsidRDefault="00651E2B" w:rsidP="00651E2B">
      <w:pPr>
        <w:pStyle w:val="ListParagraph"/>
        <w:numPr>
          <w:ilvl w:val="0"/>
          <w:numId w:val="15"/>
        </w:numPr>
        <w:spacing w:line="276" w:lineRule="auto"/>
        <w:rPr>
          <w:szCs w:val="24"/>
        </w:rPr>
      </w:pPr>
      <w:r w:rsidRPr="004C311D">
        <w:rPr>
          <w:b/>
          <w:szCs w:val="24"/>
        </w:rPr>
        <w:t>Listen</w:t>
      </w:r>
      <w:r w:rsidRPr="004C311D">
        <w:rPr>
          <w:szCs w:val="24"/>
        </w:rPr>
        <w:t xml:space="preserve"> carefully as your teacher gives an example of how to write about the first piece of evidence. Where are these sentences coming from? </w:t>
      </w:r>
      <w:r w:rsidRPr="004C311D">
        <w:rPr>
          <w:b/>
          <w:szCs w:val="24"/>
        </w:rPr>
        <w:t>Copy</w:t>
      </w:r>
      <w:r w:rsidRPr="004C311D">
        <w:rPr>
          <w:szCs w:val="24"/>
        </w:rPr>
        <w:t xml:space="preserve"> your teacher's example on your Writing Draft sheet.</w:t>
      </w:r>
    </w:p>
    <w:p w14:paraId="00286105" w14:textId="77777777" w:rsidR="00651E2B" w:rsidRDefault="00651E2B" w:rsidP="00651E2B">
      <w:pPr>
        <w:pStyle w:val="ListParagraph"/>
        <w:spacing w:line="276" w:lineRule="auto"/>
        <w:rPr>
          <w:szCs w:val="24"/>
        </w:rPr>
      </w:pPr>
    </w:p>
    <w:p w14:paraId="281EBA7C" w14:textId="77777777" w:rsidR="00651E2B" w:rsidRDefault="00651E2B" w:rsidP="00651E2B">
      <w:pPr>
        <w:pStyle w:val="ListParagraph"/>
        <w:numPr>
          <w:ilvl w:val="0"/>
          <w:numId w:val="15"/>
        </w:numPr>
        <w:spacing w:line="276" w:lineRule="auto"/>
        <w:rPr>
          <w:szCs w:val="24"/>
        </w:rPr>
      </w:pPr>
      <w:r w:rsidRPr="004C311D">
        <w:rPr>
          <w:szCs w:val="24"/>
        </w:rPr>
        <w:t xml:space="preserve">Now comes the fun part! Talk the piece! </w:t>
      </w:r>
      <w:r w:rsidRPr="004C311D">
        <w:rPr>
          <w:b/>
          <w:szCs w:val="24"/>
        </w:rPr>
        <w:t>Use</w:t>
      </w:r>
      <w:r w:rsidRPr="004C311D">
        <w:rPr>
          <w:szCs w:val="24"/>
        </w:rPr>
        <w:t xml:space="preserve"> your own Evidence Chart. </w:t>
      </w:r>
      <w:r w:rsidRPr="004C311D">
        <w:rPr>
          <w:b/>
          <w:szCs w:val="24"/>
        </w:rPr>
        <w:t>Point</w:t>
      </w:r>
      <w:r w:rsidRPr="004C311D">
        <w:rPr>
          <w:szCs w:val="24"/>
        </w:rPr>
        <w:t xml:space="preserve"> to each row of the chart and </w:t>
      </w:r>
      <w:r w:rsidRPr="004C311D">
        <w:rPr>
          <w:b/>
          <w:szCs w:val="24"/>
        </w:rPr>
        <w:t xml:space="preserve">tell </w:t>
      </w:r>
      <w:r w:rsidRPr="004C311D">
        <w:rPr>
          <w:szCs w:val="24"/>
        </w:rPr>
        <w:t xml:space="preserve">a partner what you will write. </w:t>
      </w:r>
      <w:r w:rsidRPr="004C311D">
        <w:rPr>
          <w:b/>
          <w:szCs w:val="24"/>
        </w:rPr>
        <w:t>Say</w:t>
      </w:r>
      <w:r w:rsidRPr="004C311D">
        <w:rPr>
          <w:szCs w:val="24"/>
        </w:rPr>
        <w:t xml:space="preserve"> the se</w:t>
      </w:r>
      <w:r>
        <w:rPr>
          <w:szCs w:val="24"/>
        </w:rPr>
        <w:t xml:space="preserve">ntences out loud as if you were writing them. </w:t>
      </w:r>
      <w:r w:rsidRPr="004C311D">
        <w:rPr>
          <w:szCs w:val="24"/>
        </w:rPr>
        <w:t>Then</w:t>
      </w:r>
      <w:r>
        <w:rPr>
          <w:szCs w:val="24"/>
        </w:rPr>
        <w:t>,</w:t>
      </w:r>
      <w:r w:rsidRPr="004C311D">
        <w:rPr>
          <w:szCs w:val="24"/>
        </w:rPr>
        <w:t xml:space="preserve"> listen as your partner tells you what he/she will write.</w:t>
      </w:r>
    </w:p>
    <w:p w14:paraId="3DE4ED55" w14:textId="77777777" w:rsidR="00651E2B" w:rsidRDefault="00651E2B" w:rsidP="00651E2B">
      <w:pPr>
        <w:pStyle w:val="ListParagraph"/>
        <w:spacing w:line="276" w:lineRule="auto"/>
        <w:rPr>
          <w:szCs w:val="24"/>
        </w:rPr>
      </w:pPr>
    </w:p>
    <w:p w14:paraId="1271A648" w14:textId="77777777" w:rsidR="00651E2B" w:rsidRDefault="00651E2B" w:rsidP="00651E2B">
      <w:pPr>
        <w:pStyle w:val="ListParagraph"/>
        <w:numPr>
          <w:ilvl w:val="0"/>
          <w:numId w:val="15"/>
        </w:numPr>
        <w:spacing w:line="276" w:lineRule="auto"/>
        <w:rPr>
          <w:szCs w:val="24"/>
        </w:rPr>
      </w:pPr>
      <w:r w:rsidRPr="004C311D">
        <w:rPr>
          <w:szCs w:val="24"/>
        </w:rPr>
        <w:t>Write about two more pieces of evidence. Use your Evidence Chart.</w:t>
      </w:r>
    </w:p>
    <w:p w14:paraId="2D04C7D0" w14:textId="77777777" w:rsidR="00651E2B" w:rsidRDefault="00651E2B" w:rsidP="00651E2B">
      <w:pPr>
        <w:pStyle w:val="ListParagraph"/>
        <w:spacing w:line="276" w:lineRule="auto"/>
        <w:rPr>
          <w:szCs w:val="24"/>
        </w:rPr>
      </w:pPr>
    </w:p>
    <w:p w14:paraId="2B723E1F" w14:textId="77777777" w:rsidR="00651E2B" w:rsidRDefault="00651E2B" w:rsidP="0054589A">
      <w:pPr>
        <w:pStyle w:val="ListParagraph"/>
        <w:numPr>
          <w:ilvl w:val="0"/>
          <w:numId w:val="15"/>
        </w:numPr>
        <w:spacing w:line="276" w:lineRule="auto"/>
        <w:rPr>
          <w:szCs w:val="24"/>
        </w:rPr>
      </w:pPr>
      <w:r w:rsidRPr="004C311D">
        <w:rPr>
          <w:szCs w:val="24"/>
        </w:rPr>
        <w:t xml:space="preserve">A Concluding Statement restates the focus of the piece. Look at your Focus Statement. How could you </w:t>
      </w:r>
      <w:r w:rsidRPr="004C311D">
        <w:rPr>
          <w:b/>
          <w:szCs w:val="24"/>
        </w:rPr>
        <w:t xml:space="preserve">restate </w:t>
      </w:r>
      <w:r w:rsidRPr="004C311D">
        <w:rPr>
          <w:szCs w:val="24"/>
        </w:rPr>
        <w:t xml:space="preserve">it? Use the same idea, but different words. </w:t>
      </w:r>
      <w:r w:rsidRPr="004C311D">
        <w:rPr>
          <w:b/>
          <w:szCs w:val="24"/>
        </w:rPr>
        <w:t>Write</w:t>
      </w:r>
      <w:r w:rsidRPr="004C311D">
        <w:rPr>
          <w:szCs w:val="24"/>
        </w:rPr>
        <w:t xml:space="preserve"> your Concluding Statement at the end of your piece. </w:t>
      </w:r>
    </w:p>
    <w:p w14:paraId="58C5F0A5" w14:textId="77777777" w:rsidR="00651E2B" w:rsidRDefault="00651E2B" w:rsidP="00651E2B">
      <w:pPr>
        <w:pStyle w:val="ListParagraph"/>
        <w:spacing w:line="276" w:lineRule="auto"/>
        <w:rPr>
          <w:szCs w:val="24"/>
        </w:rPr>
      </w:pPr>
    </w:p>
    <w:p w14:paraId="3CADCB6C" w14:textId="77777777" w:rsidR="00651E2B" w:rsidRPr="00651E2B" w:rsidRDefault="00902958" w:rsidP="00C2039A">
      <w:pPr>
        <w:pStyle w:val="ListParagraph"/>
        <w:numPr>
          <w:ilvl w:val="0"/>
          <w:numId w:val="15"/>
        </w:numPr>
        <w:spacing w:line="276" w:lineRule="auto"/>
        <w:rPr>
          <w:szCs w:val="24"/>
        </w:rPr>
      </w:pPr>
      <w:r w:rsidRPr="00651E2B">
        <w:rPr>
          <w:szCs w:val="24"/>
        </w:rPr>
        <w:t>Now, think about this question:</w:t>
      </w:r>
      <w:r w:rsidRPr="00651E2B">
        <w:rPr>
          <w:color w:val="FF0000"/>
          <w:szCs w:val="24"/>
        </w:rPr>
        <w:t xml:space="preserve"> </w:t>
      </w:r>
      <w:r w:rsidRPr="00651E2B">
        <w:rPr>
          <w:i/>
          <w:szCs w:val="24"/>
        </w:rPr>
        <w:t>“</w:t>
      </w:r>
      <w:r w:rsidRPr="00651E2B">
        <w:rPr>
          <w:rFonts w:eastAsia="Times New Roman"/>
          <w:i/>
          <w:color w:val="222222"/>
          <w:szCs w:val="24"/>
          <w:shd w:val="clear" w:color="auto" w:fill="FFFFFF"/>
        </w:rPr>
        <w:t>How does the king respond to seeing Damon and Pythias help each other?”</w:t>
      </w:r>
      <w:r w:rsidRPr="00651E2B">
        <w:rPr>
          <w:rFonts w:eastAsia="Times New Roman"/>
          <w:szCs w:val="24"/>
        </w:rPr>
        <w:t xml:space="preserve">  </w:t>
      </w:r>
      <w:r w:rsidRPr="00651E2B">
        <w:rPr>
          <w:szCs w:val="24"/>
        </w:rPr>
        <w:t xml:space="preserve">Your teacher will lead a </w:t>
      </w:r>
      <w:r w:rsidRPr="00651E2B">
        <w:rPr>
          <w:b/>
          <w:szCs w:val="24"/>
        </w:rPr>
        <w:t xml:space="preserve">discussion </w:t>
      </w:r>
      <w:r w:rsidRPr="00651E2B">
        <w:rPr>
          <w:szCs w:val="24"/>
        </w:rPr>
        <w:t xml:space="preserve">to help you improve and expand your conclusion. When you are ready, </w:t>
      </w:r>
      <w:r w:rsidRPr="00651E2B">
        <w:rPr>
          <w:b/>
          <w:szCs w:val="24"/>
        </w:rPr>
        <w:t xml:space="preserve">add a few sentences </w:t>
      </w:r>
      <w:r w:rsidRPr="00651E2B">
        <w:rPr>
          <w:szCs w:val="24"/>
        </w:rPr>
        <w:t>to your conclusion that show your thinking about this</w:t>
      </w:r>
      <w:r w:rsidR="0054589A" w:rsidRPr="00651E2B">
        <w:rPr>
          <w:color w:val="FF0000"/>
          <w:szCs w:val="24"/>
        </w:rPr>
        <w:t xml:space="preserve">. </w:t>
      </w:r>
    </w:p>
    <w:p w14:paraId="7261D422" w14:textId="77777777" w:rsidR="00651E2B" w:rsidRPr="00651E2B" w:rsidRDefault="00651E2B" w:rsidP="00651E2B">
      <w:pPr>
        <w:pStyle w:val="ListParagraph"/>
        <w:spacing w:line="276" w:lineRule="auto"/>
        <w:rPr>
          <w:szCs w:val="24"/>
        </w:rPr>
      </w:pPr>
    </w:p>
    <w:p w14:paraId="2E141DC1" w14:textId="77777777" w:rsidR="00C2039A" w:rsidRPr="00651E2B" w:rsidRDefault="00C2039A" w:rsidP="00C2039A">
      <w:pPr>
        <w:pStyle w:val="ListParagraph"/>
        <w:numPr>
          <w:ilvl w:val="0"/>
          <w:numId w:val="15"/>
        </w:numPr>
        <w:spacing w:line="276" w:lineRule="auto"/>
        <w:rPr>
          <w:szCs w:val="24"/>
        </w:rPr>
      </w:pPr>
      <w:r w:rsidRPr="00651E2B">
        <w:rPr>
          <w:szCs w:val="24"/>
        </w:rPr>
        <w:t xml:space="preserve">With a pencil in your hand, </w:t>
      </w:r>
      <w:r w:rsidRPr="00651E2B">
        <w:rPr>
          <w:b/>
          <w:szCs w:val="24"/>
        </w:rPr>
        <w:t xml:space="preserve">read </w:t>
      </w:r>
      <w:r w:rsidRPr="00651E2B">
        <w:rPr>
          <w:szCs w:val="24"/>
        </w:rPr>
        <w:t xml:space="preserve">your </w:t>
      </w:r>
      <w:r w:rsidR="00CF7868" w:rsidRPr="00651E2B">
        <w:rPr>
          <w:szCs w:val="24"/>
        </w:rPr>
        <w:t xml:space="preserve">whole </w:t>
      </w:r>
      <w:r w:rsidRPr="00651E2B">
        <w:rPr>
          <w:szCs w:val="24"/>
        </w:rPr>
        <w:t xml:space="preserve">piece aloud to a partner. </w:t>
      </w:r>
      <w:r w:rsidRPr="00651E2B">
        <w:rPr>
          <w:b/>
          <w:szCs w:val="24"/>
        </w:rPr>
        <w:t>Revise and edit</w:t>
      </w:r>
      <w:r w:rsidRPr="00651E2B">
        <w:rPr>
          <w:szCs w:val="24"/>
        </w:rPr>
        <w:t xml:space="preserve"> as you read.</w:t>
      </w:r>
    </w:p>
    <w:p w14:paraId="54C64343" w14:textId="77777777" w:rsidR="007419FA" w:rsidRPr="00F775BA" w:rsidRDefault="007419FA" w:rsidP="007419FA">
      <w:pPr>
        <w:spacing w:line="276" w:lineRule="auto"/>
        <w:rPr>
          <w:szCs w:val="24"/>
        </w:rPr>
      </w:pPr>
    </w:p>
    <w:p w14:paraId="550F4C7D" w14:textId="77777777" w:rsidR="00A2433D" w:rsidRDefault="00A2433D" w:rsidP="007419FA">
      <w:pPr>
        <w:spacing w:line="276" w:lineRule="auto"/>
        <w:rPr>
          <w:sz w:val="28"/>
          <w:szCs w:val="28"/>
        </w:rPr>
      </w:pPr>
    </w:p>
    <w:p w14:paraId="46F62782" w14:textId="77777777" w:rsidR="00651E2B" w:rsidRDefault="00651E2B" w:rsidP="007419FA">
      <w:pPr>
        <w:spacing w:line="276" w:lineRule="auto"/>
        <w:rPr>
          <w:sz w:val="28"/>
          <w:szCs w:val="28"/>
        </w:rPr>
      </w:pPr>
    </w:p>
    <w:p w14:paraId="6C5686BB" w14:textId="77777777" w:rsidR="00651E2B" w:rsidRDefault="00651E2B" w:rsidP="007419FA">
      <w:pPr>
        <w:spacing w:line="276" w:lineRule="auto"/>
        <w:rPr>
          <w:sz w:val="28"/>
          <w:szCs w:val="28"/>
        </w:rPr>
      </w:pPr>
    </w:p>
    <w:p w14:paraId="4E7BB256" w14:textId="77777777" w:rsidR="00651E2B" w:rsidRDefault="00651E2B" w:rsidP="007419FA">
      <w:pPr>
        <w:spacing w:line="276" w:lineRule="auto"/>
        <w:rPr>
          <w:sz w:val="28"/>
          <w:szCs w:val="28"/>
        </w:rPr>
      </w:pPr>
    </w:p>
    <w:p w14:paraId="7A757790" w14:textId="77777777" w:rsidR="00651E2B" w:rsidRDefault="00651E2B" w:rsidP="007419FA">
      <w:pPr>
        <w:spacing w:line="276" w:lineRule="auto"/>
        <w:rPr>
          <w:sz w:val="28"/>
          <w:szCs w:val="28"/>
        </w:rPr>
      </w:pPr>
    </w:p>
    <w:p w14:paraId="0778C5DA" w14:textId="77777777" w:rsidR="00651E2B" w:rsidRDefault="00651E2B" w:rsidP="007419FA">
      <w:pPr>
        <w:spacing w:line="276" w:lineRule="auto"/>
        <w:rPr>
          <w:sz w:val="28"/>
          <w:szCs w:val="28"/>
        </w:rPr>
      </w:pPr>
    </w:p>
    <w:p w14:paraId="3F4AFD75" w14:textId="77777777" w:rsidR="00651E2B" w:rsidRDefault="00651E2B" w:rsidP="007419FA">
      <w:pPr>
        <w:spacing w:line="276" w:lineRule="auto"/>
        <w:rPr>
          <w:sz w:val="28"/>
          <w:szCs w:val="28"/>
        </w:rPr>
      </w:pPr>
    </w:p>
    <w:p w14:paraId="3AEA535C" w14:textId="77777777" w:rsidR="00651E2B" w:rsidRDefault="00651E2B" w:rsidP="007419FA">
      <w:pPr>
        <w:spacing w:line="276" w:lineRule="auto"/>
        <w:rPr>
          <w:sz w:val="28"/>
          <w:szCs w:val="28"/>
        </w:rPr>
      </w:pPr>
    </w:p>
    <w:p w14:paraId="4A8CD2CD" w14:textId="77777777" w:rsidR="00651E2B" w:rsidRDefault="00651E2B" w:rsidP="007419FA">
      <w:pPr>
        <w:spacing w:line="276" w:lineRule="auto"/>
        <w:rPr>
          <w:sz w:val="28"/>
          <w:szCs w:val="28"/>
        </w:rPr>
      </w:pPr>
    </w:p>
    <w:p w14:paraId="177FEF45" w14:textId="77777777" w:rsidR="00651E2B" w:rsidRDefault="00651E2B" w:rsidP="007419FA">
      <w:pPr>
        <w:spacing w:line="276" w:lineRule="auto"/>
        <w:rPr>
          <w:sz w:val="28"/>
          <w:szCs w:val="28"/>
        </w:rPr>
      </w:pPr>
    </w:p>
    <w:p w14:paraId="220AFA04" w14:textId="77777777" w:rsidR="00651E2B" w:rsidRDefault="00651E2B" w:rsidP="007419FA">
      <w:pPr>
        <w:spacing w:line="276" w:lineRule="auto"/>
        <w:rPr>
          <w:sz w:val="28"/>
          <w:szCs w:val="28"/>
        </w:rPr>
      </w:pPr>
    </w:p>
    <w:p w14:paraId="1A263E07" w14:textId="77777777" w:rsidR="00651E2B" w:rsidRDefault="00651E2B" w:rsidP="007419FA">
      <w:pPr>
        <w:spacing w:line="276" w:lineRule="auto"/>
        <w:rPr>
          <w:sz w:val="28"/>
          <w:szCs w:val="28"/>
        </w:rPr>
      </w:pPr>
    </w:p>
    <w:p w14:paraId="48264C76" w14:textId="77777777" w:rsidR="00651E2B" w:rsidRDefault="00651E2B" w:rsidP="007419FA">
      <w:pPr>
        <w:spacing w:line="276" w:lineRule="auto"/>
        <w:rPr>
          <w:sz w:val="28"/>
          <w:szCs w:val="28"/>
        </w:rPr>
      </w:pPr>
    </w:p>
    <w:p w14:paraId="0050345F" w14:textId="77777777" w:rsidR="00651E2B" w:rsidRDefault="00651E2B" w:rsidP="007419FA">
      <w:pPr>
        <w:spacing w:line="276" w:lineRule="auto"/>
        <w:rPr>
          <w:sz w:val="28"/>
          <w:szCs w:val="28"/>
        </w:rPr>
      </w:pPr>
    </w:p>
    <w:p w14:paraId="1FF5CA66" w14:textId="77777777" w:rsidR="00651E2B" w:rsidRDefault="00651E2B" w:rsidP="007419FA">
      <w:pPr>
        <w:spacing w:line="276" w:lineRule="auto"/>
        <w:rPr>
          <w:sz w:val="28"/>
          <w:szCs w:val="28"/>
        </w:rPr>
      </w:pPr>
    </w:p>
    <w:p w14:paraId="33627323" w14:textId="77777777" w:rsidR="00651E2B" w:rsidRDefault="00651E2B" w:rsidP="007419FA">
      <w:pPr>
        <w:spacing w:line="276" w:lineRule="auto"/>
        <w:rPr>
          <w:sz w:val="28"/>
          <w:szCs w:val="28"/>
        </w:rPr>
      </w:pPr>
    </w:p>
    <w:p w14:paraId="62E7E3E6" w14:textId="793CE91C" w:rsidR="00651E2B" w:rsidRDefault="00651E2B" w:rsidP="007419FA">
      <w:pPr>
        <w:spacing w:line="276" w:lineRule="auto"/>
        <w:rPr>
          <w:sz w:val="28"/>
          <w:szCs w:val="28"/>
        </w:rPr>
      </w:pPr>
    </w:p>
    <w:p w14:paraId="30C7CD2F" w14:textId="7C176135" w:rsidR="00B5349F" w:rsidRDefault="00B5349F" w:rsidP="007419FA">
      <w:pPr>
        <w:spacing w:line="276" w:lineRule="auto"/>
        <w:rPr>
          <w:sz w:val="28"/>
          <w:szCs w:val="28"/>
        </w:rPr>
      </w:pPr>
    </w:p>
    <w:p w14:paraId="27F925FE" w14:textId="1C333EF1" w:rsidR="00B5349F" w:rsidRDefault="00B5349F" w:rsidP="007419FA">
      <w:pPr>
        <w:spacing w:line="276" w:lineRule="auto"/>
        <w:rPr>
          <w:sz w:val="28"/>
          <w:szCs w:val="28"/>
        </w:rPr>
      </w:pPr>
    </w:p>
    <w:p w14:paraId="750269D5" w14:textId="78A2F8C0" w:rsidR="00B5349F" w:rsidRDefault="00B5349F" w:rsidP="007419FA">
      <w:pPr>
        <w:spacing w:line="276" w:lineRule="auto"/>
        <w:rPr>
          <w:sz w:val="28"/>
          <w:szCs w:val="28"/>
        </w:rPr>
      </w:pPr>
    </w:p>
    <w:p w14:paraId="1F2DDF01" w14:textId="3DD0E994" w:rsidR="00B5349F" w:rsidRDefault="00B5349F" w:rsidP="007419FA">
      <w:pPr>
        <w:spacing w:line="276" w:lineRule="auto"/>
        <w:rPr>
          <w:sz w:val="28"/>
          <w:szCs w:val="28"/>
        </w:rPr>
      </w:pPr>
    </w:p>
    <w:p w14:paraId="129D9FCC" w14:textId="4407FE18" w:rsidR="00B5349F" w:rsidRDefault="00B5349F" w:rsidP="007419FA">
      <w:pPr>
        <w:spacing w:line="276" w:lineRule="auto"/>
        <w:rPr>
          <w:sz w:val="28"/>
          <w:szCs w:val="28"/>
        </w:rPr>
      </w:pPr>
    </w:p>
    <w:p w14:paraId="01ABC646" w14:textId="35E21FF5" w:rsidR="00B5349F" w:rsidRDefault="00B5349F" w:rsidP="007419FA">
      <w:pPr>
        <w:spacing w:line="276" w:lineRule="auto"/>
        <w:rPr>
          <w:sz w:val="28"/>
          <w:szCs w:val="28"/>
        </w:rPr>
      </w:pPr>
    </w:p>
    <w:p w14:paraId="3EF0BA25" w14:textId="3421FA81" w:rsidR="00B5349F" w:rsidRDefault="00B5349F" w:rsidP="007419FA">
      <w:pPr>
        <w:spacing w:line="276" w:lineRule="auto"/>
        <w:rPr>
          <w:sz w:val="28"/>
          <w:szCs w:val="28"/>
        </w:rPr>
      </w:pPr>
    </w:p>
    <w:p w14:paraId="1693F145" w14:textId="449BA5B4" w:rsidR="00B5349F" w:rsidRDefault="00B5349F" w:rsidP="007419FA">
      <w:pPr>
        <w:spacing w:line="276" w:lineRule="auto"/>
        <w:rPr>
          <w:sz w:val="28"/>
          <w:szCs w:val="28"/>
        </w:rPr>
      </w:pPr>
    </w:p>
    <w:p w14:paraId="2230C8BA" w14:textId="44915559" w:rsidR="00B5349F" w:rsidRDefault="00B5349F" w:rsidP="007419FA">
      <w:pPr>
        <w:spacing w:line="276" w:lineRule="auto"/>
        <w:rPr>
          <w:sz w:val="28"/>
          <w:szCs w:val="28"/>
        </w:rPr>
      </w:pPr>
    </w:p>
    <w:p w14:paraId="1683FFA4" w14:textId="60F2F4EB" w:rsidR="00B5349F" w:rsidRDefault="00B5349F" w:rsidP="007419FA">
      <w:pPr>
        <w:spacing w:line="276" w:lineRule="auto"/>
        <w:rPr>
          <w:sz w:val="28"/>
          <w:szCs w:val="28"/>
        </w:rPr>
      </w:pPr>
    </w:p>
    <w:p w14:paraId="63AABA01" w14:textId="27AEA204" w:rsidR="00B5349F" w:rsidRDefault="00B5349F" w:rsidP="007419FA">
      <w:pPr>
        <w:spacing w:line="276" w:lineRule="auto"/>
        <w:rPr>
          <w:sz w:val="28"/>
          <w:szCs w:val="28"/>
        </w:rPr>
      </w:pPr>
    </w:p>
    <w:p w14:paraId="718A2B46" w14:textId="5CAB02A1" w:rsidR="00B5349F" w:rsidRDefault="00B5349F" w:rsidP="007419FA">
      <w:pPr>
        <w:spacing w:line="276" w:lineRule="auto"/>
        <w:rPr>
          <w:sz w:val="28"/>
          <w:szCs w:val="28"/>
        </w:rPr>
      </w:pPr>
    </w:p>
    <w:p w14:paraId="2790D167" w14:textId="79BE1A01" w:rsidR="00B5349F" w:rsidRDefault="00B5349F" w:rsidP="007419FA">
      <w:pPr>
        <w:spacing w:line="276" w:lineRule="auto"/>
        <w:rPr>
          <w:sz w:val="28"/>
          <w:szCs w:val="28"/>
        </w:rPr>
      </w:pPr>
    </w:p>
    <w:p w14:paraId="0CF8A468" w14:textId="39C7EFFD" w:rsidR="00B5349F" w:rsidRDefault="00B5349F" w:rsidP="007419FA">
      <w:pPr>
        <w:spacing w:line="276" w:lineRule="auto"/>
        <w:rPr>
          <w:sz w:val="28"/>
          <w:szCs w:val="28"/>
        </w:rPr>
      </w:pPr>
    </w:p>
    <w:p w14:paraId="464E9E51" w14:textId="511C685C" w:rsidR="00B5349F" w:rsidRDefault="00B5349F" w:rsidP="007419FA">
      <w:pPr>
        <w:spacing w:line="276" w:lineRule="auto"/>
        <w:rPr>
          <w:sz w:val="28"/>
          <w:szCs w:val="28"/>
        </w:rPr>
      </w:pPr>
    </w:p>
    <w:p w14:paraId="49DC7095" w14:textId="77777777" w:rsidR="00B5349F" w:rsidRDefault="00B5349F" w:rsidP="007419FA">
      <w:pPr>
        <w:spacing w:line="276" w:lineRule="auto"/>
        <w:rPr>
          <w:sz w:val="28"/>
          <w:szCs w:val="28"/>
        </w:rPr>
      </w:pPr>
    </w:p>
    <w:p w14:paraId="751ED4C1" w14:textId="77777777" w:rsidR="00651E2B" w:rsidRDefault="00651E2B" w:rsidP="007419FA">
      <w:pPr>
        <w:spacing w:line="276" w:lineRule="auto"/>
        <w:rPr>
          <w:sz w:val="28"/>
          <w:szCs w:val="28"/>
        </w:rPr>
      </w:pPr>
    </w:p>
    <w:p w14:paraId="3AD4E706" w14:textId="77777777" w:rsidR="00651E2B" w:rsidRDefault="00651E2B" w:rsidP="007419FA">
      <w:pPr>
        <w:spacing w:line="276" w:lineRule="auto"/>
        <w:rPr>
          <w:sz w:val="28"/>
          <w:szCs w:val="28"/>
        </w:rPr>
      </w:pPr>
    </w:p>
    <w:p w14:paraId="14AFB536" w14:textId="77777777" w:rsidR="00651E2B" w:rsidRDefault="00651E2B" w:rsidP="007419FA">
      <w:pPr>
        <w:spacing w:line="276" w:lineRule="auto"/>
        <w:rPr>
          <w:sz w:val="28"/>
          <w:szCs w:val="28"/>
        </w:rPr>
      </w:pPr>
    </w:p>
    <w:p w14:paraId="33C79EE7" w14:textId="77777777" w:rsidR="00651E2B" w:rsidRDefault="00651E2B" w:rsidP="007419FA">
      <w:pPr>
        <w:spacing w:line="276" w:lineRule="auto"/>
        <w:rPr>
          <w:sz w:val="28"/>
          <w:szCs w:val="28"/>
        </w:rPr>
      </w:pPr>
    </w:p>
    <w:p w14:paraId="0C27C5EF" w14:textId="77777777" w:rsidR="00651E2B" w:rsidRDefault="00651E2B" w:rsidP="007419FA">
      <w:pPr>
        <w:spacing w:line="276" w:lineRule="auto"/>
        <w:rPr>
          <w:sz w:val="28"/>
          <w:szCs w:val="28"/>
        </w:rPr>
      </w:pPr>
    </w:p>
    <w:p w14:paraId="6CE11646" w14:textId="77777777" w:rsidR="00651E2B" w:rsidRDefault="00651E2B" w:rsidP="007419FA">
      <w:pPr>
        <w:spacing w:line="276" w:lineRule="auto"/>
        <w:rPr>
          <w:sz w:val="28"/>
          <w:szCs w:val="28"/>
        </w:rPr>
      </w:pPr>
    </w:p>
    <w:p w14:paraId="12205AF7" w14:textId="77777777" w:rsidR="00651E2B" w:rsidRDefault="00651E2B" w:rsidP="007419FA">
      <w:pPr>
        <w:spacing w:line="276" w:lineRule="auto"/>
        <w:rPr>
          <w:sz w:val="28"/>
          <w:szCs w:val="28"/>
        </w:rPr>
      </w:pPr>
    </w:p>
    <w:p w14:paraId="7E4E7FFB" w14:textId="77777777" w:rsidR="00651E2B" w:rsidRDefault="00651E2B" w:rsidP="007419FA">
      <w:pPr>
        <w:spacing w:line="276" w:lineRule="auto"/>
        <w:rPr>
          <w:sz w:val="28"/>
          <w:szCs w:val="28"/>
        </w:rPr>
      </w:pPr>
    </w:p>
    <w:p w14:paraId="2490C09D" w14:textId="77777777" w:rsidR="00651E2B" w:rsidRDefault="00651E2B" w:rsidP="007419FA">
      <w:pPr>
        <w:spacing w:line="276" w:lineRule="auto"/>
        <w:rPr>
          <w:sz w:val="28"/>
          <w:szCs w:val="28"/>
        </w:rPr>
      </w:pPr>
    </w:p>
    <w:p w14:paraId="603A0766" w14:textId="77777777" w:rsidR="00651E2B" w:rsidRDefault="00651E2B" w:rsidP="007419FA">
      <w:pPr>
        <w:spacing w:line="276" w:lineRule="auto"/>
        <w:rPr>
          <w:sz w:val="28"/>
          <w:szCs w:val="28"/>
        </w:rPr>
      </w:pPr>
    </w:p>
    <w:p w14:paraId="2D3AAF05" w14:textId="77777777" w:rsidR="00651E2B" w:rsidRDefault="00651E2B" w:rsidP="007419FA">
      <w:pPr>
        <w:spacing w:line="276" w:lineRule="auto"/>
        <w:rPr>
          <w:sz w:val="28"/>
          <w:szCs w:val="28"/>
        </w:rPr>
      </w:pPr>
    </w:p>
    <w:p w14:paraId="3F5919EC" w14:textId="77777777" w:rsidR="00A2433D" w:rsidRDefault="00A2433D" w:rsidP="007419FA">
      <w:pPr>
        <w:spacing w:line="276" w:lineRule="auto"/>
        <w:rPr>
          <w:sz w:val="28"/>
          <w:szCs w:val="28"/>
        </w:rPr>
      </w:pPr>
    </w:p>
    <w:p w14:paraId="58445B09" w14:textId="77777777" w:rsidR="00651E2B" w:rsidRPr="00EC349A" w:rsidRDefault="00651E2B" w:rsidP="00651E2B">
      <w:pPr>
        <w:spacing w:line="276" w:lineRule="auto"/>
        <w:rPr>
          <w:szCs w:val="24"/>
        </w:rPr>
      </w:pPr>
      <w:r w:rsidRPr="00EC349A">
        <w:rPr>
          <w:szCs w:val="24"/>
        </w:rPr>
        <w:t xml:space="preserve">Name:                                                                              </w:t>
      </w:r>
      <w:r>
        <w:rPr>
          <w:szCs w:val="24"/>
        </w:rPr>
        <w:tab/>
      </w:r>
      <w:r>
        <w:rPr>
          <w:szCs w:val="24"/>
        </w:rPr>
        <w:tab/>
      </w:r>
      <w:r>
        <w:rPr>
          <w:szCs w:val="24"/>
        </w:rPr>
        <w:tab/>
      </w:r>
      <w:r w:rsidRPr="00EC349A">
        <w:rPr>
          <w:szCs w:val="24"/>
        </w:rPr>
        <w:t xml:space="preserve">   Date:</w:t>
      </w:r>
    </w:p>
    <w:p w14:paraId="51653C1D" w14:textId="77777777" w:rsidR="00651E2B" w:rsidRPr="00EC349A" w:rsidRDefault="00651E2B" w:rsidP="00651E2B">
      <w:pPr>
        <w:spacing w:line="276" w:lineRule="auto"/>
        <w:rPr>
          <w:b/>
          <w:szCs w:val="24"/>
        </w:rPr>
      </w:pPr>
      <w:r w:rsidRPr="00EC349A">
        <w:rPr>
          <w:szCs w:val="24"/>
        </w:rPr>
        <w:t>Title of story/article:</w:t>
      </w:r>
      <w:r w:rsidRPr="00EC349A">
        <w:rPr>
          <w:i/>
          <w:color w:val="FF0000"/>
          <w:szCs w:val="24"/>
        </w:rPr>
        <w:t xml:space="preserve">  </w:t>
      </w:r>
      <w:r>
        <w:rPr>
          <w:i/>
          <w:szCs w:val="24"/>
        </w:rPr>
        <w:t>“</w:t>
      </w:r>
      <w:r w:rsidRPr="00EC349A">
        <w:rPr>
          <w:b/>
          <w:szCs w:val="24"/>
        </w:rPr>
        <w:t>The Legend of Damon and Pythias</w:t>
      </w:r>
      <w:r>
        <w:rPr>
          <w:b/>
          <w:szCs w:val="24"/>
        </w:rPr>
        <w:t>”</w:t>
      </w:r>
    </w:p>
    <w:p w14:paraId="33C00831" w14:textId="77777777" w:rsidR="00DC28AF" w:rsidRPr="00A2433D" w:rsidRDefault="00DC28AF" w:rsidP="00DC28AF">
      <w:pPr>
        <w:spacing w:line="276" w:lineRule="auto"/>
        <w:rPr>
          <w:szCs w:val="24"/>
        </w:rPr>
      </w:pPr>
    </w:p>
    <w:p w14:paraId="6907099A" w14:textId="77777777" w:rsidR="00ED7CE6" w:rsidRPr="00651E2B" w:rsidRDefault="007419FA" w:rsidP="007419FA">
      <w:pPr>
        <w:spacing w:line="276" w:lineRule="auto"/>
        <w:jc w:val="center"/>
        <w:rPr>
          <w:i/>
          <w:sz w:val="28"/>
          <w:szCs w:val="24"/>
        </w:rPr>
      </w:pPr>
      <w:r w:rsidRPr="00651E2B">
        <w:rPr>
          <w:i/>
          <w:sz w:val="28"/>
          <w:szCs w:val="24"/>
        </w:rPr>
        <w:t>Writing Draft</w:t>
      </w:r>
    </w:p>
    <w:p w14:paraId="4E0855ED" w14:textId="77777777" w:rsidR="00A2433D" w:rsidRPr="00A2433D" w:rsidRDefault="00A2433D" w:rsidP="007419FA">
      <w:pPr>
        <w:spacing w:line="276" w:lineRule="auto"/>
        <w:jc w:val="center"/>
        <w:rPr>
          <w:i/>
          <w:szCs w:val="24"/>
        </w:rPr>
      </w:pPr>
    </w:p>
    <w:p w14:paraId="30D53E0A" w14:textId="77777777" w:rsidR="00651E2B" w:rsidRDefault="002C2978" w:rsidP="007419FA">
      <w:pPr>
        <w:spacing w:line="276" w:lineRule="auto"/>
        <w:jc w:val="center"/>
        <w:rPr>
          <w:b/>
          <w:i/>
          <w:szCs w:val="24"/>
        </w:rPr>
      </w:pPr>
      <w:r w:rsidRPr="00651E2B">
        <w:rPr>
          <w:b/>
          <w:i/>
          <w:szCs w:val="24"/>
        </w:rPr>
        <w:t>How does The Legend of Damon and Pythias show that being a good friend can sometimes be hard?</w:t>
      </w:r>
    </w:p>
    <w:p w14:paraId="7FB9D068" w14:textId="77777777" w:rsidR="00706448" w:rsidRPr="00651E2B" w:rsidRDefault="00706448" w:rsidP="007419FA">
      <w:pPr>
        <w:spacing w:line="276" w:lineRule="auto"/>
        <w:jc w:val="center"/>
        <w:rPr>
          <w:i/>
          <w:szCs w:val="24"/>
        </w:rPr>
      </w:pPr>
    </w:p>
    <w:p w14:paraId="167D30A0" w14:textId="77777777" w:rsidR="007419FA" w:rsidRPr="00F775BA" w:rsidRDefault="007419FA" w:rsidP="007419FA">
      <w:pPr>
        <w:spacing w:line="276" w:lineRule="auto"/>
        <w:rPr>
          <w:i/>
          <w:sz w:val="28"/>
          <w:szCs w:val="28"/>
        </w:rPr>
      </w:pPr>
      <w:r w:rsidRPr="00F775BA">
        <w:rPr>
          <w: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2433D">
        <w:rPr>
          <w:i/>
          <w:sz w:val="28"/>
          <w:szCs w:val="28"/>
        </w:rPr>
        <w:t>___________________</w:t>
      </w:r>
    </w:p>
    <w:p w14:paraId="5BBF33EE" w14:textId="77777777" w:rsidR="007419FA" w:rsidRPr="00F775BA" w:rsidRDefault="007419FA" w:rsidP="007419FA">
      <w:pPr>
        <w:spacing w:line="276" w:lineRule="auto"/>
        <w:rPr>
          <w:i/>
          <w:sz w:val="28"/>
          <w:szCs w:val="28"/>
        </w:rPr>
      </w:pPr>
      <w:r w:rsidRPr="00F775BA">
        <w:rPr>
          <w:i/>
          <w:sz w:val="28"/>
          <w:szCs w:val="28"/>
        </w:rPr>
        <w:t>____________________________________________________________________________________________________________________________________________________________________________________________________</w:t>
      </w:r>
      <w:r w:rsidR="00A2433D">
        <w:rPr>
          <w:i/>
          <w:sz w:val="28"/>
          <w:szCs w:val="28"/>
        </w:rPr>
        <w:t>____________________</w:t>
      </w:r>
    </w:p>
    <w:p w14:paraId="51380814" w14:textId="77777777" w:rsidR="007419FA" w:rsidRPr="00F775BA" w:rsidRDefault="00A2433D" w:rsidP="007419FA">
      <w:pPr>
        <w:spacing w:line="276" w:lineRule="auto"/>
        <w:rPr>
          <w:i/>
          <w:sz w:val="28"/>
          <w:szCs w:val="28"/>
        </w:rPr>
      </w:pPr>
      <w:r>
        <w:rPr>
          <w:i/>
          <w:sz w:val="28"/>
          <w:szCs w:val="28"/>
        </w:rPr>
        <w:t>_________</w:t>
      </w:r>
      <w:r w:rsidR="007419FA" w:rsidRPr="00F775BA">
        <w:rPr>
          <w:i/>
          <w:sz w:val="28"/>
          <w:szCs w:val="28"/>
        </w:rPr>
        <w:t>________________________________________________________________________________________________________________________________________________________________________________________</w:t>
      </w:r>
      <w:r>
        <w:rPr>
          <w:i/>
          <w:sz w:val="28"/>
          <w:szCs w:val="28"/>
        </w:rPr>
        <w:t>_______________________</w:t>
      </w:r>
    </w:p>
    <w:p w14:paraId="6D9AC034" w14:textId="77777777" w:rsidR="00C8788F" w:rsidRPr="00F775BA" w:rsidRDefault="007419FA" w:rsidP="00C8788F">
      <w:pPr>
        <w:spacing w:line="276" w:lineRule="auto"/>
        <w:rPr>
          <w:i/>
          <w:sz w:val="28"/>
          <w:szCs w:val="28"/>
        </w:rPr>
      </w:pPr>
      <w:r w:rsidRPr="00F775BA">
        <w:rPr>
          <w:i/>
          <w:sz w:val="28"/>
          <w:szCs w:val="28"/>
        </w:rPr>
        <w:t>___________________________________________________________________________________________________________________________________________</w:t>
      </w:r>
      <w:r w:rsidR="00A2433D">
        <w:rPr>
          <w:i/>
          <w:sz w:val="28"/>
          <w:szCs w:val="28"/>
        </w:rPr>
        <w:t>_____</w:t>
      </w:r>
    </w:p>
    <w:p w14:paraId="64CC7C08" w14:textId="77777777" w:rsidR="00B276A7" w:rsidRDefault="001366C1" w:rsidP="00A85AB8">
      <w:pPr>
        <w:spacing w:line="276" w:lineRule="auto"/>
        <w:rPr>
          <w:b/>
          <w:i/>
          <w:noProof/>
          <w:sz w:val="28"/>
          <w:szCs w:val="28"/>
        </w:rPr>
      </w:pPr>
      <w:r w:rsidRPr="00F775BA">
        <w:rPr>
          <w:i/>
          <w:sz w:val="28"/>
          <w:szCs w:val="28"/>
        </w:rPr>
        <w:t>____________________________________________________________________________________________________________________________________________________________________________________________________</w:t>
      </w:r>
      <w:r w:rsidR="00A2433D">
        <w:rPr>
          <w:i/>
          <w:sz w:val="28"/>
          <w:szCs w:val="28"/>
        </w:rPr>
        <w:t>___________________</w:t>
      </w:r>
      <w:r w:rsidR="00A85AB8">
        <w:rPr>
          <w:b/>
          <w:i/>
          <w:noProof/>
          <w:sz w:val="28"/>
          <w:szCs w:val="28"/>
        </w:rPr>
        <w:t xml:space="preserve"> </w:t>
      </w:r>
    </w:p>
    <w:p w14:paraId="13BF238A" w14:textId="77777777" w:rsidR="00B276A7" w:rsidRDefault="00B276A7" w:rsidP="00B503A3">
      <w:pPr>
        <w:spacing w:line="276" w:lineRule="auto"/>
        <w:jc w:val="center"/>
        <w:rPr>
          <w:b/>
          <w:i/>
          <w:noProof/>
          <w:sz w:val="28"/>
          <w:szCs w:val="28"/>
        </w:rPr>
      </w:pPr>
    </w:p>
    <w:p w14:paraId="26C31670" w14:textId="77777777" w:rsidR="00B276A7" w:rsidRDefault="00B276A7" w:rsidP="00B503A3">
      <w:pPr>
        <w:spacing w:line="276" w:lineRule="auto"/>
        <w:jc w:val="center"/>
        <w:rPr>
          <w:b/>
          <w:i/>
          <w:noProof/>
          <w:sz w:val="28"/>
          <w:szCs w:val="28"/>
        </w:rPr>
      </w:pPr>
    </w:p>
    <w:p w14:paraId="25408E19" w14:textId="77777777" w:rsidR="00B276A7" w:rsidRDefault="00B276A7" w:rsidP="00B503A3">
      <w:pPr>
        <w:spacing w:line="276" w:lineRule="auto"/>
        <w:jc w:val="center"/>
        <w:rPr>
          <w:b/>
          <w:i/>
          <w:noProof/>
          <w:sz w:val="28"/>
          <w:szCs w:val="28"/>
        </w:rPr>
      </w:pPr>
    </w:p>
    <w:p w14:paraId="38980C88" w14:textId="77777777" w:rsidR="00B276A7" w:rsidRDefault="00B276A7" w:rsidP="00B503A3">
      <w:pPr>
        <w:spacing w:line="276" w:lineRule="auto"/>
        <w:jc w:val="center"/>
        <w:rPr>
          <w:b/>
          <w:i/>
          <w:noProof/>
          <w:sz w:val="28"/>
          <w:szCs w:val="28"/>
        </w:rPr>
      </w:pPr>
    </w:p>
    <w:p w14:paraId="3C2580C4" w14:textId="77777777" w:rsidR="00B276A7" w:rsidRDefault="00B276A7" w:rsidP="00B503A3">
      <w:pPr>
        <w:spacing w:line="276" w:lineRule="auto"/>
        <w:jc w:val="center"/>
        <w:rPr>
          <w:b/>
          <w:i/>
          <w:noProof/>
          <w:sz w:val="28"/>
          <w:szCs w:val="28"/>
        </w:rPr>
      </w:pPr>
    </w:p>
    <w:p w14:paraId="05C9C45C" w14:textId="77777777" w:rsidR="00B276A7" w:rsidRDefault="00B276A7" w:rsidP="00B503A3">
      <w:pPr>
        <w:spacing w:line="276" w:lineRule="auto"/>
        <w:jc w:val="center"/>
        <w:rPr>
          <w:b/>
          <w:i/>
          <w:noProof/>
          <w:sz w:val="28"/>
          <w:szCs w:val="28"/>
        </w:rPr>
      </w:pPr>
    </w:p>
    <w:p w14:paraId="287EB924" w14:textId="77777777" w:rsidR="00A85AB8" w:rsidRDefault="00A85AB8" w:rsidP="00B503A3">
      <w:pPr>
        <w:spacing w:line="276" w:lineRule="auto"/>
        <w:jc w:val="center"/>
        <w:rPr>
          <w:b/>
          <w:i/>
          <w:noProof/>
          <w:sz w:val="28"/>
          <w:szCs w:val="28"/>
        </w:rPr>
      </w:pPr>
    </w:p>
    <w:p w14:paraId="20916B01" w14:textId="77777777" w:rsidR="00A85AB8" w:rsidRDefault="00A85AB8" w:rsidP="00B503A3">
      <w:pPr>
        <w:spacing w:line="276" w:lineRule="auto"/>
        <w:jc w:val="center"/>
        <w:rPr>
          <w:b/>
          <w:i/>
          <w:noProof/>
          <w:sz w:val="28"/>
          <w:szCs w:val="28"/>
        </w:rPr>
      </w:pPr>
    </w:p>
    <w:p w14:paraId="05C2BF70" w14:textId="77777777" w:rsidR="00A85AB8" w:rsidRDefault="00A85AB8" w:rsidP="00B503A3">
      <w:pPr>
        <w:spacing w:line="276" w:lineRule="auto"/>
        <w:jc w:val="center"/>
        <w:rPr>
          <w:b/>
          <w:i/>
          <w:noProof/>
          <w:sz w:val="28"/>
          <w:szCs w:val="28"/>
        </w:rPr>
      </w:pPr>
    </w:p>
    <w:p w14:paraId="1B36D666" w14:textId="77777777" w:rsidR="00A85AB8" w:rsidRDefault="00A85AB8" w:rsidP="00B503A3">
      <w:pPr>
        <w:spacing w:line="276" w:lineRule="auto"/>
        <w:jc w:val="center"/>
        <w:rPr>
          <w:b/>
          <w:i/>
          <w:noProof/>
          <w:sz w:val="28"/>
          <w:szCs w:val="28"/>
        </w:rPr>
      </w:pPr>
    </w:p>
    <w:p w14:paraId="21CBCF10" w14:textId="77777777" w:rsidR="00A85AB8" w:rsidRDefault="00A85AB8" w:rsidP="00B503A3">
      <w:pPr>
        <w:spacing w:line="276" w:lineRule="auto"/>
        <w:jc w:val="center"/>
        <w:rPr>
          <w:b/>
          <w:i/>
          <w:noProof/>
          <w:sz w:val="28"/>
          <w:szCs w:val="28"/>
        </w:rPr>
      </w:pPr>
    </w:p>
    <w:p w14:paraId="22D361A5" w14:textId="77777777" w:rsidR="00A85AB8" w:rsidRDefault="00A85AB8" w:rsidP="00B503A3">
      <w:pPr>
        <w:spacing w:line="276" w:lineRule="auto"/>
        <w:jc w:val="center"/>
        <w:rPr>
          <w:b/>
          <w:i/>
          <w:noProof/>
          <w:sz w:val="28"/>
          <w:szCs w:val="28"/>
        </w:rPr>
      </w:pPr>
    </w:p>
    <w:p w14:paraId="2255BFB3" w14:textId="77777777" w:rsidR="00A85AB8" w:rsidRDefault="00A85AB8" w:rsidP="00B503A3">
      <w:pPr>
        <w:spacing w:line="276" w:lineRule="auto"/>
        <w:jc w:val="center"/>
        <w:rPr>
          <w:b/>
          <w:i/>
          <w:noProof/>
          <w:sz w:val="28"/>
          <w:szCs w:val="28"/>
        </w:rPr>
      </w:pPr>
    </w:p>
    <w:p w14:paraId="4EA7F7D0" w14:textId="77777777" w:rsidR="00A85AB8" w:rsidRDefault="00A85AB8" w:rsidP="00B503A3">
      <w:pPr>
        <w:spacing w:line="276" w:lineRule="auto"/>
        <w:jc w:val="center"/>
        <w:rPr>
          <w:b/>
          <w:i/>
          <w:noProof/>
          <w:sz w:val="28"/>
          <w:szCs w:val="28"/>
        </w:rPr>
      </w:pPr>
    </w:p>
    <w:p w14:paraId="1CDAD2D6" w14:textId="77777777" w:rsidR="00A85AB8" w:rsidRDefault="00A85AB8" w:rsidP="00B503A3">
      <w:pPr>
        <w:spacing w:line="276" w:lineRule="auto"/>
        <w:jc w:val="center"/>
        <w:rPr>
          <w:b/>
          <w:i/>
          <w:noProof/>
          <w:sz w:val="28"/>
          <w:szCs w:val="28"/>
        </w:rPr>
      </w:pPr>
    </w:p>
    <w:p w14:paraId="11D72147" w14:textId="77777777" w:rsidR="00651E2B" w:rsidRPr="004372ED" w:rsidRDefault="00651E2B" w:rsidP="00651E2B">
      <w:pPr>
        <w:spacing w:line="276" w:lineRule="auto"/>
        <w:jc w:val="center"/>
        <w:rPr>
          <w:b/>
          <w:i/>
          <w:noProof/>
          <w:sz w:val="28"/>
          <w:szCs w:val="28"/>
        </w:rPr>
      </w:pPr>
      <w:r w:rsidRPr="004372ED">
        <w:rPr>
          <w:b/>
          <w:i/>
          <w:noProof/>
          <w:sz w:val="28"/>
          <w:szCs w:val="28"/>
        </w:rPr>
        <w:t>Teacher Pages</w:t>
      </w:r>
    </w:p>
    <w:p w14:paraId="052469DA" w14:textId="77777777" w:rsidR="00651E2B" w:rsidRPr="0038198C" w:rsidRDefault="00651E2B" w:rsidP="00651E2B">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14:paraId="60FD877E" w14:textId="77777777" w:rsidR="00C8788F" w:rsidRPr="004372ED" w:rsidRDefault="00C8788F" w:rsidP="00C8788F">
      <w:pPr>
        <w:spacing w:line="276" w:lineRule="auto"/>
        <w:rPr>
          <w:b/>
          <w:i/>
          <w:sz w:val="16"/>
          <w:szCs w:val="16"/>
        </w:rPr>
      </w:pPr>
    </w:p>
    <w:p w14:paraId="7943C88F" w14:textId="77777777" w:rsidR="00767C4B" w:rsidRPr="00A85AB8" w:rsidRDefault="006D374D" w:rsidP="00767C4B">
      <w:pPr>
        <w:spacing w:line="276" w:lineRule="auto"/>
        <w:rPr>
          <w:b/>
          <w:i/>
          <w:color w:val="0070C0"/>
          <w:szCs w:val="24"/>
        </w:rPr>
      </w:pPr>
      <w:r w:rsidRPr="00A85AB8">
        <w:rPr>
          <w:b/>
          <w:szCs w:val="24"/>
        </w:rPr>
        <w:t>FOCUSING QUESTION</w:t>
      </w:r>
      <w:r w:rsidRPr="00A85AB8">
        <w:rPr>
          <w:b/>
          <w:i/>
          <w:szCs w:val="24"/>
        </w:rPr>
        <w:t>:</w:t>
      </w:r>
      <w:r w:rsidRPr="00A85AB8">
        <w:rPr>
          <w:i/>
          <w:szCs w:val="24"/>
        </w:rPr>
        <w:t xml:space="preserve"> </w:t>
      </w:r>
      <w:r w:rsidR="006678A3" w:rsidRPr="00651E2B">
        <w:rPr>
          <w:szCs w:val="24"/>
        </w:rPr>
        <w:t xml:space="preserve">How does </w:t>
      </w:r>
      <w:r w:rsidR="00651E2B">
        <w:rPr>
          <w:szCs w:val="24"/>
        </w:rPr>
        <w:t>“</w:t>
      </w:r>
      <w:r w:rsidR="006678A3" w:rsidRPr="00651E2B">
        <w:rPr>
          <w:szCs w:val="24"/>
        </w:rPr>
        <w:t>The Legen</w:t>
      </w:r>
      <w:r w:rsidR="0070013F" w:rsidRPr="00651E2B">
        <w:rPr>
          <w:szCs w:val="24"/>
        </w:rPr>
        <w:t>d of Damon and Pythias</w:t>
      </w:r>
      <w:r w:rsidR="00651E2B">
        <w:rPr>
          <w:szCs w:val="24"/>
        </w:rPr>
        <w:t>”</w:t>
      </w:r>
      <w:r w:rsidR="0070013F" w:rsidRPr="00651E2B">
        <w:rPr>
          <w:szCs w:val="24"/>
        </w:rPr>
        <w:t xml:space="preserve"> show that being a good friend can sometimes be hard</w:t>
      </w:r>
      <w:r w:rsidR="006678A3" w:rsidRPr="00651E2B">
        <w:rPr>
          <w:szCs w:val="24"/>
        </w:rPr>
        <w:t>?</w:t>
      </w:r>
    </w:p>
    <w:p w14:paraId="38720358" w14:textId="77777777" w:rsidR="00DC28AF" w:rsidRPr="00A85AB8" w:rsidRDefault="00DC28AF" w:rsidP="00DC28AF">
      <w:pPr>
        <w:spacing w:line="276" w:lineRule="auto"/>
        <w:rPr>
          <w:b/>
          <w:i/>
          <w:szCs w:val="24"/>
        </w:rPr>
      </w:pPr>
    </w:p>
    <w:p w14:paraId="08F7284E" w14:textId="77777777" w:rsidR="00767C4B" w:rsidRPr="00A85AB8" w:rsidRDefault="006D374D" w:rsidP="00767C4B">
      <w:pPr>
        <w:spacing w:line="276" w:lineRule="auto"/>
        <w:rPr>
          <w:b/>
          <w:szCs w:val="24"/>
        </w:rPr>
      </w:pPr>
      <w:r w:rsidRPr="00A85AB8">
        <w:rPr>
          <w:b/>
          <w:szCs w:val="24"/>
        </w:rPr>
        <w:t>POSSIBLE FOCUS STATEMENT:</w:t>
      </w:r>
      <w:r w:rsidR="00C8788F" w:rsidRPr="00A85AB8">
        <w:rPr>
          <w:b/>
          <w:i/>
          <w:szCs w:val="24"/>
        </w:rPr>
        <w:t xml:space="preserve"> </w:t>
      </w:r>
      <w:r w:rsidR="006D73D9" w:rsidRPr="00651E2B">
        <w:rPr>
          <w:szCs w:val="24"/>
        </w:rPr>
        <w:t>Damon and Pythias are good friends. Even when they face problems, they still help each other.</w:t>
      </w:r>
    </w:p>
    <w:p w14:paraId="0CD1E9F1" w14:textId="77777777" w:rsidR="00F12749" w:rsidRPr="00767C4B" w:rsidRDefault="00F12749" w:rsidP="006D374D">
      <w:pPr>
        <w:ind w:left="360"/>
        <w:rPr>
          <w:rFonts w:ascii="Comic Sans MS" w:hAnsi="Comic Sans MS"/>
          <w:i/>
          <w:color w:val="FF0000"/>
          <w:szCs w:val="24"/>
        </w:rPr>
      </w:pPr>
    </w:p>
    <w:tbl>
      <w:tblPr>
        <w:tblStyle w:val="TableGrid"/>
        <w:tblW w:w="0" w:type="auto"/>
        <w:tblLook w:val="04A0" w:firstRow="1" w:lastRow="0" w:firstColumn="1" w:lastColumn="0" w:noHBand="0" w:noVBand="1"/>
      </w:tblPr>
      <w:tblGrid>
        <w:gridCol w:w="4629"/>
        <w:gridCol w:w="4067"/>
        <w:gridCol w:w="810"/>
      </w:tblGrid>
      <w:tr w:rsidR="00F12749" w:rsidRPr="004372ED" w14:paraId="1265D265" w14:textId="77777777">
        <w:tc>
          <w:tcPr>
            <w:tcW w:w="4629" w:type="dxa"/>
          </w:tcPr>
          <w:p w14:paraId="6C087F77" w14:textId="77777777" w:rsidR="00F12749" w:rsidRPr="00A85AB8" w:rsidRDefault="00F12749" w:rsidP="00F21773">
            <w:pPr>
              <w:spacing w:line="276" w:lineRule="auto"/>
              <w:jc w:val="center"/>
              <w:rPr>
                <w:b/>
                <w:i/>
                <w:szCs w:val="24"/>
              </w:rPr>
            </w:pPr>
            <w:r w:rsidRPr="00A85AB8">
              <w:rPr>
                <w:b/>
                <w:i/>
                <w:szCs w:val="24"/>
              </w:rPr>
              <w:t>Evidence</w:t>
            </w:r>
          </w:p>
          <w:p w14:paraId="1D0EEBEC" w14:textId="77777777" w:rsidR="006D73D9" w:rsidRPr="00A85AB8" w:rsidRDefault="006D73D9" w:rsidP="006D73D9">
            <w:pPr>
              <w:jc w:val="center"/>
              <w:rPr>
                <w:b/>
                <w:i/>
                <w:szCs w:val="24"/>
              </w:rPr>
            </w:pPr>
            <w:r w:rsidRPr="00A85AB8">
              <w:rPr>
                <w:b/>
                <w:i/>
                <w:szCs w:val="24"/>
              </w:rPr>
              <w:t>What is the problem?</w:t>
            </w:r>
          </w:p>
          <w:p w14:paraId="607D8198" w14:textId="77777777" w:rsidR="00F12749" w:rsidRPr="006678A3" w:rsidRDefault="00EE4A88" w:rsidP="006D73D9">
            <w:pPr>
              <w:spacing w:line="276" w:lineRule="auto"/>
              <w:jc w:val="center"/>
              <w:rPr>
                <w:rFonts w:ascii="Comic Sans MS" w:hAnsi="Comic Sans MS"/>
                <w:sz w:val="28"/>
                <w:szCs w:val="28"/>
              </w:rPr>
            </w:pPr>
            <w:r w:rsidRPr="00A85AB8">
              <w:rPr>
                <w:b/>
                <w:i/>
                <w:szCs w:val="24"/>
              </w:rPr>
              <w:t>What</w:t>
            </w:r>
            <w:r w:rsidR="006D73D9" w:rsidRPr="00A85AB8">
              <w:rPr>
                <w:b/>
                <w:i/>
                <w:szCs w:val="24"/>
              </w:rPr>
              <w:t xml:space="preserve"> does the friend do?</w:t>
            </w:r>
          </w:p>
        </w:tc>
        <w:tc>
          <w:tcPr>
            <w:tcW w:w="4067" w:type="dxa"/>
          </w:tcPr>
          <w:p w14:paraId="49E17B49" w14:textId="77777777" w:rsidR="00F12749" w:rsidRPr="00A85AB8" w:rsidRDefault="00F12749" w:rsidP="00F12749">
            <w:pPr>
              <w:spacing w:line="276" w:lineRule="auto"/>
              <w:jc w:val="center"/>
              <w:rPr>
                <w:b/>
                <w:i/>
                <w:szCs w:val="24"/>
              </w:rPr>
            </w:pPr>
            <w:r w:rsidRPr="00A85AB8">
              <w:rPr>
                <w:b/>
                <w:i/>
                <w:szCs w:val="24"/>
              </w:rPr>
              <w:t xml:space="preserve">Elaboration </w:t>
            </w:r>
            <w:r w:rsidR="00A85AB8">
              <w:rPr>
                <w:b/>
                <w:i/>
                <w:szCs w:val="24"/>
              </w:rPr>
              <w:t>/ explanation</w:t>
            </w:r>
          </w:p>
          <w:p w14:paraId="6A437BE7" w14:textId="77777777" w:rsidR="00F12749" w:rsidRPr="009E6C2B" w:rsidRDefault="00EE4A88" w:rsidP="00B276A7">
            <w:pPr>
              <w:spacing w:line="276" w:lineRule="auto"/>
              <w:jc w:val="center"/>
              <w:rPr>
                <w:i/>
                <w:sz w:val="28"/>
                <w:szCs w:val="28"/>
              </w:rPr>
            </w:pPr>
            <w:r w:rsidRPr="00A85AB8">
              <w:rPr>
                <w:b/>
                <w:i/>
                <w:szCs w:val="24"/>
              </w:rPr>
              <w:t xml:space="preserve">Why is this </w:t>
            </w:r>
            <w:r w:rsidR="00B276A7" w:rsidRPr="00A85AB8">
              <w:rPr>
                <w:b/>
                <w:i/>
                <w:szCs w:val="24"/>
              </w:rPr>
              <w:t xml:space="preserve">hard </w:t>
            </w:r>
            <w:r w:rsidRPr="00A85AB8">
              <w:rPr>
                <w:b/>
                <w:i/>
                <w:szCs w:val="24"/>
              </w:rPr>
              <w:t>for the friend who helps?</w:t>
            </w:r>
          </w:p>
        </w:tc>
        <w:tc>
          <w:tcPr>
            <w:tcW w:w="810" w:type="dxa"/>
          </w:tcPr>
          <w:p w14:paraId="39F54BB3" w14:textId="77777777" w:rsidR="00F12749" w:rsidRPr="004372ED" w:rsidRDefault="00F12749" w:rsidP="00F21773">
            <w:pPr>
              <w:spacing w:line="276" w:lineRule="auto"/>
              <w:rPr>
                <w:i/>
                <w:sz w:val="20"/>
              </w:rPr>
            </w:pPr>
            <w:r w:rsidRPr="004372ED">
              <w:rPr>
                <w:i/>
                <w:szCs w:val="24"/>
              </w:rPr>
              <w:t>Page</w:t>
            </w:r>
          </w:p>
        </w:tc>
      </w:tr>
      <w:tr w:rsidR="00F12749" w:rsidRPr="004372ED" w14:paraId="46017D57" w14:textId="77777777">
        <w:tc>
          <w:tcPr>
            <w:tcW w:w="4629" w:type="dxa"/>
          </w:tcPr>
          <w:p w14:paraId="6745214A" w14:textId="77777777" w:rsidR="00F12749" w:rsidRPr="00A85AB8" w:rsidRDefault="00651E2B" w:rsidP="00320C3C">
            <w:pPr>
              <w:spacing w:line="276" w:lineRule="auto"/>
              <w:rPr>
                <w:rFonts w:ascii="Apple Chancery" w:hAnsi="Apple Chancery" w:cs="Apple Chancery"/>
                <w:szCs w:val="24"/>
              </w:rPr>
            </w:pPr>
            <w:r>
              <w:rPr>
                <w:rFonts w:ascii="Apple Chancery" w:hAnsi="Apple Chancery" w:cs="Apple Chancery"/>
                <w:szCs w:val="24"/>
              </w:rPr>
              <w:t xml:space="preserve">Pythias </w:t>
            </w:r>
            <w:r w:rsidR="00B06BB5" w:rsidRPr="00A85AB8">
              <w:rPr>
                <w:rFonts w:ascii="Apple Chancery" w:hAnsi="Apple Chancery" w:cs="Apple Chancery"/>
                <w:szCs w:val="24"/>
              </w:rPr>
              <w:t>put into prison,</w:t>
            </w:r>
            <w:r w:rsidR="00320C3C" w:rsidRPr="00A85AB8">
              <w:rPr>
                <w:rFonts w:ascii="Apple Chancery" w:hAnsi="Apple Chancery" w:cs="Apple Chancery"/>
                <w:szCs w:val="24"/>
              </w:rPr>
              <w:t xml:space="preserve"> </w:t>
            </w:r>
            <w:r w:rsidR="006B48C2" w:rsidRPr="00A85AB8">
              <w:rPr>
                <w:rFonts w:ascii="Apple Chancery" w:hAnsi="Apple Chancery" w:cs="Apple Chancery"/>
                <w:szCs w:val="24"/>
              </w:rPr>
              <w:t>Damon rushes to help him.</w:t>
            </w:r>
          </w:p>
        </w:tc>
        <w:tc>
          <w:tcPr>
            <w:tcW w:w="4067" w:type="dxa"/>
          </w:tcPr>
          <w:p w14:paraId="621B015A" w14:textId="77777777" w:rsidR="00F12749" w:rsidRPr="00A85AB8" w:rsidRDefault="006B48C2" w:rsidP="00F21773">
            <w:pPr>
              <w:spacing w:line="276" w:lineRule="auto"/>
              <w:rPr>
                <w:rFonts w:ascii="Apple Chancery" w:hAnsi="Apple Chancery" w:cs="Apple Chancery"/>
                <w:szCs w:val="24"/>
              </w:rPr>
            </w:pPr>
            <w:r w:rsidRPr="00A85AB8">
              <w:rPr>
                <w:rFonts w:ascii="Apple Chancery" w:hAnsi="Apple Chancery" w:cs="Apple Chancery"/>
                <w:szCs w:val="24"/>
              </w:rPr>
              <w:t>Damon could get in trouble too</w:t>
            </w:r>
          </w:p>
        </w:tc>
        <w:tc>
          <w:tcPr>
            <w:tcW w:w="810" w:type="dxa"/>
          </w:tcPr>
          <w:p w14:paraId="410FC1FF" w14:textId="77777777" w:rsidR="00F12749" w:rsidRDefault="00B159DD" w:rsidP="00F21773">
            <w:pPr>
              <w:spacing w:line="276" w:lineRule="auto"/>
              <w:rPr>
                <w:szCs w:val="24"/>
              </w:rPr>
            </w:pPr>
            <w:r>
              <w:rPr>
                <w:szCs w:val="24"/>
              </w:rPr>
              <w:t>46</w:t>
            </w:r>
          </w:p>
          <w:p w14:paraId="1492277C" w14:textId="77777777" w:rsidR="00B159DD" w:rsidRPr="004372ED" w:rsidRDefault="00B159DD" w:rsidP="00F21773">
            <w:pPr>
              <w:spacing w:line="276" w:lineRule="auto"/>
              <w:rPr>
                <w:szCs w:val="24"/>
              </w:rPr>
            </w:pPr>
            <w:r>
              <w:rPr>
                <w:szCs w:val="24"/>
              </w:rPr>
              <w:t>47</w:t>
            </w:r>
          </w:p>
        </w:tc>
      </w:tr>
      <w:tr w:rsidR="00F12749" w:rsidRPr="004372ED" w14:paraId="54F28CCD" w14:textId="77777777">
        <w:trPr>
          <w:trHeight w:val="1097"/>
        </w:trPr>
        <w:tc>
          <w:tcPr>
            <w:tcW w:w="4629" w:type="dxa"/>
          </w:tcPr>
          <w:p w14:paraId="42323C69" w14:textId="77777777" w:rsidR="00320C3C" w:rsidRPr="00A85AB8" w:rsidRDefault="00320C3C" w:rsidP="00F21773">
            <w:pPr>
              <w:spacing w:line="276" w:lineRule="auto"/>
              <w:rPr>
                <w:rFonts w:ascii="Apple Chancery" w:hAnsi="Apple Chancery" w:cs="Apple Chancery"/>
                <w:szCs w:val="24"/>
              </w:rPr>
            </w:pPr>
            <w:r w:rsidRPr="00A85AB8">
              <w:rPr>
                <w:rFonts w:ascii="Apple Chancery" w:hAnsi="Apple Chancery" w:cs="Apple Chancery"/>
                <w:szCs w:val="24"/>
              </w:rPr>
              <w:t xml:space="preserve">Pythias worries about his family. </w:t>
            </w:r>
            <w:r w:rsidR="006B48C2" w:rsidRPr="00A85AB8">
              <w:rPr>
                <w:rFonts w:ascii="Apple Chancery" w:hAnsi="Apple Chancery" w:cs="Apple Chancery"/>
                <w:szCs w:val="24"/>
              </w:rPr>
              <w:t>Damon offers to take care of them.</w:t>
            </w:r>
          </w:p>
        </w:tc>
        <w:tc>
          <w:tcPr>
            <w:tcW w:w="4067" w:type="dxa"/>
          </w:tcPr>
          <w:p w14:paraId="1C445EC4" w14:textId="77777777" w:rsidR="00F12749" w:rsidRPr="00A85AB8" w:rsidRDefault="00EE4A88" w:rsidP="00F21773">
            <w:pPr>
              <w:spacing w:line="276" w:lineRule="auto"/>
              <w:rPr>
                <w:rFonts w:ascii="Apple Chancery" w:hAnsi="Apple Chancery" w:cs="Apple Chancery"/>
                <w:szCs w:val="24"/>
              </w:rPr>
            </w:pPr>
            <w:r w:rsidRPr="00A85AB8">
              <w:rPr>
                <w:rFonts w:ascii="Apple Chancery" w:hAnsi="Apple Chancery" w:cs="Apple Chancery"/>
                <w:szCs w:val="24"/>
              </w:rPr>
              <w:t xml:space="preserve"> big responsibility to take of someone’s family</w:t>
            </w:r>
          </w:p>
        </w:tc>
        <w:tc>
          <w:tcPr>
            <w:tcW w:w="810" w:type="dxa"/>
          </w:tcPr>
          <w:p w14:paraId="05F437C9" w14:textId="77777777" w:rsidR="00F12749" w:rsidRDefault="00B159DD" w:rsidP="00F21773">
            <w:pPr>
              <w:spacing w:line="276" w:lineRule="auto"/>
              <w:rPr>
                <w:szCs w:val="24"/>
              </w:rPr>
            </w:pPr>
            <w:r>
              <w:rPr>
                <w:szCs w:val="24"/>
              </w:rPr>
              <w:t>46</w:t>
            </w:r>
          </w:p>
          <w:p w14:paraId="050CBE70" w14:textId="77777777" w:rsidR="00B159DD" w:rsidRPr="004372ED" w:rsidRDefault="00B159DD" w:rsidP="00F21773">
            <w:pPr>
              <w:spacing w:line="276" w:lineRule="auto"/>
              <w:rPr>
                <w:szCs w:val="24"/>
              </w:rPr>
            </w:pPr>
            <w:r>
              <w:rPr>
                <w:szCs w:val="24"/>
              </w:rPr>
              <w:t>47</w:t>
            </w:r>
          </w:p>
        </w:tc>
      </w:tr>
      <w:tr w:rsidR="00F12749" w:rsidRPr="004372ED" w14:paraId="5300D47E" w14:textId="77777777">
        <w:tc>
          <w:tcPr>
            <w:tcW w:w="4629" w:type="dxa"/>
          </w:tcPr>
          <w:p w14:paraId="78108490" w14:textId="77777777" w:rsidR="00F12749" w:rsidRPr="00A85AB8" w:rsidRDefault="00320C3C" w:rsidP="00F21773">
            <w:pPr>
              <w:spacing w:line="276" w:lineRule="auto"/>
              <w:rPr>
                <w:rFonts w:ascii="Apple Chancery" w:hAnsi="Apple Chancery" w:cs="Apple Chancery"/>
                <w:szCs w:val="24"/>
              </w:rPr>
            </w:pPr>
            <w:r w:rsidRPr="00A85AB8">
              <w:rPr>
                <w:rFonts w:ascii="Apple Chancery" w:hAnsi="Apple Chancery" w:cs="Apple Chancery"/>
                <w:szCs w:val="24"/>
              </w:rPr>
              <w:t>Py</w:t>
            </w:r>
            <w:r w:rsidR="00B06BB5" w:rsidRPr="00A85AB8">
              <w:rPr>
                <w:rFonts w:ascii="Apple Chancery" w:hAnsi="Apple Chancery" w:cs="Apple Chancery"/>
                <w:szCs w:val="24"/>
              </w:rPr>
              <w:t>thias wants to visit his family,</w:t>
            </w:r>
            <w:r w:rsidR="006B48C2" w:rsidRPr="00A85AB8">
              <w:rPr>
                <w:rFonts w:ascii="Apple Chancery" w:hAnsi="Apple Chancery" w:cs="Apple Chancery"/>
                <w:szCs w:val="24"/>
              </w:rPr>
              <w:t xml:space="preserve"> Damon takes his place in prison.</w:t>
            </w:r>
          </w:p>
        </w:tc>
        <w:tc>
          <w:tcPr>
            <w:tcW w:w="4067" w:type="dxa"/>
          </w:tcPr>
          <w:p w14:paraId="2CBA7E53" w14:textId="77777777" w:rsidR="00F12749" w:rsidRPr="00A85AB8" w:rsidRDefault="00B56B6C" w:rsidP="00EE4A88">
            <w:pPr>
              <w:spacing w:line="276" w:lineRule="auto"/>
              <w:rPr>
                <w:rFonts w:ascii="Apple Chancery" w:hAnsi="Apple Chancery" w:cs="Apple Chancery"/>
                <w:szCs w:val="24"/>
              </w:rPr>
            </w:pPr>
            <w:r w:rsidRPr="00A85AB8">
              <w:rPr>
                <w:rFonts w:ascii="Apple Chancery" w:hAnsi="Apple Chancery" w:cs="Apple Chancery"/>
                <w:szCs w:val="24"/>
              </w:rPr>
              <w:t xml:space="preserve">Damon </w:t>
            </w:r>
            <w:r w:rsidR="00EE4A88" w:rsidRPr="00A85AB8">
              <w:rPr>
                <w:rFonts w:ascii="Apple Chancery" w:hAnsi="Apple Chancery" w:cs="Apple Chancery"/>
                <w:szCs w:val="24"/>
              </w:rPr>
              <w:t>could be killed</w:t>
            </w:r>
          </w:p>
        </w:tc>
        <w:tc>
          <w:tcPr>
            <w:tcW w:w="810" w:type="dxa"/>
          </w:tcPr>
          <w:p w14:paraId="098D134B" w14:textId="77777777" w:rsidR="00B159DD" w:rsidRDefault="00B159DD" w:rsidP="00F21773">
            <w:pPr>
              <w:spacing w:line="276" w:lineRule="auto"/>
              <w:rPr>
                <w:szCs w:val="24"/>
              </w:rPr>
            </w:pPr>
            <w:r>
              <w:rPr>
                <w:szCs w:val="24"/>
              </w:rPr>
              <w:t>47</w:t>
            </w:r>
          </w:p>
          <w:p w14:paraId="0429CF42" w14:textId="77777777" w:rsidR="00B159DD" w:rsidRPr="004372ED" w:rsidRDefault="00B159DD" w:rsidP="00F21773">
            <w:pPr>
              <w:spacing w:line="276" w:lineRule="auto"/>
              <w:rPr>
                <w:szCs w:val="24"/>
              </w:rPr>
            </w:pPr>
            <w:r>
              <w:rPr>
                <w:szCs w:val="24"/>
              </w:rPr>
              <w:t>50</w:t>
            </w:r>
          </w:p>
        </w:tc>
      </w:tr>
      <w:tr w:rsidR="00320C3C" w:rsidRPr="004372ED" w14:paraId="161EFED9" w14:textId="77777777">
        <w:tc>
          <w:tcPr>
            <w:tcW w:w="4629" w:type="dxa"/>
          </w:tcPr>
          <w:p w14:paraId="61E4C47B" w14:textId="77777777" w:rsidR="00320C3C" w:rsidRPr="00A85AB8" w:rsidRDefault="00320C3C" w:rsidP="00F21773">
            <w:pPr>
              <w:spacing w:line="276" w:lineRule="auto"/>
              <w:rPr>
                <w:rFonts w:ascii="Apple Chancery" w:hAnsi="Apple Chancery" w:cs="Apple Chancery"/>
                <w:szCs w:val="24"/>
              </w:rPr>
            </w:pPr>
            <w:r w:rsidRPr="00A85AB8">
              <w:rPr>
                <w:rFonts w:ascii="Apple Chancery" w:hAnsi="Apple Chancery" w:cs="Apple Chancery"/>
                <w:szCs w:val="24"/>
              </w:rPr>
              <w:t>Pyt</w:t>
            </w:r>
            <w:r w:rsidR="00B06BB5" w:rsidRPr="00A85AB8">
              <w:rPr>
                <w:rFonts w:ascii="Apple Chancery" w:hAnsi="Apple Chancery" w:cs="Apple Chancery"/>
                <w:szCs w:val="24"/>
              </w:rPr>
              <w:t>hias’s family wants him to stay,</w:t>
            </w:r>
            <w:r w:rsidR="006B48C2" w:rsidRPr="00A85AB8">
              <w:rPr>
                <w:rFonts w:ascii="Apple Chancery" w:hAnsi="Apple Chancery" w:cs="Apple Chancery"/>
                <w:szCs w:val="24"/>
              </w:rPr>
              <w:t xml:space="preserve"> Pythias leaves to save Damon.</w:t>
            </w:r>
          </w:p>
        </w:tc>
        <w:tc>
          <w:tcPr>
            <w:tcW w:w="4067" w:type="dxa"/>
          </w:tcPr>
          <w:p w14:paraId="2052934E" w14:textId="77777777" w:rsidR="00320C3C" w:rsidRPr="00A85AB8" w:rsidRDefault="00B56B6C" w:rsidP="00F21773">
            <w:pPr>
              <w:spacing w:line="276" w:lineRule="auto"/>
              <w:rPr>
                <w:rFonts w:ascii="Apple Chancery" w:hAnsi="Apple Chancery" w:cs="Apple Chancery"/>
                <w:szCs w:val="24"/>
              </w:rPr>
            </w:pPr>
            <w:r w:rsidRPr="00A85AB8">
              <w:rPr>
                <w:rFonts w:ascii="Apple Chancery" w:hAnsi="Apple Chancery" w:cs="Apple Chancery"/>
                <w:szCs w:val="24"/>
              </w:rPr>
              <w:t xml:space="preserve">Pythias </w:t>
            </w:r>
            <w:r w:rsidR="00B06BB5" w:rsidRPr="00A85AB8">
              <w:rPr>
                <w:rFonts w:ascii="Apple Chancery" w:hAnsi="Apple Chancery" w:cs="Apple Chancery"/>
                <w:szCs w:val="24"/>
              </w:rPr>
              <w:t>could be free, but</w:t>
            </w:r>
            <w:r w:rsidR="00EE4A88" w:rsidRPr="00A85AB8">
              <w:rPr>
                <w:rFonts w:ascii="Apple Chancery" w:hAnsi="Apple Chancery" w:cs="Apple Chancery"/>
                <w:szCs w:val="24"/>
              </w:rPr>
              <w:t xml:space="preserve"> </w:t>
            </w:r>
            <w:r w:rsidRPr="00A85AB8">
              <w:rPr>
                <w:rFonts w:ascii="Apple Chancery" w:hAnsi="Apple Chancery" w:cs="Apple Chancery"/>
                <w:szCs w:val="24"/>
              </w:rPr>
              <w:t xml:space="preserve">doesn’t </w:t>
            </w:r>
            <w:r w:rsidR="00B06BB5" w:rsidRPr="00A85AB8">
              <w:rPr>
                <w:rFonts w:ascii="Apple Chancery" w:hAnsi="Apple Chancery" w:cs="Apple Chancery"/>
                <w:szCs w:val="24"/>
              </w:rPr>
              <w:t>want to put</w:t>
            </w:r>
            <w:r w:rsidRPr="00A85AB8">
              <w:rPr>
                <w:rFonts w:ascii="Apple Chancery" w:hAnsi="Apple Chancery" w:cs="Apple Chancery"/>
                <w:szCs w:val="24"/>
              </w:rPr>
              <w:t xml:space="preserve"> friend in danger</w:t>
            </w:r>
          </w:p>
        </w:tc>
        <w:tc>
          <w:tcPr>
            <w:tcW w:w="810" w:type="dxa"/>
          </w:tcPr>
          <w:p w14:paraId="1AE9CB0A" w14:textId="77777777" w:rsidR="00320C3C" w:rsidRPr="004372ED" w:rsidRDefault="00B159DD" w:rsidP="00F21773">
            <w:pPr>
              <w:spacing w:line="276" w:lineRule="auto"/>
              <w:rPr>
                <w:szCs w:val="24"/>
              </w:rPr>
            </w:pPr>
            <w:r>
              <w:rPr>
                <w:szCs w:val="24"/>
              </w:rPr>
              <w:t>53</w:t>
            </w:r>
          </w:p>
        </w:tc>
      </w:tr>
      <w:tr w:rsidR="00320C3C" w:rsidRPr="004372ED" w14:paraId="50C4D6D6" w14:textId="77777777">
        <w:tc>
          <w:tcPr>
            <w:tcW w:w="4629" w:type="dxa"/>
          </w:tcPr>
          <w:p w14:paraId="3E2397DC" w14:textId="77777777" w:rsidR="00EE4A88" w:rsidRPr="00A85AB8" w:rsidRDefault="00B06BB5" w:rsidP="00EE4A88">
            <w:pPr>
              <w:spacing w:line="276" w:lineRule="auto"/>
              <w:rPr>
                <w:rFonts w:ascii="Apple Chancery" w:hAnsi="Apple Chancery" w:cs="Apple Chancery"/>
                <w:szCs w:val="24"/>
              </w:rPr>
            </w:pPr>
            <w:r w:rsidRPr="00A85AB8">
              <w:rPr>
                <w:rFonts w:ascii="Apple Chancery" w:hAnsi="Apple Chancery" w:cs="Apple Chancery"/>
                <w:szCs w:val="24"/>
              </w:rPr>
              <w:t>Damon is going to be killed,</w:t>
            </w:r>
            <w:r w:rsidR="00EE4A88" w:rsidRPr="00A85AB8">
              <w:rPr>
                <w:rFonts w:ascii="Apple Chancery" w:hAnsi="Apple Chancery" w:cs="Apple Chancery"/>
                <w:szCs w:val="24"/>
              </w:rPr>
              <w:t xml:space="preserve"> </w:t>
            </w:r>
          </w:p>
          <w:p w14:paraId="7685A245" w14:textId="77777777" w:rsidR="00320C3C" w:rsidRPr="00A85AB8" w:rsidRDefault="00EE4A88" w:rsidP="00EE4A88">
            <w:pPr>
              <w:spacing w:line="276" w:lineRule="auto"/>
              <w:rPr>
                <w:rFonts w:ascii="Apple Chancery" w:hAnsi="Apple Chancery" w:cs="Apple Chancery"/>
                <w:szCs w:val="24"/>
              </w:rPr>
            </w:pPr>
            <w:r w:rsidRPr="00A85AB8">
              <w:rPr>
                <w:rFonts w:ascii="Apple Chancery" w:hAnsi="Apple Chancery" w:cs="Apple Chancery"/>
                <w:szCs w:val="24"/>
              </w:rPr>
              <w:t>Pythias works hard to get free.</w:t>
            </w:r>
          </w:p>
        </w:tc>
        <w:tc>
          <w:tcPr>
            <w:tcW w:w="4067" w:type="dxa"/>
          </w:tcPr>
          <w:p w14:paraId="7FAF189D" w14:textId="77777777" w:rsidR="00320C3C" w:rsidRPr="00A85AB8" w:rsidRDefault="00B06BB5" w:rsidP="00B276A7">
            <w:pPr>
              <w:spacing w:line="276" w:lineRule="auto"/>
              <w:rPr>
                <w:rFonts w:ascii="Apple Chancery" w:hAnsi="Apple Chancery" w:cs="Apple Chancery"/>
                <w:szCs w:val="24"/>
              </w:rPr>
            </w:pPr>
            <w:r w:rsidRPr="00A85AB8">
              <w:rPr>
                <w:rFonts w:ascii="Apple Chancery" w:hAnsi="Apple Chancery" w:cs="Apple Chancery"/>
                <w:szCs w:val="24"/>
              </w:rPr>
              <w:t>even when</w:t>
            </w:r>
            <w:r w:rsidR="00B276A7" w:rsidRPr="00A85AB8">
              <w:rPr>
                <w:rFonts w:ascii="Apple Chancery" w:hAnsi="Apple Chancery" w:cs="Apple Chancery"/>
                <w:szCs w:val="24"/>
              </w:rPr>
              <w:t xml:space="preserve"> tired, </w:t>
            </w:r>
            <w:r w:rsidR="00EE4A88" w:rsidRPr="00A85AB8">
              <w:rPr>
                <w:rFonts w:ascii="Apple Chancery" w:hAnsi="Apple Chancery" w:cs="Apple Chancery"/>
                <w:szCs w:val="24"/>
              </w:rPr>
              <w:t>Pythias worked hard to get free</w:t>
            </w:r>
            <w:r w:rsidRPr="00A85AB8">
              <w:rPr>
                <w:rFonts w:ascii="Apple Chancery" w:hAnsi="Apple Chancery" w:cs="Apple Chancery"/>
                <w:szCs w:val="24"/>
              </w:rPr>
              <w:softHyphen/>
              <w:t xml:space="preserve"> -</w:t>
            </w:r>
            <w:r w:rsidR="00EE4A88" w:rsidRPr="00A85AB8">
              <w:rPr>
                <w:rFonts w:ascii="Apple Chancery" w:hAnsi="Apple Chancery" w:cs="Apple Chancery"/>
                <w:szCs w:val="24"/>
              </w:rPr>
              <w:t xml:space="preserve"> could have run away instead</w:t>
            </w:r>
          </w:p>
        </w:tc>
        <w:tc>
          <w:tcPr>
            <w:tcW w:w="810" w:type="dxa"/>
          </w:tcPr>
          <w:p w14:paraId="7B50406F" w14:textId="77777777" w:rsidR="00320C3C" w:rsidRPr="004372ED" w:rsidRDefault="00B159DD" w:rsidP="00F21773">
            <w:pPr>
              <w:spacing w:line="276" w:lineRule="auto"/>
              <w:rPr>
                <w:szCs w:val="24"/>
              </w:rPr>
            </w:pPr>
            <w:r>
              <w:rPr>
                <w:szCs w:val="24"/>
              </w:rPr>
              <w:t>55</w:t>
            </w:r>
          </w:p>
        </w:tc>
      </w:tr>
    </w:tbl>
    <w:p w14:paraId="2A72BAF7" w14:textId="77777777" w:rsidR="00767C4B" w:rsidRDefault="00767C4B" w:rsidP="00C8788F">
      <w:pPr>
        <w:rPr>
          <w:rFonts w:ascii="Comic Sans MS" w:hAnsi="Comic Sans MS"/>
          <w:szCs w:val="24"/>
        </w:rPr>
      </w:pPr>
    </w:p>
    <w:p w14:paraId="0E7B6CCD" w14:textId="77777777" w:rsidR="00C8788F" w:rsidRPr="00A85AB8" w:rsidRDefault="00C8788F" w:rsidP="00C8788F">
      <w:pPr>
        <w:rPr>
          <w:szCs w:val="24"/>
        </w:rPr>
      </w:pPr>
      <w:r w:rsidRPr="00A85AB8">
        <w:rPr>
          <w:szCs w:val="24"/>
        </w:rPr>
        <w:t>Additional notes to the teacher about this piece:</w:t>
      </w:r>
    </w:p>
    <w:p w14:paraId="3009AA7F" w14:textId="77777777" w:rsidR="00967671" w:rsidRPr="00A85AB8" w:rsidRDefault="00967671" w:rsidP="00C8788F">
      <w:pPr>
        <w:rPr>
          <w:szCs w:val="24"/>
        </w:rPr>
      </w:pPr>
    </w:p>
    <w:p w14:paraId="7DDEA28C" w14:textId="77777777" w:rsidR="00B56B6C" w:rsidRPr="00A85AB8" w:rsidRDefault="00B56B6C" w:rsidP="00B56B6C">
      <w:pPr>
        <w:pStyle w:val="ListParagraph"/>
        <w:numPr>
          <w:ilvl w:val="0"/>
          <w:numId w:val="13"/>
        </w:numPr>
        <w:rPr>
          <w:szCs w:val="24"/>
        </w:rPr>
      </w:pPr>
      <w:r w:rsidRPr="00A85AB8">
        <w:rPr>
          <w:szCs w:val="24"/>
        </w:rPr>
        <w:t>“Sacrifice” is a concept word for this story.  It can be used when teaching this writing task if the students have been taught the concept.  Since it is not used in the story, it is not used in these examples.</w:t>
      </w:r>
    </w:p>
    <w:p w14:paraId="610EE1F3" w14:textId="77777777" w:rsidR="00B56B6C" w:rsidRPr="00A85AB8" w:rsidRDefault="00B56B6C" w:rsidP="00B56B6C">
      <w:pPr>
        <w:rPr>
          <w:szCs w:val="24"/>
        </w:rPr>
      </w:pPr>
    </w:p>
    <w:p w14:paraId="12FF0251" w14:textId="77777777" w:rsidR="00B56B6C" w:rsidRPr="00A85AB8" w:rsidRDefault="006D73D9" w:rsidP="00B56B6C">
      <w:pPr>
        <w:pStyle w:val="ListParagraph"/>
        <w:numPr>
          <w:ilvl w:val="0"/>
          <w:numId w:val="13"/>
        </w:numPr>
        <w:rPr>
          <w:szCs w:val="24"/>
        </w:rPr>
      </w:pPr>
      <w:r w:rsidRPr="00A85AB8">
        <w:rPr>
          <w:szCs w:val="24"/>
        </w:rPr>
        <w:t>The</w:t>
      </w:r>
      <w:r w:rsidR="00B56B6C" w:rsidRPr="00A85AB8">
        <w:rPr>
          <w:szCs w:val="24"/>
        </w:rPr>
        <w:t xml:space="preserve"> evidence side of the graphic needs to include </w:t>
      </w:r>
      <w:r w:rsidRPr="00A85AB8">
        <w:rPr>
          <w:szCs w:val="24"/>
        </w:rPr>
        <w:t>one character’s need for help and his</w:t>
      </w:r>
      <w:r w:rsidR="00B56B6C" w:rsidRPr="00A85AB8">
        <w:rPr>
          <w:szCs w:val="24"/>
        </w:rPr>
        <w:t xml:space="preserve"> friend’s reaction.  </w:t>
      </w:r>
    </w:p>
    <w:p w14:paraId="5C08AB80" w14:textId="77777777" w:rsidR="000477DA" w:rsidRPr="00A85AB8" w:rsidRDefault="00B56B6C" w:rsidP="000477DA">
      <w:pPr>
        <w:rPr>
          <w:szCs w:val="24"/>
        </w:rPr>
      </w:pPr>
      <w:r w:rsidRPr="00A85AB8">
        <w:rPr>
          <w:szCs w:val="24"/>
        </w:rPr>
        <w:t xml:space="preserve"> </w:t>
      </w:r>
    </w:p>
    <w:p w14:paraId="53A831AE" w14:textId="77777777" w:rsidR="00A85AB8" w:rsidRDefault="00A85AB8" w:rsidP="000477DA">
      <w:pPr>
        <w:jc w:val="center"/>
        <w:rPr>
          <w:i/>
          <w:sz w:val="32"/>
          <w:szCs w:val="32"/>
        </w:rPr>
      </w:pPr>
    </w:p>
    <w:p w14:paraId="7686B46D" w14:textId="77777777" w:rsidR="00A85AB8" w:rsidRDefault="00A85AB8" w:rsidP="000477DA">
      <w:pPr>
        <w:jc w:val="center"/>
        <w:rPr>
          <w:i/>
          <w:sz w:val="32"/>
          <w:szCs w:val="32"/>
        </w:rPr>
      </w:pPr>
    </w:p>
    <w:p w14:paraId="28C4C018" w14:textId="77777777" w:rsidR="00A85AB8" w:rsidRDefault="00A85AB8" w:rsidP="000477DA">
      <w:pPr>
        <w:jc w:val="center"/>
        <w:rPr>
          <w:i/>
          <w:sz w:val="32"/>
          <w:szCs w:val="32"/>
        </w:rPr>
      </w:pPr>
    </w:p>
    <w:p w14:paraId="1F0A345C" w14:textId="77777777" w:rsidR="00A85AB8" w:rsidRDefault="00A85AB8" w:rsidP="000477DA">
      <w:pPr>
        <w:jc w:val="center"/>
        <w:rPr>
          <w:i/>
          <w:sz w:val="32"/>
          <w:szCs w:val="32"/>
        </w:rPr>
      </w:pPr>
    </w:p>
    <w:p w14:paraId="65876684" w14:textId="77777777" w:rsidR="00A85AB8" w:rsidRDefault="00A85AB8" w:rsidP="000477DA">
      <w:pPr>
        <w:jc w:val="center"/>
        <w:rPr>
          <w:i/>
          <w:sz w:val="32"/>
          <w:szCs w:val="32"/>
        </w:rPr>
      </w:pPr>
    </w:p>
    <w:p w14:paraId="1674BF88" w14:textId="77777777" w:rsidR="00A85AB8" w:rsidRDefault="00A85AB8" w:rsidP="000477DA">
      <w:pPr>
        <w:jc w:val="center"/>
        <w:rPr>
          <w:i/>
          <w:sz w:val="32"/>
          <w:szCs w:val="32"/>
        </w:rPr>
      </w:pPr>
    </w:p>
    <w:p w14:paraId="17E47543" w14:textId="77777777" w:rsidR="00A85AB8" w:rsidRDefault="00A85AB8" w:rsidP="000477DA">
      <w:pPr>
        <w:jc w:val="center"/>
        <w:rPr>
          <w:i/>
          <w:sz w:val="32"/>
          <w:szCs w:val="32"/>
        </w:rPr>
      </w:pPr>
    </w:p>
    <w:p w14:paraId="32734F4D" w14:textId="77777777" w:rsidR="00651E2B" w:rsidRPr="00651E2B" w:rsidRDefault="00651E2B" w:rsidP="00651E2B">
      <w:pPr>
        <w:spacing w:line="276" w:lineRule="auto"/>
        <w:jc w:val="center"/>
        <w:rPr>
          <w:b/>
          <w:i/>
          <w:sz w:val="28"/>
          <w:szCs w:val="32"/>
        </w:rPr>
      </w:pPr>
      <w:r w:rsidRPr="00651E2B">
        <w:rPr>
          <w:b/>
          <w:i/>
          <w:sz w:val="28"/>
          <w:szCs w:val="32"/>
        </w:rPr>
        <w:t>Writing Sample</w:t>
      </w:r>
    </w:p>
    <w:p w14:paraId="0CB60D26" w14:textId="77777777" w:rsidR="00651E2B" w:rsidRDefault="00651E2B" w:rsidP="00651E2B">
      <w:pPr>
        <w:spacing w:line="276" w:lineRule="auto"/>
        <w:jc w:val="center"/>
        <w:rPr>
          <w:i/>
          <w:szCs w:val="24"/>
        </w:rPr>
      </w:pPr>
    </w:p>
    <w:p w14:paraId="3F232BEB" w14:textId="77777777" w:rsidR="00651E2B" w:rsidRPr="00726CBE" w:rsidRDefault="00651E2B" w:rsidP="00651E2B">
      <w:pPr>
        <w:spacing w:line="276" w:lineRule="auto"/>
        <w:jc w:val="center"/>
        <w:rPr>
          <w:i/>
          <w:szCs w:val="24"/>
        </w:rPr>
      </w:pPr>
      <w:r>
        <w:rPr>
          <w:i/>
          <w:szCs w:val="24"/>
        </w:rPr>
        <w:t>NOTE: T</w:t>
      </w:r>
      <w:r w:rsidRPr="00726CBE">
        <w:rPr>
          <w:i/>
          <w:szCs w:val="24"/>
        </w:rPr>
        <w:t xml:space="preserve">his is for the teacher’s use only, not for students. The purpose is to show the teacher what the final piece might look like when students have completed their work. </w:t>
      </w:r>
    </w:p>
    <w:p w14:paraId="4358AA4A" w14:textId="77777777" w:rsidR="00373A13" w:rsidRDefault="00373A13" w:rsidP="00373A13">
      <w:pPr>
        <w:spacing w:line="276" w:lineRule="auto"/>
        <w:rPr>
          <w:i/>
          <w:szCs w:val="24"/>
        </w:rPr>
      </w:pPr>
    </w:p>
    <w:p w14:paraId="3B89C382" w14:textId="77777777" w:rsidR="00373A13" w:rsidRPr="00A85AB8" w:rsidRDefault="006D73D9" w:rsidP="00A85AB8">
      <w:pPr>
        <w:spacing w:line="360" w:lineRule="auto"/>
        <w:ind w:left="360"/>
        <w:rPr>
          <w:szCs w:val="24"/>
        </w:rPr>
      </w:pPr>
      <w:r>
        <w:rPr>
          <w:rFonts w:ascii="Comic Sans MS" w:hAnsi="Comic Sans MS"/>
          <w:sz w:val="28"/>
          <w:szCs w:val="28"/>
        </w:rPr>
        <w:tab/>
      </w:r>
      <w:r w:rsidRPr="00A85AB8">
        <w:rPr>
          <w:szCs w:val="24"/>
        </w:rPr>
        <w:t xml:space="preserve">Damon and Pythias are good friends. Even when they face problems, they still help each other. </w:t>
      </w:r>
      <w:r w:rsidR="006B48C2" w:rsidRPr="00A85AB8">
        <w:rPr>
          <w:szCs w:val="24"/>
        </w:rPr>
        <w:t xml:space="preserve">At the beginning of the story Pythias is put into prison when he gets in trouble with the King.  Damon shows he is a good friend when he rushes to help Pythias.  </w:t>
      </w:r>
      <w:r w:rsidR="00E34C5A" w:rsidRPr="00A85AB8">
        <w:rPr>
          <w:szCs w:val="24"/>
        </w:rPr>
        <w:t xml:space="preserve">This is dangerous for Damon because he could get put in prison too. </w:t>
      </w:r>
      <w:r w:rsidR="006B48C2" w:rsidRPr="00A85AB8">
        <w:rPr>
          <w:szCs w:val="24"/>
        </w:rPr>
        <w:t xml:space="preserve">Damon then offers to take care of Pythias’s family and to take his place in prison so he can go visit his family.  Damon must really trust Pythias because </w:t>
      </w:r>
      <w:r w:rsidR="00B56B6C" w:rsidRPr="00A85AB8">
        <w:rPr>
          <w:szCs w:val="24"/>
        </w:rPr>
        <w:t xml:space="preserve">Pythias could leave and not come back. Then Damon would be killed. </w:t>
      </w:r>
    </w:p>
    <w:p w14:paraId="2F1E17E9" w14:textId="77777777" w:rsidR="006651FD" w:rsidRPr="00A85AB8" w:rsidRDefault="00B56B6C" w:rsidP="00A85AB8">
      <w:pPr>
        <w:spacing w:line="360" w:lineRule="auto"/>
        <w:ind w:left="360"/>
        <w:rPr>
          <w:szCs w:val="24"/>
        </w:rPr>
      </w:pPr>
      <w:r w:rsidRPr="00A85AB8">
        <w:rPr>
          <w:szCs w:val="24"/>
        </w:rPr>
        <w:tab/>
        <w:t xml:space="preserve">When Damon is taken to the public square to be killed, he still believes that Pythias would come back.  </w:t>
      </w:r>
      <w:r w:rsidR="006651FD" w:rsidRPr="00A85AB8">
        <w:rPr>
          <w:szCs w:val="24"/>
        </w:rPr>
        <w:t>Damon has a lot of faith in his friend. Pythias does come back even though he could be free. When he gets captured, he tries hard to get free. He wants to save Damon</w:t>
      </w:r>
      <w:r w:rsidR="006D73D9" w:rsidRPr="00A85AB8">
        <w:rPr>
          <w:szCs w:val="24"/>
        </w:rPr>
        <w:t xml:space="preserve"> even though he might get killed</w:t>
      </w:r>
      <w:r w:rsidR="006651FD" w:rsidRPr="00A85AB8">
        <w:rPr>
          <w:szCs w:val="24"/>
        </w:rPr>
        <w:t xml:space="preserve">. </w:t>
      </w:r>
    </w:p>
    <w:p w14:paraId="30881CA3" w14:textId="71AAEA4D" w:rsidR="00B5349F" w:rsidRDefault="006651FD" w:rsidP="00A85AB8">
      <w:pPr>
        <w:spacing w:line="360" w:lineRule="auto"/>
        <w:ind w:left="360"/>
        <w:rPr>
          <w:szCs w:val="24"/>
        </w:rPr>
      </w:pPr>
      <w:r w:rsidRPr="00A85AB8">
        <w:rPr>
          <w:szCs w:val="24"/>
        </w:rPr>
        <w:tab/>
        <w:t>Damon and Pythias are really good friends because they help each other even when there are problems.  The King is so amazed by their friendship that he lets them both go free.</w:t>
      </w:r>
    </w:p>
    <w:p w14:paraId="44EB90AC" w14:textId="77777777" w:rsidR="00B5349F" w:rsidRDefault="00B5349F">
      <w:pPr>
        <w:rPr>
          <w:szCs w:val="24"/>
        </w:rPr>
      </w:pPr>
      <w:r>
        <w:rPr>
          <w:szCs w:val="24"/>
        </w:rPr>
        <w:br w:type="page"/>
      </w:r>
    </w:p>
    <w:p w14:paraId="7A9999B7" w14:textId="77777777" w:rsidR="006651FD" w:rsidRPr="00A85AB8" w:rsidRDefault="006651FD" w:rsidP="00A85AB8">
      <w:pPr>
        <w:spacing w:line="360" w:lineRule="auto"/>
        <w:ind w:left="360"/>
        <w:rPr>
          <w:szCs w:val="24"/>
        </w:rPr>
      </w:pPr>
    </w:p>
    <w:p w14:paraId="6B3FE910" w14:textId="77777777" w:rsidR="00B5349F" w:rsidRPr="00C35538" w:rsidRDefault="00B5349F" w:rsidP="00B5349F">
      <w:pPr>
        <w:jc w:val="center"/>
        <w:rPr>
          <w:rFonts w:cstheme="minorHAnsi"/>
          <w:sz w:val="36"/>
          <w:szCs w:val="36"/>
        </w:rPr>
      </w:pPr>
      <w:r w:rsidRPr="00C35538">
        <w:rPr>
          <w:rFonts w:cstheme="minorHAnsi"/>
          <w:sz w:val="36"/>
          <w:szCs w:val="36"/>
        </w:rPr>
        <w:t>Supports for English Language Learners (ELLs) to use with Basal Alignment Project Lessons</w:t>
      </w:r>
    </w:p>
    <w:p w14:paraId="0DDCF25E" w14:textId="77777777" w:rsidR="00B5349F" w:rsidRPr="00887983" w:rsidRDefault="00B5349F" w:rsidP="00B5349F">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0"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0"/>
    </w:p>
    <w:p w14:paraId="704AB4D2" w14:textId="77777777" w:rsidR="00B5349F" w:rsidRPr="00BB4479" w:rsidRDefault="00B5349F" w:rsidP="00B5349F">
      <w:pPr>
        <w:rPr>
          <w:rFonts w:cstheme="minorHAnsi"/>
          <w:b/>
          <w:sz w:val="28"/>
          <w:szCs w:val="28"/>
        </w:rPr>
      </w:pPr>
      <w:r w:rsidRPr="00C35538">
        <w:rPr>
          <w:rFonts w:cstheme="minorHAnsi"/>
          <w:b/>
          <w:sz w:val="28"/>
          <w:szCs w:val="28"/>
        </w:rPr>
        <w:t xml:space="preserve">Before the reading:  </w:t>
      </w:r>
    </w:p>
    <w:p w14:paraId="7D07D0B9" w14:textId="77777777" w:rsidR="00B5349F" w:rsidRPr="00C35538" w:rsidRDefault="00B5349F" w:rsidP="00B5349F">
      <w:pPr>
        <w:pStyle w:val="ListParagraph"/>
        <w:numPr>
          <w:ilvl w:val="0"/>
          <w:numId w:val="19"/>
        </w:numPr>
        <w:spacing w:after="160" w:line="254" w:lineRule="auto"/>
        <w:rPr>
          <w:rFonts w:cstheme="minorHAnsi"/>
        </w:rPr>
      </w:pPr>
      <w:r>
        <w:rPr>
          <w:rFonts w:cstheme="minorHAnsi"/>
        </w:rPr>
        <w:t xml:space="preserve">Read passages, sing songs, watch videos, view photographs, discuss topics (e.g., using the </w:t>
      </w:r>
      <w:hyperlink r:id="rId6"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2FDF53E7" w14:textId="77777777" w:rsidR="00B5349F" w:rsidRPr="00C35538" w:rsidRDefault="00B5349F" w:rsidP="00B5349F">
      <w:pPr>
        <w:pStyle w:val="ListParagraph"/>
        <w:rPr>
          <w:rFonts w:cstheme="minorHAnsi"/>
        </w:rPr>
      </w:pPr>
    </w:p>
    <w:p w14:paraId="25A280CA" w14:textId="77777777" w:rsidR="00B5349F" w:rsidRDefault="00B5349F" w:rsidP="00B5349F">
      <w:pPr>
        <w:pStyle w:val="ListParagraph"/>
        <w:numPr>
          <w:ilvl w:val="0"/>
          <w:numId w:val="21"/>
        </w:numPr>
        <w:spacing w:after="160" w:line="256" w:lineRule="auto"/>
        <w:rPr>
          <w:rFonts w:cstheme="minorHAnsi"/>
        </w:rPr>
      </w:pPr>
      <w:bookmarkStart w:id="1"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7"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1"/>
    <w:p w14:paraId="66337DE0" w14:textId="77777777" w:rsidR="00B5349F" w:rsidRPr="00C35538" w:rsidRDefault="00B5349F" w:rsidP="00B5349F">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6070F8ED" w14:textId="77777777" w:rsidR="00B5349F" w:rsidRDefault="00B5349F" w:rsidP="00B5349F">
      <w:pPr>
        <w:pStyle w:val="ListParagraph"/>
        <w:numPr>
          <w:ilvl w:val="0"/>
          <w:numId w:val="25"/>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8"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690A9448" w14:textId="77777777" w:rsidR="00B5349F" w:rsidRDefault="00B5349F" w:rsidP="00B5349F">
      <w:pPr>
        <w:pStyle w:val="ListParagraph"/>
        <w:numPr>
          <w:ilvl w:val="0"/>
          <w:numId w:val="25"/>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55E7757B" w14:textId="77777777" w:rsidR="00B5349F" w:rsidRDefault="00B5349F" w:rsidP="00B5349F">
      <w:pPr>
        <w:pStyle w:val="ListParagraph"/>
        <w:numPr>
          <w:ilvl w:val="0"/>
          <w:numId w:val="25"/>
        </w:numPr>
        <w:spacing w:after="160" w:line="256" w:lineRule="auto"/>
        <w:rPr>
          <w:rFonts w:cstheme="minorHAnsi"/>
        </w:rPr>
      </w:pPr>
      <w:r>
        <w:rPr>
          <w:rFonts w:cstheme="minorHAnsi"/>
        </w:rPr>
        <w:t xml:space="preserve">Keep a word wall or word bank where these new words can be added and that students can access later. </w:t>
      </w:r>
    </w:p>
    <w:p w14:paraId="2B92DC08" w14:textId="77777777" w:rsidR="00B5349F" w:rsidRDefault="00B5349F" w:rsidP="00B5349F">
      <w:pPr>
        <w:pStyle w:val="ListParagraph"/>
        <w:numPr>
          <w:ilvl w:val="0"/>
          <w:numId w:val="25"/>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3C0FEB69" w14:textId="77777777" w:rsidR="00B5349F" w:rsidRDefault="00B5349F" w:rsidP="00B5349F">
      <w:pPr>
        <w:pStyle w:val="ListParagraph"/>
        <w:numPr>
          <w:ilvl w:val="0"/>
          <w:numId w:val="25"/>
        </w:numPr>
        <w:spacing w:after="160" w:line="256" w:lineRule="auto"/>
        <w:rPr>
          <w:rFonts w:cstheme="minorHAnsi"/>
        </w:rPr>
      </w:pPr>
      <w:r>
        <w:rPr>
          <w:rFonts w:cstheme="minorHAnsi"/>
        </w:rPr>
        <w:t>Create pictures using the word. These can even be added to your word wall!</w:t>
      </w:r>
    </w:p>
    <w:p w14:paraId="49C6E014" w14:textId="77777777" w:rsidR="00B5349F" w:rsidRDefault="00B5349F" w:rsidP="00B5349F">
      <w:pPr>
        <w:pStyle w:val="ListParagraph"/>
        <w:numPr>
          <w:ilvl w:val="0"/>
          <w:numId w:val="25"/>
        </w:numPr>
        <w:spacing w:after="160" w:line="256" w:lineRule="auto"/>
        <w:rPr>
          <w:rFonts w:cstheme="minorHAnsi"/>
        </w:rPr>
      </w:pPr>
      <w:r w:rsidRPr="00887983">
        <w:rPr>
          <w:rFonts w:cstheme="minorHAnsi"/>
        </w:rPr>
        <w:t xml:space="preserve">Create lists of synonyms and antonyms for the word. </w:t>
      </w:r>
      <w:bookmarkStart w:id="2" w:name="_Hlk525125549"/>
    </w:p>
    <w:p w14:paraId="6D8F3D4C" w14:textId="77777777" w:rsidR="00B5349F" w:rsidRPr="00887983" w:rsidRDefault="00B5349F" w:rsidP="00B5349F">
      <w:pPr>
        <w:pStyle w:val="ListParagraph"/>
        <w:numPr>
          <w:ilvl w:val="0"/>
          <w:numId w:val="25"/>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9" w:history="1">
        <w:r w:rsidRPr="00887983">
          <w:rPr>
            <w:rStyle w:val="Hyperlink"/>
            <w:rFonts w:cstheme="minorHAnsi"/>
          </w:rPr>
          <w:t>sentence frames</w:t>
        </w:r>
      </w:hyperlink>
      <w:r w:rsidRPr="00887983">
        <w:rPr>
          <w:rFonts w:cstheme="minorHAnsi"/>
        </w:rPr>
        <w:t xml:space="preserve"> to ensure they can participate in the conversation. </w:t>
      </w:r>
      <w:bookmarkEnd w:id="2"/>
    </w:p>
    <w:p w14:paraId="2B2F8B3D" w14:textId="77777777" w:rsidR="00B5349F" w:rsidRPr="00BA3B4C" w:rsidRDefault="00B5349F" w:rsidP="00B5349F">
      <w:pPr>
        <w:pStyle w:val="ListParagraph"/>
        <w:numPr>
          <w:ilvl w:val="1"/>
          <w:numId w:val="20"/>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59FD7C19" w14:textId="77777777" w:rsidR="00B5349F" w:rsidRDefault="00B5349F" w:rsidP="00B5349F">
      <w:pPr>
        <w:pStyle w:val="ListParagraph"/>
        <w:ind w:left="1440"/>
        <w:rPr>
          <w:rFonts w:cstheme="minorHAnsi"/>
        </w:rPr>
      </w:pPr>
    </w:p>
    <w:p w14:paraId="6C8EBC39" w14:textId="77777777" w:rsidR="00B5349F" w:rsidRPr="00580EBE" w:rsidRDefault="00B5349F" w:rsidP="00B5349F">
      <w:pPr>
        <w:pStyle w:val="ListParagraph"/>
        <w:numPr>
          <w:ilvl w:val="0"/>
          <w:numId w:val="20"/>
        </w:numPr>
        <w:spacing w:after="160" w:line="254" w:lineRule="auto"/>
        <w:rPr>
          <w:rFonts w:cstheme="minorHAnsi"/>
        </w:rPr>
      </w:pPr>
      <w:r w:rsidRPr="00580EBE">
        <w:rPr>
          <w:rFonts w:cstheme="minorHAnsi"/>
        </w:rPr>
        <w:t xml:space="preserve">Use graphic organizers to help introduce content. </w:t>
      </w:r>
    </w:p>
    <w:p w14:paraId="3AD7BB30" w14:textId="77777777" w:rsidR="00B5349F" w:rsidRDefault="00B5349F" w:rsidP="00B5349F">
      <w:pPr>
        <w:pStyle w:val="ListParagraph"/>
        <w:rPr>
          <w:rFonts w:cstheme="minorHAnsi"/>
          <w:b/>
        </w:rPr>
      </w:pPr>
    </w:p>
    <w:p w14:paraId="0134EA3F" w14:textId="77777777" w:rsidR="00B5349F" w:rsidRDefault="00B5349F" w:rsidP="00B5349F">
      <w:pPr>
        <w:pStyle w:val="ListParagraph"/>
        <w:rPr>
          <w:rFonts w:cstheme="minorHAnsi"/>
          <w:b/>
        </w:rPr>
      </w:pPr>
      <w:r>
        <w:rPr>
          <w:rFonts w:cstheme="minorHAnsi"/>
          <w:b/>
        </w:rPr>
        <w:t xml:space="preserve">Examples of Activities:  </w:t>
      </w:r>
    </w:p>
    <w:p w14:paraId="660B2323" w14:textId="77777777" w:rsidR="00B5349F" w:rsidRPr="00580EBE" w:rsidRDefault="00B5349F" w:rsidP="00B5349F">
      <w:pPr>
        <w:pStyle w:val="ListParagraph"/>
        <w:numPr>
          <w:ilvl w:val="0"/>
          <w:numId w:val="22"/>
        </w:numPr>
        <w:spacing w:after="160" w:line="254" w:lineRule="auto"/>
        <w:rPr>
          <w:rFonts w:cstheme="minorHAnsi"/>
          <w:b/>
        </w:rPr>
      </w:pPr>
      <w:r w:rsidRPr="00580EBE">
        <w:rPr>
          <w:rFonts w:cstheme="minorHAnsi"/>
        </w:rPr>
        <w:t xml:space="preserve">Have students fill in a </w:t>
      </w:r>
      <w:hyperlink r:id="rId10"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544FF505" w14:textId="77777777" w:rsidR="00B5349F" w:rsidRPr="00580EBE" w:rsidRDefault="00B5349F" w:rsidP="00B5349F">
      <w:pPr>
        <w:pStyle w:val="ListParagraph"/>
        <w:numPr>
          <w:ilvl w:val="0"/>
          <w:numId w:val="22"/>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1A779710" w14:textId="77777777" w:rsidR="00B5349F" w:rsidRPr="00BB4479" w:rsidRDefault="00B5349F" w:rsidP="00B5349F">
      <w:pPr>
        <w:pStyle w:val="ListParagraph"/>
        <w:numPr>
          <w:ilvl w:val="0"/>
          <w:numId w:val="22"/>
        </w:numPr>
        <w:spacing w:after="160" w:line="254" w:lineRule="auto"/>
        <w:rPr>
          <w:rFonts w:cstheme="minorHAnsi"/>
          <w:b/>
        </w:rPr>
      </w:pPr>
      <w:r w:rsidRPr="00580EBE">
        <w:rPr>
          <w:rFonts w:cstheme="minorHAnsi"/>
        </w:rPr>
        <w:lastRenderedPageBreak/>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78EAF6E8" w14:textId="77777777" w:rsidR="00B5349F" w:rsidRDefault="00B5349F" w:rsidP="00B5349F">
      <w:pPr>
        <w:pStyle w:val="ListParagraph"/>
        <w:rPr>
          <w:rFonts w:cstheme="minorHAnsi"/>
        </w:rPr>
      </w:pPr>
    </w:p>
    <w:p w14:paraId="690F2807" w14:textId="77777777" w:rsidR="00B5349F" w:rsidRDefault="00B5349F" w:rsidP="00B5349F">
      <w:pPr>
        <w:rPr>
          <w:rFonts w:cstheme="minorHAnsi"/>
          <w:b/>
        </w:rPr>
      </w:pPr>
      <w:r w:rsidRPr="00580EBE">
        <w:rPr>
          <w:rFonts w:cstheme="minorHAnsi"/>
          <w:b/>
          <w:sz w:val="28"/>
          <w:szCs w:val="28"/>
        </w:rPr>
        <w:t>During reading</w:t>
      </w:r>
      <w:r>
        <w:rPr>
          <w:rFonts w:cstheme="minorHAnsi"/>
          <w:b/>
        </w:rPr>
        <w:t xml:space="preserve">:  </w:t>
      </w:r>
    </w:p>
    <w:p w14:paraId="057F773A" w14:textId="77777777" w:rsidR="00B5349F" w:rsidRDefault="00B5349F" w:rsidP="00B5349F">
      <w:pPr>
        <w:pStyle w:val="ListParagraph"/>
        <w:rPr>
          <w:rFonts w:cstheme="minorHAnsi"/>
        </w:rPr>
      </w:pPr>
    </w:p>
    <w:p w14:paraId="060DA804" w14:textId="77777777" w:rsidR="00B5349F" w:rsidRDefault="00B5349F" w:rsidP="00B5349F">
      <w:pPr>
        <w:pStyle w:val="ListParagraph"/>
        <w:numPr>
          <w:ilvl w:val="0"/>
          <w:numId w:val="24"/>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54F360EB" w14:textId="77777777" w:rsidR="00B5349F" w:rsidRDefault="00B5349F" w:rsidP="00B5349F">
      <w:pPr>
        <w:pStyle w:val="ListParagraph"/>
        <w:rPr>
          <w:rFonts w:cstheme="minorHAnsi"/>
        </w:rPr>
      </w:pPr>
    </w:p>
    <w:p w14:paraId="17D9EB72" w14:textId="77777777" w:rsidR="00B5349F" w:rsidRDefault="00B5349F" w:rsidP="00B5349F">
      <w:pPr>
        <w:pStyle w:val="ListParagraph"/>
        <w:numPr>
          <w:ilvl w:val="0"/>
          <w:numId w:val="24"/>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1E2A2040" w14:textId="77777777" w:rsidR="00B5349F" w:rsidRDefault="00B5349F" w:rsidP="00B5349F">
      <w:pPr>
        <w:pStyle w:val="ListParagraph"/>
        <w:rPr>
          <w:rFonts w:cstheme="minorHAnsi"/>
        </w:rPr>
      </w:pPr>
    </w:p>
    <w:p w14:paraId="5123F4B1" w14:textId="77777777" w:rsidR="00B5349F" w:rsidRDefault="00B5349F" w:rsidP="00B5349F">
      <w:pPr>
        <w:pStyle w:val="ListParagraph"/>
        <w:numPr>
          <w:ilvl w:val="0"/>
          <w:numId w:val="23"/>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6B6F020A" w14:textId="77777777" w:rsidR="00B5349F" w:rsidRDefault="00B5349F" w:rsidP="00B5349F">
      <w:pPr>
        <w:pStyle w:val="ListParagraph"/>
        <w:rPr>
          <w:rFonts w:cstheme="minorHAnsi"/>
        </w:rPr>
      </w:pPr>
    </w:p>
    <w:p w14:paraId="1CAE2E60" w14:textId="77777777" w:rsidR="00B5349F" w:rsidRDefault="00B5349F" w:rsidP="00B5349F">
      <w:pPr>
        <w:pStyle w:val="ListParagraph"/>
        <w:numPr>
          <w:ilvl w:val="0"/>
          <w:numId w:val="23"/>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1" w:history="1">
        <w:r w:rsidRPr="002822BB">
          <w:rPr>
            <w:rStyle w:val="Hyperlink"/>
            <w:rFonts w:cstheme="minorHAnsi"/>
          </w:rPr>
          <w:t>sentence stems</w:t>
        </w:r>
      </w:hyperlink>
      <w:r>
        <w:rPr>
          <w:rFonts w:cstheme="minorHAnsi"/>
        </w:rPr>
        <w:t>.</w:t>
      </w:r>
    </w:p>
    <w:p w14:paraId="6135CC59" w14:textId="77777777" w:rsidR="00B5349F" w:rsidRDefault="00B5349F" w:rsidP="00B5349F">
      <w:pPr>
        <w:pStyle w:val="ListParagraph"/>
        <w:rPr>
          <w:rFonts w:cstheme="minorHAnsi"/>
        </w:rPr>
      </w:pPr>
    </w:p>
    <w:p w14:paraId="67ED6A5D" w14:textId="77777777" w:rsidR="00B5349F" w:rsidRPr="002822BB" w:rsidRDefault="00B5349F" w:rsidP="00B5349F">
      <w:pPr>
        <w:pStyle w:val="ListParagraph"/>
        <w:numPr>
          <w:ilvl w:val="0"/>
          <w:numId w:val="23"/>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1A16718A" w14:textId="77777777" w:rsidR="00B5349F" w:rsidRDefault="00B5349F" w:rsidP="00B5349F">
      <w:pPr>
        <w:pStyle w:val="ListParagraph"/>
        <w:rPr>
          <w:rFonts w:cstheme="minorHAnsi"/>
          <w:b/>
        </w:rPr>
      </w:pPr>
      <w:r>
        <w:rPr>
          <w:rFonts w:cstheme="minorHAnsi"/>
          <w:b/>
        </w:rPr>
        <w:t xml:space="preserve">Examples of Activities:  </w:t>
      </w:r>
    </w:p>
    <w:p w14:paraId="6A0E895B" w14:textId="77777777" w:rsidR="00B5349F" w:rsidRDefault="00B5349F" w:rsidP="00B5349F">
      <w:pPr>
        <w:pStyle w:val="ListParagraph"/>
        <w:numPr>
          <w:ilvl w:val="0"/>
          <w:numId w:val="27"/>
        </w:numPr>
        <w:spacing w:after="160" w:line="254" w:lineRule="auto"/>
        <w:rPr>
          <w:rFonts w:cstheme="minorHAnsi"/>
        </w:rPr>
      </w:pPr>
      <w:r>
        <w:rPr>
          <w:rFonts w:cstheme="minorHAnsi"/>
        </w:rPr>
        <w:t xml:space="preserve">Have students include the example from the text in their glossary that they created.  </w:t>
      </w:r>
    </w:p>
    <w:p w14:paraId="4AB85A2D" w14:textId="77777777" w:rsidR="00B5349F" w:rsidRDefault="00B5349F" w:rsidP="00B5349F">
      <w:pPr>
        <w:pStyle w:val="ListParagraph"/>
        <w:numPr>
          <w:ilvl w:val="0"/>
          <w:numId w:val="27"/>
        </w:numPr>
        <w:spacing w:after="160" w:line="254" w:lineRule="auto"/>
        <w:rPr>
          <w:rFonts w:cstheme="minorHAnsi"/>
        </w:rPr>
      </w:pPr>
      <w:r>
        <w:rPr>
          <w:rFonts w:cstheme="minorHAnsi"/>
        </w:rPr>
        <w:t xml:space="preserve">Create or find pictures that represent how the word was used in the passage.  </w:t>
      </w:r>
    </w:p>
    <w:p w14:paraId="1D683C54" w14:textId="77777777" w:rsidR="00B5349F" w:rsidRDefault="00B5349F" w:rsidP="00B5349F">
      <w:pPr>
        <w:pStyle w:val="ListParagraph"/>
        <w:numPr>
          <w:ilvl w:val="0"/>
          <w:numId w:val="27"/>
        </w:numPr>
        <w:spacing w:after="160" w:line="254" w:lineRule="auto"/>
        <w:rPr>
          <w:rFonts w:cstheme="minorHAnsi"/>
        </w:rPr>
      </w:pPr>
      <w:r>
        <w:rPr>
          <w:rFonts w:cstheme="minorHAnsi"/>
        </w:rPr>
        <w:t xml:space="preserve">Practice creating sentences using the word in the way it was using in the passage.  </w:t>
      </w:r>
    </w:p>
    <w:p w14:paraId="42DF1D09" w14:textId="77777777" w:rsidR="00B5349F" w:rsidRDefault="00B5349F" w:rsidP="00B5349F">
      <w:pPr>
        <w:pStyle w:val="ListParagraph"/>
        <w:numPr>
          <w:ilvl w:val="0"/>
          <w:numId w:val="27"/>
        </w:numPr>
        <w:spacing w:after="160" w:line="254" w:lineRule="auto"/>
        <w:rPr>
          <w:rFonts w:cstheme="minorHAnsi"/>
        </w:rPr>
      </w:pPr>
      <w:r>
        <w:rPr>
          <w:rFonts w:cstheme="minorHAnsi"/>
        </w:rPr>
        <w:t xml:space="preserve">Have students discuss the author’s word choice.  </w:t>
      </w:r>
    </w:p>
    <w:p w14:paraId="0469B6CB" w14:textId="77777777" w:rsidR="00B5349F" w:rsidRDefault="00B5349F" w:rsidP="00B5349F">
      <w:pPr>
        <w:pStyle w:val="ListParagraph"/>
        <w:rPr>
          <w:rFonts w:cstheme="minorHAnsi"/>
        </w:rPr>
      </w:pPr>
    </w:p>
    <w:p w14:paraId="66963906" w14:textId="77777777" w:rsidR="00B5349F" w:rsidRDefault="00B5349F" w:rsidP="00B5349F">
      <w:pPr>
        <w:pStyle w:val="ListParagraph"/>
        <w:numPr>
          <w:ilvl w:val="0"/>
          <w:numId w:val="17"/>
        </w:numPr>
        <w:spacing w:after="160" w:line="254" w:lineRule="auto"/>
        <w:rPr>
          <w:rFonts w:cstheme="minorHAnsi"/>
        </w:rPr>
      </w:pPr>
      <w:r>
        <w:rPr>
          <w:rFonts w:cstheme="minorHAnsi"/>
        </w:rPr>
        <w:t xml:space="preserve">Use graphic organizers to help organize content and thinking.  </w:t>
      </w:r>
    </w:p>
    <w:p w14:paraId="2C168C9F" w14:textId="77777777" w:rsidR="00B5349F" w:rsidRDefault="00B5349F" w:rsidP="00B5349F">
      <w:pPr>
        <w:pStyle w:val="ListParagraph"/>
        <w:rPr>
          <w:rFonts w:cstheme="minorHAnsi"/>
        </w:rPr>
      </w:pPr>
      <w:r>
        <w:rPr>
          <w:rFonts w:cstheme="minorHAnsi"/>
          <w:b/>
        </w:rPr>
        <w:t>Examples of Activities:</w:t>
      </w:r>
      <w:r>
        <w:rPr>
          <w:rFonts w:cstheme="minorHAnsi"/>
        </w:rPr>
        <w:t xml:space="preserve">  </w:t>
      </w:r>
    </w:p>
    <w:p w14:paraId="781D89BF" w14:textId="77777777" w:rsidR="00B5349F" w:rsidRDefault="00B5349F" w:rsidP="00B5349F">
      <w:pPr>
        <w:pStyle w:val="ListParagraph"/>
        <w:numPr>
          <w:ilvl w:val="0"/>
          <w:numId w:val="28"/>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203A6A5C" w14:textId="77777777" w:rsidR="00B5349F" w:rsidRDefault="00B5349F" w:rsidP="00B5349F">
      <w:pPr>
        <w:pStyle w:val="ListParagraph"/>
        <w:numPr>
          <w:ilvl w:val="0"/>
          <w:numId w:val="28"/>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7C0F1C91" w14:textId="77777777" w:rsidR="00B5349F" w:rsidRPr="003A0E41" w:rsidRDefault="00B5349F" w:rsidP="00B5349F">
      <w:pPr>
        <w:pStyle w:val="ListParagraph"/>
        <w:numPr>
          <w:ilvl w:val="0"/>
          <w:numId w:val="28"/>
        </w:numPr>
        <w:spacing w:after="160" w:line="254" w:lineRule="auto"/>
        <w:rPr>
          <w:rFonts w:cstheme="minorHAnsi"/>
          <w:b/>
        </w:rPr>
      </w:pPr>
      <w:r>
        <w:rPr>
          <w:rFonts w:cstheme="minorHAnsi"/>
        </w:rPr>
        <w:t xml:space="preserve">If you had students fill in a KWL, have them fill in the “L” section as they read the passage. </w:t>
      </w:r>
    </w:p>
    <w:p w14:paraId="6AC7DC03" w14:textId="77777777" w:rsidR="00B5349F" w:rsidRDefault="00B5349F" w:rsidP="00B5349F">
      <w:pPr>
        <w:pStyle w:val="ListParagraph"/>
        <w:numPr>
          <w:ilvl w:val="0"/>
          <w:numId w:val="17"/>
        </w:numPr>
        <w:spacing w:after="160" w:line="254" w:lineRule="auto"/>
        <w:rPr>
          <w:rFonts w:cstheme="minorHAnsi"/>
        </w:rPr>
      </w:pPr>
      <w:r>
        <w:rPr>
          <w:rFonts w:cstheme="minorHAnsi"/>
        </w:rPr>
        <w:t>Utilize any illustrations or text features that come with the story or passage to better understand the reading.</w:t>
      </w:r>
    </w:p>
    <w:p w14:paraId="10504A51" w14:textId="77777777" w:rsidR="00B5349F" w:rsidRDefault="00B5349F" w:rsidP="00B5349F">
      <w:pPr>
        <w:pStyle w:val="ListParagraph"/>
        <w:numPr>
          <w:ilvl w:val="0"/>
          <w:numId w:val="17"/>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733FB634" w14:textId="77777777" w:rsidR="00B5349F" w:rsidRPr="0059018A" w:rsidRDefault="00B5349F" w:rsidP="00B5349F">
      <w:pPr>
        <w:pStyle w:val="ListParagraph"/>
        <w:numPr>
          <w:ilvl w:val="0"/>
          <w:numId w:val="17"/>
        </w:numPr>
        <w:spacing w:after="160" w:line="254" w:lineRule="auto"/>
        <w:rPr>
          <w:rFonts w:cstheme="minorHAnsi"/>
        </w:rPr>
      </w:pPr>
      <w:r w:rsidRPr="0059018A">
        <w:rPr>
          <w:rFonts w:cstheme="minorHAnsi"/>
        </w:rPr>
        <w:t>Identify any text features such as captions and discuss how they contribute to meaning.</w:t>
      </w:r>
    </w:p>
    <w:p w14:paraId="6E3DCC3E" w14:textId="77777777" w:rsidR="00B5349F" w:rsidRPr="00782445" w:rsidRDefault="00B5349F" w:rsidP="00B5349F">
      <w:pPr>
        <w:pStyle w:val="ListParagraph"/>
        <w:rPr>
          <w:rFonts w:cstheme="minorHAnsi"/>
          <w:b/>
        </w:rPr>
      </w:pPr>
    </w:p>
    <w:p w14:paraId="53D16154" w14:textId="77777777" w:rsidR="00B5349F" w:rsidRPr="00FA3362" w:rsidRDefault="00B5349F" w:rsidP="00B5349F">
      <w:pPr>
        <w:rPr>
          <w:rFonts w:cstheme="minorHAnsi"/>
          <w:b/>
          <w:sz w:val="28"/>
          <w:szCs w:val="28"/>
        </w:rPr>
      </w:pPr>
      <w:r w:rsidRPr="00FA3362">
        <w:rPr>
          <w:rFonts w:cstheme="minorHAnsi"/>
          <w:b/>
          <w:sz w:val="28"/>
          <w:szCs w:val="28"/>
        </w:rPr>
        <w:t xml:space="preserve">After reading:  </w:t>
      </w:r>
    </w:p>
    <w:p w14:paraId="228FC8A1" w14:textId="77777777" w:rsidR="00B5349F" w:rsidRDefault="00B5349F" w:rsidP="00B5349F">
      <w:pPr>
        <w:pStyle w:val="ListParagraph"/>
        <w:numPr>
          <w:ilvl w:val="0"/>
          <w:numId w:val="18"/>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01109EA9" w14:textId="77777777" w:rsidR="00B5349F" w:rsidRPr="00A63EAE" w:rsidRDefault="00B5349F" w:rsidP="00B5349F">
      <w:pPr>
        <w:pStyle w:val="ListParagraph"/>
        <w:spacing w:line="256" w:lineRule="auto"/>
        <w:rPr>
          <w:rFonts w:cstheme="minorHAnsi"/>
        </w:rPr>
      </w:pPr>
    </w:p>
    <w:p w14:paraId="75A36885" w14:textId="77777777" w:rsidR="00B5349F" w:rsidRDefault="00B5349F" w:rsidP="00B5349F">
      <w:pPr>
        <w:pStyle w:val="ListParagraph"/>
        <w:numPr>
          <w:ilvl w:val="0"/>
          <w:numId w:val="23"/>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 xml:space="preserve">Students should not be scored lower because of incorrect spelling or grammar (unless the goal of the assignment is to </w:t>
      </w:r>
      <w:r w:rsidRPr="0005605C">
        <w:rPr>
          <w:rFonts w:cstheme="minorHAnsi"/>
        </w:rPr>
        <w:lastRenderedPageBreak/>
        <w:t>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18EDC030" w14:textId="77777777" w:rsidR="00B5349F" w:rsidRDefault="00B5349F" w:rsidP="00B5349F">
      <w:pPr>
        <w:pStyle w:val="ListParagraph"/>
        <w:rPr>
          <w:rFonts w:cstheme="minorHAnsi"/>
        </w:rPr>
      </w:pPr>
    </w:p>
    <w:p w14:paraId="73F2B8D7" w14:textId="77777777" w:rsidR="00B5349F" w:rsidRPr="00FA3362" w:rsidRDefault="00B5349F" w:rsidP="00B5349F">
      <w:pPr>
        <w:pStyle w:val="ListParagraph"/>
        <w:numPr>
          <w:ilvl w:val="0"/>
          <w:numId w:val="18"/>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2" w:history="1">
        <w:r w:rsidRPr="00FA3362">
          <w:rPr>
            <w:rStyle w:val="Hyperlink"/>
            <w:rFonts w:cstheme="minorHAnsi"/>
          </w:rPr>
          <w:t>here</w:t>
        </w:r>
      </w:hyperlink>
      <w:r w:rsidRPr="00FA3362">
        <w:rPr>
          <w:rFonts w:cstheme="minorHAnsi"/>
        </w:rPr>
        <w:t>.</w:t>
      </w:r>
    </w:p>
    <w:p w14:paraId="41AA1447" w14:textId="77777777" w:rsidR="00B5349F" w:rsidRDefault="00B5349F" w:rsidP="00B5349F">
      <w:pPr>
        <w:pStyle w:val="ListParagraph"/>
        <w:rPr>
          <w:rFonts w:cstheme="minorHAnsi"/>
        </w:rPr>
      </w:pPr>
    </w:p>
    <w:p w14:paraId="34D8D185" w14:textId="77777777" w:rsidR="00B5349F" w:rsidRPr="00FA3362" w:rsidRDefault="00B5349F" w:rsidP="00B5349F">
      <w:pPr>
        <w:pStyle w:val="ListParagraph"/>
        <w:numPr>
          <w:ilvl w:val="0"/>
          <w:numId w:val="18"/>
        </w:numPr>
        <w:spacing w:after="160" w:line="254" w:lineRule="auto"/>
        <w:rPr>
          <w:rFonts w:cstheme="minorHAnsi"/>
          <w:b/>
        </w:rPr>
      </w:pPr>
      <w:r w:rsidRPr="00FA3362">
        <w:rPr>
          <w:rFonts w:cstheme="minorHAnsi"/>
        </w:rPr>
        <w:t>Reinforce new vocabulary using multiple modalities</w:t>
      </w:r>
    </w:p>
    <w:p w14:paraId="7CEA9A1A" w14:textId="77777777" w:rsidR="00B5349F" w:rsidRPr="00FA3362" w:rsidRDefault="00B5349F" w:rsidP="00B5349F">
      <w:pPr>
        <w:pStyle w:val="ListParagraph"/>
        <w:rPr>
          <w:rFonts w:cstheme="minorHAnsi"/>
          <w:b/>
        </w:rPr>
      </w:pPr>
    </w:p>
    <w:p w14:paraId="4F26DFE4" w14:textId="77777777" w:rsidR="00B5349F" w:rsidRPr="00FA3362" w:rsidRDefault="00B5349F" w:rsidP="00B5349F">
      <w:pPr>
        <w:pStyle w:val="ListParagraph"/>
        <w:rPr>
          <w:rFonts w:cstheme="minorHAnsi"/>
          <w:b/>
        </w:rPr>
      </w:pPr>
      <w:r w:rsidRPr="00FA3362">
        <w:rPr>
          <w:rFonts w:cstheme="minorHAnsi"/>
          <w:b/>
        </w:rPr>
        <w:t xml:space="preserve">Examples of activities: </w:t>
      </w:r>
    </w:p>
    <w:p w14:paraId="2167FED4" w14:textId="77777777" w:rsidR="00B5349F" w:rsidRDefault="00B5349F" w:rsidP="00B5349F">
      <w:pPr>
        <w:pStyle w:val="ListParagraph"/>
        <w:numPr>
          <w:ilvl w:val="0"/>
          <w:numId w:val="29"/>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2DA7CC0E" w14:textId="77777777" w:rsidR="00B5349F" w:rsidRDefault="00B5349F" w:rsidP="00B5349F">
      <w:pPr>
        <w:pStyle w:val="ListParagraph"/>
        <w:numPr>
          <w:ilvl w:val="0"/>
          <w:numId w:val="29"/>
        </w:numPr>
        <w:spacing w:after="160" w:line="254" w:lineRule="auto"/>
        <w:rPr>
          <w:rFonts w:cstheme="minorHAnsi"/>
        </w:rPr>
      </w:pPr>
      <w:r>
        <w:rPr>
          <w:rFonts w:cstheme="minorHAnsi"/>
        </w:rPr>
        <w:t xml:space="preserve">Require students to include the words introduced before reading in the culminating writing task. </w:t>
      </w:r>
    </w:p>
    <w:p w14:paraId="194C020A" w14:textId="77777777" w:rsidR="00B5349F" w:rsidRDefault="00B5349F" w:rsidP="00B5349F">
      <w:pPr>
        <w:pStyle w:val="ListParagraph"/>
        <w:numPr>
          <w:ilvl w:val="0"/>
          <w:numId w:val="29"/>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13F70204" w14:textId="77777777" w:rsidR="00B5349F" w:rsidRDefault="00B5349F" w:rsidP="00B5349F">
      <w:pPr>
        <w:pStyle w:val="ListParagraph"/>
        <w:numPr>
          <w:ilvl w:val="0"/>
          <w:numId w:val="29"/>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061518C4" w14:textId="77777777" w:rsidR="00B5349F" w:rsidRPr="00AC4FB6" w:rsidRDefault="00B5349F" w:rsidP="00B5349F">
      <w:pPr>
        <w:pStyle w:val="ListParagraph"/>
        <w:ind w:left="1440"/>
        <w:rPr>
          <w:rFonts w:cstheme="minorHAnsi"/>
        </w:rPr>
      </w:pPr>
    </w:p>
    <w:p w14:paraId="7263CB5A" w14:textId="77777777" w:rsidR="00B5349F" w:rsidRDefault="00B5349F" w:rsidP="00B5349F">
      <w:pPr>
        <w:pStyle w:val="ListParagraph"/>
        <w:numPr>
          <w:ilvl w:val="0"/>
          <w:numId w:val="18"/>
        </w:numPr>
        <w:spacing w:after="160" w:line="254" w:lineRule="auto"/>
        <w:rPr>
          <w:rFonts w:cstheme="minorHAnsi"/>
        </w:rPr>
      </w:pPr>
      <w:bookmarkStart w:id="3"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3" w:history="1">
        <w:r w:rsidRPr="00A63EAE">
          <w:rPr>
            <w:rStyle w:val="Hyperlink"/>
            <w:rFonts w:cstheme="minorHAnsi"/>
          </w:rPr>
          <w:t>here</w:t>
        </w:r>
      </w:hyperlink>
      <w:r>
        <w:rPr>
          <w:rFonts w:cstheme="minorHAnsi"/>
        </w:rPr>
        <w:t>.</w:t>
      </w:r>
      <w:bookmarkEnd w:id="3"/>
    </w:p>
    <w:p w14:paraId="797D25B7" w14:textId="77777777" w:rsidR="00B5349F" w:rsidRPr="00A63EAE" w:rsidRDefault="00B5349F" w:rsidP="00B5349F">
      <w:pPr>
        <w:pStyle w:val="ListParagraph"/>
        <w:rPr>
          <w:rFonts w:cstheme="minorHAnsi"/>
        </w:rPr>
      </w:pPr>
    </w:p>
    <w:p w14:paraId="511CDE95" w14:textId="77777777" w:rsidR="00B5349F" w:rsidRDefault="00B5349F" w:rsidP="00B5349F">
      <w:pPr>
        <w:pStyle w:val="ListParagraph"/>
        <w:numPr>
          <w:ilvl w:val="0"/>
          <w:numId w:val="18"/>
        </w:numPr>
        <w:spacing w:after="160" w:line="254" w:lineRule="auto"/>
        <w:rPr>
          <w:rFonts w:cstheme="minorHAnsi"/>
        </w:rPr>
      </w:pPr>
      <w:r>
        <w:rPr>
          <w:rFonts w:cstheme="minorHAnsi"/>
        </w:rPr>
        <w:t>Provide differentiated scaffolds for writing assignments based on students’ English language proficiency levels.</w:t>
      </w:r>
    </w:p>
    <w:p w14:paraId="5B93D2C5" w14:textId="77777777" w:rsidR="00B5349F" w:rsidRDefault="00B5349F" w:rsidP="00B5349F">
      <w:pPr>
        <w:pStyle w:val="ListParagraph"/>
        <w:rPr>
          <w:rFonts w:cstheme="minorHAnsi"/>
          <w:b/>
        </w:rPr>
      </w:pPr>
    </w:p>
    <w:p w14:paraId="5109A4D6" w14:textId="77777777" w:rsidR="00B5349F" w:rsidRDefault="00B5349F" w:rsidP="00B5349F">
      <w:pPr>
        <w:pStyle w:val="ListParagraph"/>
        <w:rPr>
          <w:rFonts w:cstheme="minorHAnsi"/>
        </w:rPr>
      </w:pPr>
      <w:r>
        <w:rPr>
          <w:rFonts w:cstheme="minorHAnsi"/>
          <w:b/>
        </w:rPr>
        <w:t>Examples of Activities:</w:t>
      </w:r>
      <w:r>
        <w:rPr>
          <w:rFonts w:cstheme="minorHAnsi"/>
        </w:rPr>
        <w:t xml:space="preserve"> </w:t>
      </w:r>
    </w:p>
    <w:p w14:paraId="7A057457" w14:textId="77777777" w:rsidR="00B5349F" w:rsidRDefault="00B5349F" w:rsidP="00B5349F">
      <w:pPr>
        <w:pStyle w:val="ListParagraph"/>
        <w:numPr>
          <w:ilvl w:val="0"/>
          <w:numId w:val="26"/>
        </w:numPr>
        <w:spacing w:after="160" w:line="254" w:lineRule="auto"/>
        <w:rPr>
          <w:rFonts w:cstheme="minorHAnsi"/>
        </w:rPr>
      </w:pPr>
      <w:bookmarkStart w:id="4"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3E4D1C33" w14:textId="77777777" w:rsidR="00B5349F" w:rsidRDefault="00B5349F" w:rsidP="00B5349F">
      <w:pPr>
        <w:pStyle w:val="ListParagraph"/>
        <w:numPr>
          <w:ilvl w:val="0"/>
          <w:numId w:val="26"/>
        </w:numPr>
        <w:spacing w:after="160" w:line="254" w:lineRule="auto"/>
        <w:rPr>
          <w:rFonts w:cstheme="minorHAnsi"/>
        </w:rPr>
      </w:pPr>
      <w:bookmarkStart w:id="5"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5"/>
    <w:p w14:paraId="2F3FAE44" w14:textId="77777777" w:rsidR="00B5349F" w:rsidRDefault="00B5349F" w:rsidP="00B5349F">
      <w:pPr>
        <w:pStyle w:val="ListParagraph"/>
        <w:numPr>
          <w:ilvl w:val="0"/>
          <w:numId w:val="26"/>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390D2319" w14:textId="77777777" w:rsidR="00B5349F" w:rsidRPr="00911037" w:rsidRDefault="00B5349F" w:rsidP="00B5349F">
      <w:pPr>
        <w:pStyle w:val="ListParagraph"/>
        <w:numPr>
          <w:ilvl w:val="0"/>
          <w:numId w:val="26"/>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4"/>
    <w:p w14:paraId="674ED164" w14:textId="2AF8E126" w:rsidR="00373A13" w:rsidRPr="00B5349F" w:rsidRDefault="00B5349F" w:rsidP="0073322D">
      <w:pPr>
        <w:pStyle w:val="ListParagraph"/>
        <w:numPr>
          <w:ilvl w:val="0"/>
          <w:numId w:val="18"/>
        </w:numPr>
        <w:spacing w:after="160" w:line="276" w:lineRule="auto"/>
        <w:rPr>
          <w:rFonts w:ascii="Comic Sans MS" w:hAnsi="Comic Sans MS"/>
          <w:b/>
          <w:szCs w:val="24"/>
        </w:rPr>
      </w:pPr>
      <w:r w:rsidRPr="00B5349F">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Start w:id="6" w:name="_GoBack"/>
      <w:bookmarkEnd w:id="6"/>
    </w:p>
    <w:p w14:paraId="55C3CEDB" w14:textId="77777777" w:rsidR="00373A13" w:rsidRPr="004372ED" w:rsidRDefault="00373A13" w:rsidP="00373A13">
      <w:pPr>
        <w:rPr>
          <w:rFonts w:ascii="Comic Sans MS" w:hAnsi="Comic Sans MS"/>
          <w:szCs w:val="24"/>
        </w:rPr>
      </w:pPr>
    </w:p>
    <w:p w14:paraId="53E3861E" w14:textId="77777777" w:rsidR="00823FF4" w:rsidRPr="002A3704" w:rsidRDefault="00823FF4" w:rsidP="002A3704">
      <w:pPr>
        <w:spacing w:line="276" w:lineRule="auto"/>
        <w:ind w:right="1080"/>
        <w:rPr>
          <w:rFonts w:ascii="Comic Sans MS" w:hAnsi="Comic Sans MS"/>
          <w:sz w:val="22"/>
          <w:szCs w:val="22"/>
        </w:rPr>
      </w:pPr>
    </w:p>
    <w:sectPr w:rsidR="00823FF4" w:rsidRPr="002A3704" w:rsidSect="003D183B">
      <w:pgSz w:w="12240" w:h="15840"/>
      <w:pgMar w:top="720" w:right="72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00000287" w:usb1="00000000" w:usb2="00000000" w:usb3="00000000" w:csb0="0000009F" w:csb1="00000000"/>
  </w:font>
  <w:font w:name="Apple Chancery">
    <w:altName w:val="Courier New"/>
    <w:charset w:val="00"/>
    <w:family w:val="auto"/>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20000287" w:usb1="00000000"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62734"/>
    <w:multiLevelType w:val="hybridMultilevel"/>
    <w:tmpl w:val="170213A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B402C8B"/>
    <w:multiLevelType w:val="hybridMultilevel"/>
    <w:tmpl w:val="DC2E6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966903"/>
    <w:multiLevelType w:val="hybridMultilevel"/>
    <w:tmpl w:val="A5E608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B481776"/>
    <w:multiLevelType w:val="hybridMultilevel"/>
    <w:tmpl w:val="9D9AC0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1276F8A"/>
    <w:multiLevelType w:val="hybridMultilevel"/>
    <w:tmpl w:val="95789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0693AC7"/>
    <w:multiLevelType w:val="hybridMultilevel"/>
    <w:tmpl w:val="A412D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15:restartNumberingAfterBreak="0">
    <w:nsid w:val="4E042221"/>
    <w:multiLevelType w:val="hybridMultilevel"/>
    <w:tmpl w:val="185CC0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8"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9A33CA2"/>
    <w:multiLevelType w:val="hybridMultilevel"/>
    <w:tmpl w:val="823237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CF64C72"/>
    <w:multiLevelType w:val="hybridMultilevel"/>
    <w:tmpl w:val="C8808C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D585AFC"/>
    <w:multiLevelType w:val="hybridMultilevel"/>
    <w:tmpl w:val="51C0B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4"/>
  </w:num>
  <w:num w:numId="3">
    <w:abstractNumId w:val="18"/>
  </w:num>
  <w:num w:numId="4">
    <w:abstractNumId w:val="24"/>
  </w:num>
  <w:num w:numId="5">
    <w:abstractNumId w:val="0"/>
  </w:num>
  <w:num w:numId="6">
    <w:abstractNumId w:val="7"/>
  </w:num>
  <w:num w:numId="7">
    <w:abstractNumId w:val="9"/>
  </w:num>
  <w:num w:numId="8">
    <w:abstractNumId w:val="10"/>
  </w:num>
  <w:num w:numId="9">
    <w:abstractNumId w:val="26"/>
  </w:num>
  <w:num w:numId="10">
    <w:abstractNumId w:val="5"/>
  </w:num>
  <w:num w:numId="11">
    <w:abstractNumId w:val="8"/>
  </w:num>
  <w:num w:numId="12">
    <w:abstractNumId w:val="16"/>
  </w:num>
  <w:num w:numId="13">
    <w:abstractNumId w:val="1"/>
  </w:num>
  <w:num w:numId="14">
    <w:abstractNumId w:val="27"/>
  </w:num>
  <w:num w:numId="15">
    <w:abstractNumId w:val="13"/>
  </w:num>
  <w:num w:numId="16">
    <w:abstractNumId w:val="28"/>
  </w:num>
  <w:num w:numId="17">
    <w:abstractNumId w:val="6"/>
  </w:num>
  <w:num w:numId="18">
    <w:abstractNumId w:val="12"/>
  </w:num>
  <w:num w:numId="19">
    <w:abstractNumId w:val="22"/>
  </w:num>
  <w:num w:numId="20">
    <w:abstractNumId w:val="21"/>
  </w:num>
  <w:num w:numId="21">
    <w:abstractNumId w:val="2"/>
  </w:num>
  <w:num w:numId="22">
    <w:abstractNumId w:val="4"/>
  </w:num>
  <w:num w:numId="23">
    <w:abstractNumId w:val="23"/>
  </w:num>
  <w:num w:numId="24">
    <w:abstractNumId w:val="11"/>
  </w:num>
  <w:num w:numId="25">
    <w:abstractNumId w:val="25"/>
  </w:num>
  <w:num w:numId="26">
    <w:abstractNumId w:val="17"/>
  </w:num>
  <w:num w:numId="27">
    <w:abstractNumId w:val="3"/>
  </w:num>
  <w:num w:numId="28">
    <w:abstractNumId w:val="15"/>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10628"/>
    <w:rsid w:val="0001250E"/>
    <w:rsid w:val="000139A1"/>
    <w:rsid w:val="00036659"/>
    <w:rsid w:val="000477DA"/>
    <w:rsid w:val="00056426"/>
    <w:rsid w:val="000807FA"/>
    <w:rsid w:val="00086D50"/>
    <w:rsid w:val="000A49EA"/>
    <w:rsid w:val="000B28D1"/>
    <w:rsid w:val="000D4E90"/>
    <w:rsid w:val="000D7977"/>
    <w:rsid w:val="0012405B"/>
    <w:rsid w:val="001253A3"/>
    <w:rsid w:val="00126738"/>
    <w:rsid w:val="001366C1"/>
    <w:rsid w:val="00144147"/>
    <w:rsid w:val="00152032"/>
    <w:rsid w:val="001547B0"/>
    <w:rsid w:val="00187633"/>
    <w:rsid w:val="00196573"/>
    <w:rsid w:val="001A393D"/>
    <w:rsid w:val="001A3F7F"/>
    <w:rsid w:val="001B527C"/>
    <w:rsid w:val="001C323B"/>
    <w:rsid w:val="001D0865"/>
    <w:rsid w:val="00201048"/>
    <w:rsid w:val="00203669"/>
    <w:rsid w:val="00231CD0"/>
    <w:rsid w:val="00242883"/>
    <w:rsid w:val="002439E2"/>
    <w:rsid w:val="00244B63"/>
    <w:rsid w:val="002514FD"/>
    <w:rsid w:val="00267CFB"/>
    <w:rsid w:val="00280D21"/>
    <w:rsid w:val="002872E0"/>
    <w:rsid w:val="00297012"/>
    <w:rsid w:val="002A3704"/>
    <w:rsid w:val="002A53B7"/>
    <w:rsid w:val="002B192E"/>
    <w:rsid w:val="002C160B"/>
    <w:rsid w:val="002C1E0C"/>
    <w:rsid w:val="002C2978"/>
    <w:rsid w:val="002C3309"/>
    <w:rsid w:val="002C542F"/>
    <w:rsid w:val="002C679C"/>
    <w:rsid w:val="002E6D8A"/>
    <w:rsid w:val="002F3F4D"/>
    <w:rsid w:val="002F6F58"/>
    <w:rsid w:val="003018DF"/>
    <w:rsid w:val="00302C73"/>
    <w:rsid w:val="00320C3C"/>
    <w:rsid w:val="003213A3"/>
    <w:rsid w:val="00324D7A"/>
    <w:rsid w:val="00327541"/>
    <w:rsid w:val="0034141E"/>
    <w:rsid w:val="00343E7E"/>
    <w:rsid w:val="00357E6F"/>
    <w:rsid w:val="00373A13"/>
    <w:rsid w:val="003745D3"/>
    <w:rsid w:val="00376214"/>
    <w:rsid w:val="00376950"/>
    <w:rsid w:val="003848C1"/>
    <w:rsid w:val="00394321"/>
    <w:rsid w:val="00397C25"/>
    <w:rsid w:val="003B37C7"/>
    <w:rsid w:val="003C1EA6"/>
    <w:rsid w:val="003C3CD2"/>
    <w:rsid w:val="003C5A3A"/>
    <w:rsid w:val="003C6F47"/>
    <w:rsid w:val="003D0494"/>
    <w:rsid w:val="003D183B"/>
    <w:rsid w:val="003D4AC0"/>
    <w:rsid w:val="003D532B"/>
    <w:rsid w:val="003E2967"/>
    <w:rsid w:val="003E2C34"/>
    <w:rsid w:val="003F22D0"/>
    <w:rsid w:val="003F5747"/>
    <w:rsid w:val="004134B0"/>
    <w:rsid w:val="00414AA4"/>
    <w:rsid w:val="00415A45"/>
    <w:rsid w:val="004207A5"/>
    <w:rsid w:val="004333B5"/>
    <w:rsid w:val="004372ED"/>
    <w:rsid w:val="00446B86"/>
    <w:rsid w:val="00455940"/>
    <w:rsid w:val="004713AE"/>
    <w:rsid w:val="004735E3"/>
    <w:rsid w:val="00475E86"/>
    <w:rsid w:val="004A0D5A"/>
    <w:rsid w:val="004A1C28"/>
    <w:rsid w:val="004A6D5D"/>
    <w:rsid w:val="004A7914"/>
    <w:rsid w:val="004B5C19"/>
    <w:rsid w:val="004D6CA1"/>
    <w:rsid w:val="004E48DE"/>
    <w:rsid w:val="004F2660"/>
    <w:rsid w:val="004F623C"/>
    <w:rsid w:val="005030CD"/>
    <w:rsid w:val="00507DA0"/>
    <w:rsid w:val="0051359B"/>
    <w:rsid w:val="00522836"/>
    <w:rsid w:val="00531D3F"/>
    <w:rsid w:val="0054589A"/>
    <w:rsid w:val="00552F30"/>
    <w:rsid w:val="005577C6"/>
    <w:rsid w:val="00561C97"/>
    <w:rsid w:val="00567A1F"/>
    <w:rsid w:val="00577FB4"/>
    <w:rsid w:val="00580F3B"/>
    <w:rsid w:val="005939C9"/>
    <w:rsid w:val="005B0AA6"/>
    <w:rsid w:val="005B4CA6"/>
    <w:rsid w:val="005C5578"/>
    <w:rsid w:val="005D67DE"/>
    <w:rsid w:val="005E20ED"/>
    <w:rsid w:val="005E636F"/>
    <w:rsid w:val="005F0D52"/>
    <w:rsid w:val="005F34DC"/>
    <w:rsid w:val="0061192D"/>
    <w:rsid w:val="006153EA"/>
    <w:rsid w:val="00627C4A"/>
    <w:rsid w:val="0064182F"/>
    <w:rsid w:val="00642B1A"/>
    <w:rsid w:val="006508BC"/>
    <w:rsid w:val="00651E2B"/>
    <w:rsid w:val="00653EE2"/>
    <w:rsid w:val="006552C9"/>
    <w:rsid w:val="00660FA8"/>
    <w:rsid w:val="006651FD"/>
    <w:rsid w:val="006678A3"/>
    <w:rsid w:val="006706CF"/>
    <w:rsid w:val="00682171"/>
    <w:rsid w:val="00686898"/>
    <w:rsid w:val="00692DBA"/>
    <w:rsid w:val="0069398A"/>
    <w:rsid w:val="006B329F"/>
    <w:rsid w:val="006B48C2"/>
    <w:rsid w:val="006B495C"/>
    <w:rsid w:val="006C0E3C"/>
    <w:rsid w:val="006D1CC6"/>
    <w:rsid w:val="006D374D"/>
    <w:rsid w:val="006D73D9"/>
    <w:rsid w:val="006E750A"/>
    <w:rsid w:val="006F5F6C"/>
    <w:rsid w:val="0070013F"/>
    <w:rsid w:val="007047BF"/>
    <w:rsid w:val="00706448"/>
    <w:rsid w:val="00725F44"/>
    <w:rsid w:val="007419FA"/>
    <w:rsid w:val="00745DB4"/>
    <w:rsid w:val="00767C4B"/>
    <w:rsid w:val="007700CF"/>
    <w:rsid w:val="007741A6"/>
    <w:rsid w:val="007757C1"/>
    <w:rsid w:val="00792CE3"/>
    <w:rsid w:val="00794D18"/>
    <w:rsid w:val="007C5E71"/>
    <w:rsid w:val="007C6D5B"/>
    <w:rsid w:val="007D08F3"/>
    <w:rsid w:val="007E6249"/>
    <w:rsid w:val="007F78C6"/>
    <w:rsid w:val="00823FF4"/>
    <w:rsid w:val="00841A22"/>
    <w:rsid w:val="0084575B"/>
    <w:rsid w:val="008544BF"/>
    <w:rsid w:val="00865230"/>
    <w:rsid w:val="008717C2"/>
    <w:rsid w:val="00871895"/>
    <w:rsid w:val="00880BD3"/>
    <w:rsid w:val="00885F18"/>
    <w:rsid w:val="00890B05"/>
    <w:rsid w:val="00891C0C"/>
    <w:rsid w:val="008A02E6"/>
    <w:rsid w:val="008A75B3"/>
    <w:rsid w:val="008C61A6"/>
    <w:rsid w:val="008E0C73"/>
    <w:rsid w:val="008F3526"/>
    <w:rsid w:val="009014C2"/>
    <w:rsid w:val="00902958"/>
    <w:rsid w:val="00913741"/>
    <w:rsid w:val="0092189D"/>
    <w:rsid w:val="00924194"/>
    <w:rsid w:val="009276D9"/>
    <w:rsid w:val="009359B3"/>
    <w:rsid w:val="00952986"/>
    <w:rsid w:val="00955B7C"/>
    <w:rsid w:val="00957A7F"/>
    <w:rsid w:val="00965276"/>
    <w:rsid w:val="00967671"/>
    <w:rsid w:val="0099550D"/>
    <w:rsid w:val="009A01EB"/>
    <w:rsid w:val="009A28BD"/>
    <w:rsid w:val="009C1F2B"/>
    <w:rsid w:val="009C7E6E"/>
    <w:rsid w:val="009D01F5"/>
    <w:rsid w:val="009D7C85"/>
    <w:rsid w:val="009E5CA5"/>
    <w:rsid w:val="009E6C2B"/>
    <w:rsid w:val="009F733B"/>
    <w:rsid w:val="009F7C3A"/>
    <w:rsid w:val="00A037CC"/>
    <w:rsid w:val="00A04B70"/>
    <w:rsid w:val="00A14929"/>
    <w:rsid w:val="00A2433D"/>
    <w:rsid w:val="00A2532C"/>
    <w:rsid w:val="00A2577C"/>
    <w:rsid w:val="00A44C68"/>
    <w:rsid w:val="00A576CB"/>
    <w:rsid w:val="00A84232"/>
    <w:rsid w:val="00A85AB8"/>
    <w:rsid w:val="00A946DE"/>
    <w:rsid w:val="00AA3FFD"/>
    <w:rsid w:val="00AA60DE"/>
    <w:rsid w:val="00AB4344"/>
    <w:rsid w:val="00AB66A0"/>
    <w:rsid w:val="00AC0917"/>
    <w:rsid w:val="00AC37C1"/>
    <w:rsid w:val="00AD29F4"/>
    <w:rsid w:val="00AE2341"/>
    <w:rsid w:val="00AF161F"/>
    <w:rsid w:val="00AF6AD3"/>
    <w:rsid w:val="00B06BB5"/>
    <w:rsid w:val="00B159DD"/>
    <w:rsid w:val="00B237B7"/>
    <w:rsid w:val="00B25A47"/>
    <w:rsid w:val="00B276A7"/>
    <w:rsid w:val="00B41B2C"/>
    <w:rsid w:val="00B428A7"/>
    <w:rsid w:val="00B503A3"/>
    <w:rsid w:val="00B52A8F"/>
    <w:rsid w:val="00B5349F"/>
    <w:rsid w:val="00B56B6C"/>
    <w:rsid w:val="00B5730E"/>
    <w:rsid w:val="00B6015D"/>
    <w:rsid w:val="00B642A5"/>
    <w:rsid w:val="00B6450E"/>
    <w:rsid w:val="00B707D4"/>
    <w:rsid w:val="00B72BC3"/>
    <w:rsid w:val="00B77B72"/>
    <w:rsid w:val="00B77D8F"/>
    <w:rsid w:val="00B81019"/>
    <w:rsid w:val="00B916CB"/>
    <w:rsid w:val="00BA35EB"/>
    <w:rsid w:val="00BB75DA"/>
    <w:rsid w:val="00BC40B6"/>
    <w:rsid w:val="00BD25C7"/>
    <w:rsid w:val="00BD7696"/>
    <w:rsid w:val="00BE3034"/>
    <w:rsid w:val="00C066E1"/>
    <w:rsid w:val="00C103EB"/>
    <w:rsid w:val="00C10E8F"/>
    <w:rsid w:val="00C12974"/>
    <w:rsid w:val="00C2039A"/>
    <w:rsid w:val="00C21058"/>
    <w:rsid w:val="00C33266"/>
    <w:rsid w:val="00C332FB"/>
    <w:rsid w:val="00C413AB"/>
    <w:rsid w:val="00C57F33"/>
    <w:rsid w:val="00C61885"/>
    <w:rsid w:val="00C650B0"/>
    <w:rsid w:val="00C71979"/>
    <w:rsid w:val="00C76E58"/>
    <w:rsid w:val="00C8327A"/>
    <w:rsid w:val="00C8788F"/>
    <w:rsid w:val="00C91408"/>
    <w:rsid w:val="00C941A0"/>
    <w:rsid w:val="00CC12DA"/>
    <w:rsid w:val="00CC25EF"/>
    <w:rsid w:val="00CE7705"/>
    <w:rsid w:val="00CF32C9"/>
    <w:rsid w:val="00CF7868"/>
    <w:rsid w:val="00D20FC4"/>
    <w:rsid w:val="00D2278C"/>
    <w:rsid w:val="00D431B4"/>
    <w:rsid w:val="00D44C06"/>
    <w:rsid w:val="00D46731"/>
    <w:rsid w:val="00D61A8E"/>
    <w:rsid w:val="00D636EC"/>
    <w:rsid w:val="00D64EA3"/>
    <w:rsid w:val="00D70332"/>
    <w:rsid w:val="00D775E9"/>
    <w:rsid w:val="00D808CC"/>
    <w:rsid w:val="00DB3D6D"/>
    <w:rsid w:val="00DC28AF"/>
    <w:rsid w:val="00DF715D"/>
    <w:rsid w:val="00E01B89"/>
    <w:rsid w:val="00E06B92"/>
    <w:rsid w:val="00E31084"/>
    <w:rsid w:val="00E34C5A"/>
    <w:rsid w:val="00E36977"/>
    <w:rsid w:val="00E45629"/>
    <w:rsid w:val="00E50525"/>
    <w:rsid w:val="00E6481F"/>
    <w:rsid w:val="00E703C6"/>
    <w:rsid w:val="00E7670A"/>
    <w:rsid w:val="00E86683"/>
    <w:rsid w:val="00E86F53"/>
    <w:rsid w:val="00E9329D"/>
    <w:rsid w:val="00E973B1"/>
    <w:rsid w:val="00EB49C4"/>
    <w:rsid w:val="00EC2467"/>
    <w:rsid w:val="00EC349A"/>
    <w:rsid w:val="00EC66A3"/>
    <w:rsid w:val="00ED4A8D"/>
    <w:rsid w:val="00ED7CE6"/>
    <w:rsid w:val="00EE4A88"/>
    <w:rsid w:val="00EF04BD"/>
    <w:rsid w:val="00EF2CFB"/>
    <w:rsid w:val="00EF6914"/>
    <w:rsid w:val="00F12749"/>
    <w:rsid w:val="00F137A2"/>
    <w:rsid w:val="00F151A9"/>
    <w:rsid w:val="00F21773"/>
    <w:rsid w:val="00F25151"/>
    <w:rsid w:val="00F261D0"/>
    <w:rsid w:val="00F34608"/>
    <w:rsid w:val="00F352E5"/>
    <w:rsid w:val="00F35E89"/>
    <w:rsid w:val="00F42281"/>
    <w:rsid w:val="00F44B24"/>
    <w:rsid w:val="00F5430E"/>
    <w:rsid w:val="00F551E5"/>
    <w:rsid w:val="00F5623A"/>
    <w:rsid w:val="00F61D7A"/>
    <w:rsid w:val="00F74FC6"/>
    <w:rsid w:val="00F775BA"/>
    <w:rsid w:val="00F8685D"/>
    <w:rsid w:val="00F87C2F"/>
    <w:rsid w:val="00FA3461"/>
    <w:rsid w:val="00FA392F"/>
    <w:rsid w:val="00FA6BF0"/>
    <w:rsid w:val="00FE09D4"/>
    <w:rsid w:val="00FE3771"/>
    <w:rsid w:val="00FE53BB"/>
    <w:rsid w:val="00FF2D08"/>
    <w:rsid w:val="00FF37B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66B8312"/>
  <w15:docId w15:val="{515E8A48-8649-4BA0-9845-53ED2EE3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6CA1"/>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534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7615649">
      <w:bodyDiv w:val="1"/>
      <w:marLeft w:val="0"/>
      <w:marRight w:val="0"/>
      <w:marTop w:val="0"/>
      <w:marBottom w:val="0"/>
      <w:divBdr>
        <w:top w:val="none" w:sz="0" w:space="0" w:color="auto"/>
        <w:left w:val="none" w:sz="0" w:space="0" w:color="auto"/>
        <w:bottom w:val="none" w:sz="0" w:space="0" w:color="auto"/>
        <w:right w:val="none" w:sz="0" w:space="0" w:color="auto"/>
      </w:divBdr>
    </w:div>
    <w:div w:id="1291132388">
      <w:bodyDiv w:val="1"/>
      <w:marLeft w:val="0"/>
      <w:marRight w:val="0"/>
      <w:marTop w:val="0"/>
      <w:marBottom w:val="0"/>
      <w:divBdr>
        <w:top w:val="none" w:sz="0" w:space="0" w:color="auto"/>
        <w:left w:val="none" w:sz="0" w:space="0" w:color="auto"/>
        <w:bottom w:val="none" w:sz="0" w:space="0" w:color="auto"/>
        <w:right w:val="none" w:sz="0" w:space="0" w:color="auto"/>
      </w:divBdr>
    </w:div>
    <w:div w:id="1371297974">
      <w:bodyDiv w:val="1"/>
      <w:marLeft w:val="0"/>
      <w:marRight w:val="0"/>
      <w:marTop w:val="0"/>
      <w:marBottom w:val="0"/>
      <w:divBdr>
        <w:top w:val="none" w:sz="0" w:space="0" w:color="auto"/>
        <w:left w:val="none" w:sz="0" w:space="0" w:color="auto"/>
        <w:bottom w:val="none" w:sz="0" w:space="0" w:color="auto"/>
        <w:right w:val="none" w:sz="0" w:space="0" w:color="auto"/>
      </w:divBdr>
    </w:div>
    <w:div w:id="19679292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rayer-model" TargetMode="External"/><Relationship Id="rId13" Type="http://schemas.openxmlformats.org/officeDocument/2006/relationships/hyperlink" Target="https://achievethecore.org/page/3160/juicy-sentence-protocol" TargetMode="External"/><Relationship Id="rId3" Type="http://schemas.openxmlformats.org/officeDocument/2006/relationships/styles" Target="styles.xml"/><Relationship Id="rId7" Type="http://schemas.openxmlformats.org/officeDocument/2006/relationships/hyperlink" Target="https://achievethecore.org/page/3167/selecting-and-using-academic-vocabulary-in-instruction" TargetMode="External"/><Relationship Id="rId12" Type="http://schemas.openxmlformats.org/officeDocument/2006/relationships/hyperlink" Target="https://achievethecore.org/aligned/creating-sequencing-text-dependent-questions-support-english-language-learne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heteachertoolkit.com/index.php/tool/four-corners" TargetMode="Externa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ea.org/tools/k-w-l-know-want-to-know-learned.html" TargetMode="External"/><Relationship Id="rId4" Type="http://schemas.openxmlformats.org/officeDocument/2006/relationships/settings" Target="settings.xml"/><Relationship Id="rId9" Type="http://schemas.openxmlformats.org/officeDocument/2006/relationships/hyperlink" Target="https://achievethecore.org/page/3159/ell-supports-for-writing-and-discussi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6DEFCE-3E07-4A68-9DD8-F85C9C617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2690</Words>
  <Characters>15336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2019-01-07T19:53:00Z</dcterms:created>
  <dcterms:modified xsi:type="dcterms:W3CDTF">2019-01-07T19:53:00Z</dcterms:modified>
</cp:coreProperties>
</file>