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5F0D9"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 xml:space="preserve"> T</w:t>
      </w:r>
      <w:r w:rsidR="00891C0C" w:rsidRPr="004372ED">
        <w:rPr>
          <w:rFonts w:ascii="Arial Black" w:hAnsi="Arial Black"/>
          <w:b/>
          <w:sz w:val="28"/>
          <w:szCs w:val="28"/>
        </w:rPr>
        <w:t>hink and Write!</w:t>
      </w:r>
    </w:p>
    <w:p w14:paraId="2F859CD5" w14:textId="77777777" w:rsidR="00891C0C" w:rsidRPr="001547B0" w:rsidRDefault="00891C0C" w:rsidP="00891C0C">
      <w:pPr>
        <w:spacing w:line="276" w:lineRule="auto"/>
        <w:jc w:val="center"/>
        <w:rPr>
          <w:szCs w:val="24"/>
        </w:rPr>
      </w:pPr>
      <w:r w:rsidRPr="001547B0">
        <w:rPr>
          <w:szCs w:val="24"/>
        </w:rPr>
        <w:t>Day 1</w:t>
      </w:r>
    </w:p>
    <w:p w14:paraId="33DE75B7" w14:textId="77777777" w:rsidR="00231CD0" w:rsidRDefault="00231CD0" w:rsidP="00010628">
      <w:pPr>
        <w:spacing w:line="276" w:lineRule="auto"/>
        <w:rPr>
          <w:szCs w:val="24"/>
        </w:rPr>
      </w:pPr>
    </w:p>
    <w:p w14:paraId="7856BB41" w14:textId="77777777" w:rsidR="00010628" w:rsidRPr="004004AC" w:rsidRDefault="00010628" w:rsidP="00010628">
      <w:pPr>
        <w:spacing w:line="276" w:lineRule="auto"/>
        <w:rPr>
          <w:szCs w:val="24"/>
        </w:rPr>
      </w:pPr>
      <w:r w:rsidRPr="004004AC">
        <w:rPr>
          <w:szCs w:val="24"/>
        </w:rPr>
        <w:t>Name</w:t>
      </w:r>
      <w:r w:rsidR="00FE53BB" w:rsidRPr="004004AC">
        <w:rPr>
          <w:szCs w:val="24"/>
        </w:rPr>
        <w:t>:</w:t>
      </w:r>
      <w:r w:rsidR="00ED4A8D" w:rsidRPr="004004AC">
        <w:rPr>
          <w:szCs w:val="24"/>
        </w:rPr>
        <w:t xml:space="preserve">                                                                                 </w:t>
      </w:r>
      <w:r w:rsidRPr="004004AC">
        <w:rPr>
          <w:szCs w:val="24"/>
        </w:rPr>
        <w:t>Date</w:t>
      </w:r>
      <w:r w:rsidR="00FE53BB" w:rsidRPr="004004AC">
        <w:rPr>
          <w:szCs w:val="24"/>
        </w:rPr>
        <w:t>:</w:t>
      </w:r>
    </w:p>
    <w:p w14:paraId="325A9B49" w14:textId="77777777" w:rsidR="0034141E" w:rsidRPr="0099156F" w:rsidRDefault="00010628" w:rsidP="00010628">
      <w:pPr>
        <w:spacing w:line="276" w:lineRule="auto"/>
        <w:rPr>
          <w:b/>
          <w:szCs w:val="24"/>
        </w:rPr>
      </w:pPr>
      <w:r w:rsidRPr="004004AC">
        <w:rPr>
          <w:szCs w:val="24"/>
        </w:rPr>
        <w:t>Title of story</w:t>
      </w:r>
      <w:r w:rsidR="00087C19">
        <w:rPr>
          <w:szCs w:val="24"/>
        </w:rPr>
        <w:t xml:space="preserve">/article </w:t>
      </w:r>
      <w:r w:rsidR="00087C19" w:rsidRPr="0099156F">
        <w:rPr>
          <w:b/>
          <w:szCs w:val="24"/>
        </w:rPr>
        <w:t>“</w:t>
      </w:r>
      <w:r w:rsidR="00006571" w:rsidRPr="0099156F">
        <w:rPr>
          <w:b/>
          <w:szCs w:val="24"/>
        </w:rPr>
        <w:t>Alexander Who Used to be Rich Last Sunday</w:t>
      </w:r>
      <w:r w:rsidR="004004AC" w:rsidRPr="0099156F">
        <w:rPr>
          <w:b/>
          <w:szCs w:val="24"/>
        </w:rPr>
        <w:t>”</w:t>
      </w:r>
    </w:p>
    <w:p w14:paraId="5903FDEF" w14:textId="77777777" w:rsidR="004004AC" w:rsidRPr="004004AC" w:rsidRDefault="004004AC" w:rsidP="00010628">
      <w:pPr>
        <w:spacing w:line="276" w:lineRule="auto"/>
        <w:rPr>
          <w:szCs w:val="24"/>
        </w:rPr>
      </w:pPr>
    </w:p>
    <w:p w14:paraId="09319F6E" w14:textId="77777777" w:rsidR="001A6FB5" w:rsidRPr="004004AC" w:rsidRDefault="00ED7B3B" w:rsidP="001A6FB5">
      <w:pPr>
        <w:spacing w:line="276" w:lineRule="auto"/>
        <w:ind w:left="360" w:firstLine="360"/>
        <w:rPr>
          <w:b/>
          <w:i/>
          <w:szCs w:val="24"/>
        </w:rPr>
      </w:pPr>
      <w:r w:rsidRPr="004004AC">
        <w:rPr>
          <w:b/>
          <w:i/>
          <w:szCs w:val="24"/>
        </w:rPr>
        <w:t>Making thoughtful decisions can affect both short and long term plans or goals.</w:t>
      </w:r>
      <w:r w:rsidR="001A6FB5" w:rsidRPr="004004AC">
        <w:rPr>
          <w:b/>
          <w:i/>
          <w:szCs w:val="24"/>
        </w:rPr>
        <w:t xml:space="preserve"> In this story, Alexander has to make lots of decisions. Does Alexander make thoughtful decisions? </w:t>
      </w:r>
    </w:p>
    <w:p w14:paraId="4FBDFE20" w14:textId="77777777" w:rsidR="00010628" w:rsidRPr="004004AC" w:rsidRDefault="00010628" w:rsidP="00010628">
      <w:pPr>
        <w:spacing w:line="276" w:lineRule="auto"/>
        <w:rPr>
          <w:b/>
          <w:i/>
          <w:szCs w:val="24"/>
        </w:rPr>
      </w:pPr>
    </w:p>
    <w:p w14:paraId="46CAF02F" w14:textId="77777777" w:rsidR="00F3100E" w:rsidRDefault="00F3100E" w:rsidP="00F3100E">
      <w:pPr>
        <w:pStyle w:val="ListParagraph"/>
        <w:numPr>
          <w:ilvl w:val="0"/>
          <w:numId w:val="14"/>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726D1DC1" w14:textId="77777777" w:rsidR="00F3100E" w:rsidRDefault="00F3100E" w:rsidP="00F3100E">
      <w:pPr>
        <w:pStyle w:val="ListParagraph"/>
        <w:spacing w:line="276" w:lineRule="auto"/>
        <w:ind w:left="360"/>
        <w:rPr>
          <w:szCs w:val="24"/>
        </w:rPr>
      </w:pPr>
    </w:p>
    <w:p w14:paraId="5F1B576B" w14:textId="77777777" w:rsidR="009014C2" w:rsidRPr="00F3100E" w:rsidRDefault="00F3100E" w:rsidP="00F3100E">
      <w:pPr>
        <w:pStyle w:val="ListParagraph"/>
        <w:numPr>
          <w:ilvl w:val="0"/>
          <w:numId w:val="14"/>
        </w:numPr>
        <w:spacing w:line="276" w:lineRule="auto"/>
        <w:rPr>
          <w:szCs w:val="24"/>
        </w:rPr>
      </w:pPr>
      <w:r w:rsidRPr="00F3100E">
        <w:rPr>
          <w:szCs w:val="28"/>
        </w:rPr>
        <w:t xml:space="preserve">Now, turn and </w:t>
      </w:r>
      <w:r w:rsidRPr="00F3100E">
        <w:rPr>
          <w:b/>
          <w:szCs w:val="28"/>
        </w:rPr>
        <w:t>talk</w:t>
      </w:r>
      <w:r w:rsidRPr="00F3100E">
        <w:rPr>
          <w:szCs w:val="28"/>
        </w:rPr>
        <w:t xml:space="preserve"> to a partner about the question: </w:t>
      </w:r>
      <w:r w:rsidR="001A6FB5" w:rsidRPr="00F3100E">
        <w:rPr>
          <w:i/>
          <w:szCs w:val="24"/>
        </w:rPr>
        <w:t>Does Alexander</w:t>
      </w:r>
      <w:r w:rsidR="00004F28" w:rsidRPr="00F3100E">
        <w:rPr>
          <w:i/>
          <w:szCs w:val="24"/>
        </w:rPr>
        <w:t xml:space="preserve"> make thoughtful decisions?</w:t>
      </w:r>
    </w:p>
    <w:p w14:paraId="36F589B3" w14:textId="77777777" w:rsidR="00231CD0" w:rsidRPr="004004AC" w:rsidRDefault="00231CD0" w:rsidP="00231CD0">
      <w:pPr>
        <w:spacing w:line="276" w:lineRule="auto"/>
        <w:ind w:left="360"/>
        <w:rPr>
          <w:szCs w:val="24"/>
        </w:rPr>
      </w:pPr>
    </w:p>
    <w:p w14:paraId="04B06C1A" w14:textId="77777777" w:rsidR="00F3100E" w:rsidRPr="00F3100E" w:rsidRDefault="00F3100E" w:rsidP="00F3100E">
      <w:pPr>
        <w:pStyle w:val="ListParagraph"/>
        <w:numPr>
          <w:ilvl w:val="0"/>
          <w:numId w:val="14"/>
        </w:numPr>
        <w:spacing w:line="276" w:lineRule="auto"/>
        <w:rPr>
          <w:szCs w:val="24"/>
        </w:rPr>
      </w:pPr>
      <w:r w:rsidRPr="000E0FDA">
        <w:rPr>
          <w:szCs w:val="28"/>
        </w:rPr>
        <w:t xml:space="preserve">The answer to a Focusing Question is called a Focus Statement. Your teacher will use some of the things you discussed to help you to write a focus statement for this piece. </w:t>
      </w:r>
      <w:r w:rsidRPr="000E0FDA">
        <w:rPr>
          <w:b/>
          <w:szCs w:val="28"/>
        </w:rPr>
        <w:t>Copy</w:t>
      </w:r>
      <w:r w:rsidRPr="000E0FDA">
        <w:rPr>
          <w:szCs w:val="28"/>
        </w:rPr>
        <w:t xml:space="preserve"> the Focus Statement onto your Writing Draft Sheet.</w:t>
      </w:r>
    </w:p>
    <w:p w14:paraId="7F2FCD46" w14:textId="77777777" w:rsidR="00F3100E" w:rsidRPr="00F3100E" w:rsidRDefault="00F3100E" w:rsidP="00F3100E">
      <w:pPr>
        <w:pStyle w:val="ListParagraph"/>
        <w:spacing w:line="276" w:lineRule="auto"/>
        <w:ind w:left="360"/>
        <w:rPr>
          <w:szCs w:val="24"/>
        </w:rPr>
      </w:pPr>
    </w:p>
    <w:p w14:paraId="67E30098" w14:textId="77777777" w:rsidR="00A2577C" w:rsidRPr="00F3100E" w:rsidRDefault="00F3100E" w:rsidP="00F3100E">
      <w:pPr>
        <w:pStyle w:val="ListParagraph"/>
        <w:numPr>
          <w:ilvl w:val="0"/>
          <w:numId w:val="14"/>
        </w:numPr>
        <w:spacing w:line="276" w:lineRule="auto"/>
        <w:rPr>
          <w:szCs w:val="24"/>
        </w:rPr>
      </w:pPr>
      <w:r w:rsidRPr="00F3100E">
        <w:rPr>
          <w:szCs w:val="28"/>
        </w:rPr>
        <w:t xml:space="preserve">When the class is ready, your teacher will reread the story aloud. </w:t>
      </w:r>
      <w:r w:rsidR="00010628" w:rsidRPr="00F3100E">
        <w:rPr>
          <w:szCs w:val="24"/>
        </w:rPr>
        <w:t xml:space="preserve">Your job is to </w:t>
      </w:r>
      <w:r w:rsidR="00010628" w:rsidRPr="00F3100E">
        <w:rPr>
          <w:b/>
          <w:szCs w:val="24"/>
        </w:rPr>
        <w:t>listen</w:t>
      </w:r>
      <w:r w:rsidR="00010628" w:rsidRPr="00F3100E">
        <w:rPr>
          <w:szCs w:val="24"/>
        </w:rPr>
        <w:t xml:space="preserve"> </w:t>
      </w:r>
      <w:r w:rsidR="00010628" w:rsidRPr="00F3100E">
        <w:rPr>
          <w:b/>
          <w:szCs w:val="24"/>
        </w:rPr>
        <w:t>carefully</w:t>
      </w:r>
      <w:r w:rsidR="00010628" w:rsidRPr="00F3100E">
        <w:rPr>
          <w:szCs w:val="24"/>
        </w:rPr>
        <w:t xml:space="preserve"> </w:t>
      </w:r>
      <w:r w:rsidR="009014C2" w:rsidRPr="00F3100E">
        <w:rPr>
          <w:szCs w:val="24"/>
        </w:rPr>
        <w:t xml:space="preserve">for parts of the </w:t>
      </w:r>
      <w:r w:rsidR="00C12974" w:rsidRPr="00F3100E">
        <w:rPr>
          <w:szCs w:val="24"/>
        </w:rPr>
        <w:t>text</w:t>
      </w:r>
      <w:r w:rsidR="009014C2" w:rsidRPr="00F3100E">
        <w:rPr>
          <w:szCs w:val="24"/>
        </w:rPr>
        <w:t xml:space="preserve"> that show us </w:t>
      </w:r>
      <w:r w:rsidR="00ED7B3B" w:rsidRPr="00F3100E">
        <w:rPr>
          <w:i/>
          <w:color w:val="000000" w:themeColor="text1"/>
          <w:szCs w:val="24"/>
        </w:rPr>
        <w:t xml:space="preserve">whether or not Alexander made thoughtful decisions. </w:t>
      </w:r>
      <w:r w:rsidR="009014C2" w:rsidRPr="00F3100E">
        <w:rPr>
          <w:color w:val="000000" w:themeColor="text1"/>
          <w:szCs w:val="24"/>
        </w:rPr>
        <w:t xml:space="preserve">When you hear </w:t>
      </w:r>
      <w:r w:rsidR="008544BF" w:rsidRPr="00F3100E">
        <w:rPr>
          <w:color w:val="000000" w:themeColor="text1"/>
          <w:szCs w:val="24"/>
        </w:rPr>
        <w:t>those parts of</w:t>
      </w:r>
      <w:r w:rsidR="008544BF" w:rsidRPr="00F3100E">
        <w:rPr>
          <w:szCs w:val="24"/>
        </w:rPr>
        <w:t xml:space="preserve"> the piece, </w:t>
      </w:r>
      <w:r w:rsidR="00010628" w:rsidRPr="00F3100E">
        <w:rPr>
          <w:b/>
          <w:szCs w:val="24"/>
        </w:rPr>
        <w:t>raise your hand</w:t>
      </w:r>
      <w:r w:rsidR="00010628" w:rsidRPr="00F3100E">
        <w:rPr>
          <w:szCs w:val="24"/>
        </w:rPr>
        <w:t>. The class will stop to discuss what you have noticed</w:t>
      </w:r>
      <w:r w:rsidR="00A2577C" w:rsidRPr="00F3100E">
        <w:rPr>
          <w:szCs w:val="24"/>
        </w:rPr>
        <w:t xml:space="preserve"> an</w:t>
      </w:r>
      <w:r w:rsidR="00010628" w:rsidRPr="00F3100E">
        <w:rPr>
          <w:szCs w:val="24"/>
        </w:rPr>
        <w:t xml:space="preserve">d decide whether to </w:t>
      </w:r>
      <w:r w:rsidR="002C542F" w:rsidRPr="00F3100E">
        <w:rPr>
          <w:szCs w:val="24"/>
        </w:rPr>
        <w:t>write</w:t>
      </w:r>
      <w:r w:rsidR="00010628" w:rsidRPr="00F3100E">
        <w:rPr>
          <w:szCs w:val="24"/>
        </w:rPr>
        <w:t xml:space="preserve"> that evidence </w:t>
      </w:r>
      <w:r w:rsidR="002C542F" w:rsidRPr="00F3100E">
        <w:rPr>
          <w:szCs w:val="24"/>
        </w:rPr>
        <w:t xml:space="preserve">on the </w:t>
      </w:r>
      <w:r w:rsidR="006552C9" w:rsidRPr="00F3100E">
        <w:rPr>
          <w:szCs w:val="24"/>
        </w:rPr>
        <w:t xml:space="preserve">class </w:t>
      </w:r>
      <w:r w:rsidR="00FE53BB" w:rsidRPr="00F3100E">
        <w:rPr>
          <w:szCs w:val="24"/>
        </w:rPr>
        <w:t>Evidence</w:t>
      </w:r>
      <w:r w:rsidR="002C542F" w:rsidRPr="00F3100E">
        <w:rPr>
          <w:szCs w:val="24"/>
        </w:rPr>
        <w:t xml:space="preserve"> </w:t>
      </w:r>
      <w:r w:rsidR="00FE53BB" w:rsidRPr="00F3100E">
        <w:rPr>
          <w:szCs w:val="24"/>
        </w:rPr>
        <w:t>C</w:t>
      </w:r>
      <w:r w:rsidR="002C542F" w:rsidRPr="00F3100E">
        <w:rPr>
          <w:szCs w:val="24"/>
        </w:rPr>
        <w:t xml:space="preserve">hart. </w:t>
      </w:r>
    </w:p>
    <w:p w14:paraId="0A9AC554" w14:textId="77777777" w:rsidR="00A2577C" w:rsidRPr="00F34608" w:rsidRDefault="00A2577C" w:rsidP="00231CD0">
      <w:pPr>
        <w:spacing w:line="276" w:lineRule="auto"/>
        <w:ind w:left="360"/>
        <w:rPr>
          <w:rFonts w:ascii="Comic Sans MS" w:hAnsi="Comic Sans MS"/>
          <w:sz w:val="28"/>
          <w:szCs w:val="28"/>
        </w:rPr>
      </w:pPr>
    </w:p>
    <w:p w14:paraId="6E90CF86" w14:textId="77777777" w:rsidR="00C2039A" w:rsidRPr="00F34608" w:rsidRDefault="00C2039A">
      <w:pPr>
        <w:rPr>
          <w:rFonts w:ascii="Comic Sans MS" w:hAnsi="Comic Sans MS"/>
          <w:sz w:val="28"/>
          <w:szCs w:val="28"/>
        </w:rPr>
      </w:pPr>
    </w:p>
    <w:p w14:paraId="447647BB" w14:textId="77777777" w:rsidR="00004F28" w:rsidRDefault="00004F28">
      <w:pPr>
        <w:rPr>
          <w:rFonts w:ascii="Arial Black" w:hAnsi="Arial Black"/>
          <w:b/>
          <w:sz w:val="28"/>
          <w:szCs w:val="28"/>
        </w:rPr>
      </w:pPr>
      <w:r>
        <w:rPr>
          <w:rFonts w:ascii="Arial Black" w:hAnsi="Arial Black"/>
          <w:b/>
          <w:sz w:val="28"/>
          <w:szCs w:val="28"/>
        </w:rPr>
        <w:br w:type="page"/>
      </w:r>
    </w:p>
    <w:p w14:paraId="08AABB1C" w14:textId="77777777" w:rsidR="00BC40B6" w:rsidRPr="004372ED" w:rsidRDefault="00BC40B6" w:rsidP="00BC40B6">
      <w:pPr>
        <w:spacing w:line="276" w:lineRule="auto"/>
        <w:jc w:val="center"/>
        <w:rPr>
          <w:rFonts w:ascii="Arial Black" w:hAnsi="Arial Black"/>
          <w:b/>
          <w:sz w:val="28"/>
          <w:szCs w:val="28"/>
        </w:rPr>
      </w:pPr>
      <w:r>
        <w:rPr>
          <w:rFonts w:ascii="Arial Black" w:hAnsi="Arial Black"/>
          <w:b/>
          <w:sz w:val="28"/>
          <w:szCs w:val="28"/>
        </w:rPr>
        <w:lastRenderedPageBreak/>
        <w:t xml:space="preserve"> T</w:t>
      </w:r>
      <w:r w:rsidRPr="004372ED">
        <w:rPr>
          <w:rFonts w:ascii="Arial Black" w:hAnsi="Arial Black"/>
          <w:b/>
          <w:sz w:val="28"/>
          <w:szCs w:val="28"/>
        </w:rPr>
        <w:t>hink and Write!</w:t>
      </w:r>
    </w:p>
    <w:p w14:paraId="18D8E369" w14:textId="77777777" w:rsidR="00C2039A" w:rsidRPr="004372ED" w:rsidRDefault="00C2039A" w:rsidP="00C2039A">
      <w:pPr>
        <w:spacing w:line="276" w:lineRule="auto"/>
        <w:jc w:val="center"/>
        <w:rPr>
          <w:sz w:val="16"/>
          <w:szCs w:val="16"/>
        </w:rPr>
      </w:pPr>
      <w:r w:rsidRPr="004372ED">
        <w:rPr>
          <w:sz w:val="16"/>
          <w:szCs w:val="16"/>
        </w:rPr>
        <w:t>Day 2</w:t>
      </w:r>
    </w:p>
    <w:p w14:paraId="5398FC80" w14:textId="77777777" w:rsidR="00C2039A" w:rsidRPr="00F34608" w:rsidRDefault="00C2039A" w:rsidP="00C2039A">
      <w:pPr>
        <w:spacing w:line="276" w:lineRule="auto"/>
        <w:rPr>
          <w:rFonts w:ascii="Comic Sans MS" w:hAnsi="Comic Sans MS"/>
          <w:sz w:val="28"/>
          <w:szCs w:val="28"/>
        </w:rPr>
      </w:pPr>
    </w:p>
    <w:p w14:paraId="2F1B8DAC" w14:textId="77777777" w:rsidR="00C2039A" w:rsidRPr="0052392C" w:rsidRDefault="00C2039A" w:rsidP="00C2039A">
      <w:pPr>
        <w:spacing w:line="276" w:lineRule="auto"/>
        <w:rPr>
          <w:sz w:val="28"/>
          <w:szCs w:val="28"/>
        </w:rPr>
      </w:pPr>
      <w:r w:rsidRPr="0052392C">
        <w:rPr>
          <w:sz w:val="28"/>
          <w:szCs w:val="28"/>
        </w:rPr>
        <w:t>Name</w:t>
      </w:r>
      <w:r w:rsidR="00FE53BB" w:rsidRPr="0052392C">
        <w:rPr>
          <w:sz w:val="28"/>
          <w:szCs w:val="28"/>
        </w:rPr>
        <w:t>:</w:t>
      </w:r>
      <w:r w:rsidRPr="0052392C">
        <w:rPr>
          <w:sz w:val="28"/>
          <w:szCs w:val="28"/>
        </w:rPr>
        <w:t xml:space="preserve">                                                        Date</w:t>
      </w:r>
      <w:r w:rsidR="00414AA4" w:rsidRPr="0052392C">
        <w:rPr>
          <w:sz w:val="28"/>
          <w:szCs w:val="28"/>
        </w:rPr>
        <w:t>:</w:t>
      </w:r>
    </w:p>
    <w:p w14:paraId="4F16CAC9" w14:textId="77777777" w:rsidR="00B642A5" w:rsidRPr="0052392C" w:rsidRDefault="00C2039A" w:rsidP="0051359B">
      <w:pPr>
        <w:spacing w:line="276" w:lineRule="auto"/>
        <w:rPr>
          <w:i/>
          <w:sz w:val="28"/>
          <w:szCs w:val="28"/>
        </w:rPr>
      </w:pPr>
      <w:r w:rsidRPr="0052392C">
        <w:rPr>
          <w:sz w:val="28"/>
          <w:szCs w:val="28"/>
        </w:rPr>
        <w:t xml:space="preserve">Title of </w:t>
      </w:r>
      <w:r w:rsidR="00FE53BB" w:rsidRPr="0052392C">
        <w:rPr>
          <w:sz w:val="28"/>
          <w:szCs w:val="28"/>
        </w:rPr>
        <w:t>s</w:t>
      </w:r>
      <w:r w:rsidRPr="0052392C">
        <w:rPr>
          <w:sz w:val="28"/>
          <w:szCs w:val="28"/>
        </w:rPr>
        <w:t>tory</w:t>
      </w:r>
      <w:r w:rsidR="00FE53BB" w:rsidRPr="0052392C">
        <w:rPr>
          <w:sz w:val="28"/>
          <w:szCs w:val="28"/>
        </w:rPr>
        <w:t>/article</w:t>
      </w:r>
      <w:proofErr w:type="gramStart"/>
      <w:r w:rsidR="00B642A5" w:rsidRPr="0052392C">
        <w:rPr>
          <w:sz w:val="28"/>
          <w:szCs w:val="28"/>
        </w:rPr>
        <w:t>:</w:t>
      </w:r>
      <w:r w:rsidRPr="0052392C">
        <w:rPr>
          <w:sz w:val="28"/>
          <w:szCs w:val="28"/>
        </w:rPr>
        <w:t xml:space="preserve"> </w:t>
      </w:r>
      <w:r w:rsidR="00C33266" w:rsidRPr="0052392C">
        <w:rPr>
          <w:sz w:val="28"/>
          <w:szCs w:val="28"/>
        </w:rPr>
        <w:t xml:space="preserve"> </w:t>
      </w:r>
      <w:r w:rsidR="0052392C">
        <w:rPr>
          <w:sz w:val="28"/>
          <w:szCs w:val="28"/>
        </w:rPr>
        <w:t>“</w:t>
      </w:r>
      <w:proofErr w:type="gramEnd"/>
      <w:r w:rsidR="00004F28" w:rsidRPr="0052392C">
        <w:rPr>
          <w:b/>
          <w:szCs w:val="24"/>
        </w:rPr>
        <w:t>Alexander Who Used to be Rich last Sunday</w:t>
      </w:r>
      <w:r w:rsidR="0052392C">
        <w:rPr>
          <w:i/>
          <w:sz w:val="28"/>
          <w:szCs w:val="28"/>
        </w:rPr>
        <w:t>”</w:t>
      </w:r>
    </w:p>
    <w:p w14:paraId="386E6FEA" w14:textId="77777777" w:rsidR="00F34608" w:rsidRPr="0052392C" w:rsidRDefault="00F34608" w:rsidP="0051359B">
      <w:pPr>
        <w:spacing w:line="276" w:lineRule="auto"/>
        <w:rPr>
          <w:sz w:val="16"/>
          <w:szCs w:val="16"/>
        </w:rPr>
      </w:pPr>
    </w:p>
    <w:p w14:paraId="7FC83740" w14:textId="77777777" w:rsidR="00415A45" w:rsidRDefault="0052392C" w:rsidP="00FE53BB">
      <w:pPr>
        <w:spacing w:line="276" w:lineRule="auto"/>
        <w:jc w:val="center"/>
        <w:rPr>
          <w:b/>
          <w:i/>
          <w:szCs w:val="24"/>
        </w:rPr>
      </w:pPr>
      <w:r w:rsidRPr="0052392C">
        <w:rPr>
          <w:b/>
          <w:i/>
          <w:szCs w:val="24"/>
        </w:rPr>
        <w:t>Does Alexander</w:t>
      </w:r>
      <w:r w:rsidR="00004F28" w:rsidRPr="0052392C">
        <w:rPr>
          <w:b/>
          <w:i/>
          <w:szCs w:val="24"/>
        </w:rPr>
        <w:t xml:space="preserve"> make thoughtful decisions?</w:t>
      </w:r>
    </w:p>
    <w:p w14:paraId="3EFC8AE3" w14:textId="77777777" w:rsidR="0052392C" w:rsidRPr="0052392C" w:rsidRDefault="0052392C" w:rsidP="00FE53BB">
      <w:pPr>
        <w:spacing w:line="276" w:lineRule="auto"/>
        <w:jc w:val="center"/>
        <w:rPr>
          <w:b/>
          <w:i/>
          <w:szCs w:val="24"/>
        </w:rPr>
      </w:pPr>
    </w:p>
    <w:p w14:paraId="7968EB05" w14:textId="77777777" w:rsidR="00F3100E" w:rsidRDefault="00F3100E" w:rsidP="00F3100E">
      <w:pPr>
        <w:pStyle w:val="ListParagraph"/>
        <w:numPr>
          <w:ilvl w:val="0"/>
          <w:numId w:val="15"/>
        </w:numPr>
        <w:spacing w:line="276" w:lineRule="auto"/>
        <w:rPr>
          <w:szCs w:val="28"/>
        </w:rPr>
      </w:pPr>
      <w:r w:rsidRPr="00762EEA">
        <w:rPr>
          <w:szCs w:val="28"/>
        </w:rPr>
        <w:t xml:space="preserve">Let's start by remembering what you are going to write about. Look at your Writing Draft Sheet from yesterday. When your teacher asks the Focusing Question for this piece, </w:t>
      </w:r>
      <w:r w:rsidRPr="00762EEA">
        <w:rPr>
          <w:b/>
          <w:szCs w:val="28"/>
        </w:rPr>
        <w:t>read</w:t>
      </w:r>
      <w:r w:rsidRPr="00762EEA">
        <w:rPr>
          <w:szCs w:val="28"/>
        </w:rPr>
        <w:t xml:space="preserve"> the Focus Statement you have written. Do this a couple of times. </w:t>
      </w:r>
    </w:p>
    <w:p w14:paraId="490D26BC" w14:textId="77777777" w:rsidR="00F3100E" w:rsidRDefault="00F3100E" w:rsidP="00F3100E">
      <w:pPr>
        <w:pStyle w:val="ListParagraph"/>
        <w:spacing w:line="276" w:lineRule="auto"/>
        <w:ind w:left="360"/>
        <w:rPr>
          <w:szCs w:val="28"/>
        </w:rPr>
      </w:pPr>
    </w:p>
    <w:p w14:paraId="1893E752" w14:textId="77777777" w:rsidR="00F3100E" w:rsidRDefault="00F3100E" w:rsidP="00F3100E">
      <w:pPr>
        <w:pStyle w:val="ListParagraph"/>
        <w:numPr>
          <w:ilvl w:val="0"/>
          <w:numId w:val="15"/>
        </w:numPr>
        <w:spacing w:line="276" w:lineRule="auto"/>
        <w:rPr>
          <w:szCs w:val="28"/>
        </w:rPr>
      </w:pPr>
      <w:r w:rsidRPr="00762EEA">
        <w:rPr>
          <w:szCs w:val="28"/>
        </w:rPr>
        <w:t xml:space="preserve">Use the class chart to make an evidence chart of your own. Choose a piece of evidence from the chart. </w:t>
      </w:r>
      <w:r w:rsidRPr="00762EEA">
        <w:rPr>
          <w:b/>
          <w:szCs w:val="28"/>
        </w:rPr>
        <w:t>Copy the words</w:t>
      </w:r>
      <w:r w:rsidRPr="00762EEA">
        <w:rPr>
          <w:szCs w:val="28"/>
        </w:rPr>
        <w:t xml:space="preserve"> onto your own chart. Then </w:t>
      </w:r>
      <w:r w:rsidRPr="00762EEA">
        <w:rPr>
          <w:b/>
          <w:szCs w:val="28"/>
        </w:rPr>
        <w:t>add a picture</w:t>
      </w:r>
      <w:r w:rsidRPr="00762EEA">
        <w:rPr>
          <w:szCs w:val="28"/>
        </w:rPr>
        <w:t xml:space="preserve"> to show what the words mean. Do this with two more pieces of evidence, so that you have chosen three examples to write about.</w:t>
      </w:r>
    </w:p>
    <w:p w14:paraId="7D1DF347" w14:textId="77777777" w:rsidR="00017A00" w:rsidRPr="002C679C" w:rsidRDefault="00017A00" w:rsidP="00017A00">
      <w:pPr>
        <w:spacing w:line="276" w:lineRule="auto"/>
        <w:ind w:left="360"/>
        <w:rPr>
          <w:rFonts w:ascii="Comic Sans MS" w:hAnsi="Comic Sans MS"/>
          <w:sz w:val="16"/>
          <w:szCs w:val="16"/>
        </w:rPr>
      </w:pPr>
    </w:p>
    <w:tbl>
      <w:tblPr>
        <w:tblStyle w:val="TableGrid"/>
        <w:tblW w:w="0" w:type="auto"/>
        <w:tblLook w:val="04A0" w:firstRow="1" w:lastRow="0" w:firstColumn="1" w:lastColumn="0" w:noHBand="0" w:noVBand="1"/>
      </w:tblPr>
      <w:tblGrid>
        <w:gridCol w:w="5545"/>
        <w:gridCol w:w="3183"/>
        <w:gridCol w:w="811"/>
        <w:gridCol w:w="757"/>
      </w:tblGrid>
      <w:tr w:rsidR="00017A00" w:rsidRPr="000501CB" w14:paraId="7AB9DCBF" w14:textId="77777777">
        <w:trPr>
          <w:trHeight w:val="683"/>
        </w:trPr>
        <w:tc>
          <w:tcPr>
            <w:tcW w:w="3438" w:type="dxa"/>
          </w:tcPr>
          <w:p w14:paraId="010AD75E" w14:textId="77777777" w:rsidR="00017A00" w:rsidRPr="004004AC" w:rsidRDefault="00017A00" w:rsidP="001315F0">
            <w:pPr>
              <w:jc w:val="center"/>
              <w:rPr>
                <w:b/>
                <w:i/>
                <w:szCs w:val="24"/>
              </w:rPr>
            </w:pPr>
            <w:r w:rsidRPr="004004AC">
              <w:rPr>
                <w:b/>
                <w:i/>
                <w:szCs w:val="24"/>
              </w:rPr>
              <w:t>Evidence</w:t>
            </w:r>
          </w:p>
          <w:p w14:paraId="17F4EC45" w14:textId="77777777" w:rsidR="00017A00" w:rsidRPr="004004AC" w:rsidRDefault="00017A00" w:rsidP="001315F0">
            <w:pPr>
              <w:rPr>
                <w:rFonts w:ascii="Comic Sans MS" w:hAnsi="Comic Sans MS"/>
                <w:b/>
                <w:szCs w:val="24"/>
              </w:rPr>
            </w:pPr>
            <w:r w:rsidRPr="004004AC">
              <w:rPr>
                <w:szCs w:val="24"/>
              </w:rPr>
              <w:t xml:space="preserve"> </w:t>
            </w:r>
            <w:r w:rsidRPr="004004AC">
              <w:rPr>
                <w:b/>
                <w:szCs w:val="24"/>
              </w:rPr>
              <w:t>What decisions does he make?</w:t>
            </w:r>
          </w:p>
        </w:tc>
        <w:tc>
          <w:tcPr>
            <w:tcW w:w="3510" w:type="dxa"/>
          </w:tcPr>
          <w:p w14:paraId="2A18D29C" w14:textId="77777777" w:rsidR="00017A00" w:rsidRPr="004004AC" w:rsidRDefault="00017A00" w:rsidP="001315F0">
            <w:pPr>
              <w:jc w:val="center"/>
              <w:rPr>
                <w:b/>
                <w:i/>
                <w:szCs w:val="24"/>
              </w:rPr>
            </w:pPr>
            <w:r w:rsidRPr="004004AC">
              <w:rPr>
                <w:b/>
                <w:i/>
                <w:szCs w:val="24"/>
              </w:rPr>
              <w:t xml:space="preserve">Elaboration / explanation  </w:t>
            </w:r>
          </w:p>
          <w:p w14:paraId="15546ADA" w14:textId="77777777" w:rsidR="00017A00" w:rsidRPr="004004AC" w:rsidRDefault="00017A00" w:rsidP="001315F0">
            <w:pPr>
              <w:jc w:val="center"/>
              <w:rPr>
                <w:rFonts w:ascii="Comic Sans MS" w:hAnsi="Comic Sans MS"/>
                <w:szCs w:val="24"/>
              </w:rPr>
            </w:pPr>
            <w:r w:rsidRPr="004004AC">
              <w:rPr>
                <w:b/>
                <w:szCs w:val="24"/>
              </w:rPr>
              <w:t>Are they good, thoughtful decisions?</w:t>
            </w:r>
          </w:p>
        </w:tc>
        <w:tc>
          <w:tcPr>
            <w:tcW w:w="811" w:type="dxa"/>
          </w:tcPr>
          <w:p w14:paraId="6293E38E" w14:textId="77777777" w:rsidR="00017A00" w:rsidRPr="000501CB" w:rsidRDefault="00017A00" w:rsidP="001315F0">
            <w:pPr>
              <w:rPr>
                <w:rFonts w:ascii="Comic Sans MS" w:hAnsi="Comic Sans MS"/>
                <w:sz w:val="16"/>
                <w:szCs w:val="16"/>
              </w:rPr>
            </w:pPr>
            <w:r>
              <w:rPr>
                <w:rFonts w:ascii="Comic Sans MS" w:hAnsi="Comic Sans MS"/>
                <w:sz w:val="16"/>
                <w:szCs w:val="16"/>
              </w:rPr>
              <w:t>Page Number</w:t>
            </w:r>
          </w:p>
        </w:tc>
        <w:tc>
          <w:tcPr>
            <w:tcW w:w="775" w:type="dxa"/>
          </w:tcPr>
          <w:p w14:paraId="5E8DA32D" w14:textId="77777777" w:rsidR="00017A00" w:rsidRPr="000501CB" w:rsidRDefault="00017A00" w:rsidP="001315F0">
            <w:pPr>
              <w:rPr>
                <w:rFonts w:ascii="Comic Sans MS" w:hAnsi="Comic Sans MS"/>
                <w:sz w:val="16"/>
                <w:szCs w:val="16"/>
              </w:rPr>
            </w:pPr>
            <w:r>
              <w:rPr>
                <w:rFonts w:ascii="Comic Sans MS" w:hAnsi="Comic Sans MS"/>
                <w:sz w:val="16"/>
                <w:szCs w:val="16"/>
              </w:rPr>
              <w:t>Check when used</w:t>
            </w:r>
          </w:p>
        </w:tc>
      </w:tr>
      <w:tr w:rsidR="00017A00" w:rsidRPr="000501CB" w14:paraId="65A6E030" w14:textId="77777777">
        <w:tc>
          <w:tcPr>
            <w:tcW w:w="3438" w:type="dxa"/>
          </w:tcPr>
          <w:p w14:paraId="47567EB4" w14:textId="77777777" w:rsidR="00017A00" w:rsidRPr="004004AC" w:rsidRDefault="00017A00" w:rsidP="001315F0">
            <w:pPr>
              <w:spacing w:line="276" w:lineRule="auto"/>
              <w:rPr>
                <w:szCs w:val="24"/>
              </w:rPr>
            </w:pPr>
            <w:r>
              <w:rPr>
                <w:szCs w:val="24"/>
              </w:rPr>
              <w:t>Words</w:t>
            </w:r>
          </w:p>
          <w:p w14:paraId="5C4787D8" w14:textId="77777777" w:rsidR="00017A00" w:rsidRDefault="00017A00" w:rsidP="001315F0">
            <w:pPr>
              <w:spacing w:line="276" w:lineRule="auto"/>
              <w:rPr>
                <w:rFonts w:ascii="Apple Chancery" w:hAnsi="Apple Chancery" w:cs="Apple Chancery"/>
                <w:szCs w:val="24"/>
              </w:rPr>
            </w:pPr>
            <w:r w:rsidRPr="004004AC">
              <w:rPr>
                <w:rFonts w:ascii="Apple Chancery" w:hAnsi="Apple Chancery" w:cs="Apple Chancery"/>
                <w:szCs w:val="24"/>
              </w:rPr>
              <w:t>buys things – gum, candle, cards, teddy bear</w:t>
            </w:r>
          </w:p>
          <w:p w14:paraId="3F335C1C" w14:textId="77777777" w:rsidR="00017A00" w:rsidRDefault="00017A00" w:rsidP="001315F0">
            <w:pPr>
              <w:spacing w:line="276" w:lineRule="auto"/>
              <w:rPr>
                <w:rFonts w:ascii="Apple Chancery" w:hAnsi="Apple Chancery" w:cs="Apple Chancery"/>
                <w:szCs w:val="24"/>
              </w:rPr>
            </w:pPr>
            <w:r>
              <w:rPr>
                <w:rFonts w:ascii="Apple Chancery" w:hAnsi="Apple Chancery" w:cs="Apple Chancery"/>
                <w:szCs w:val="24"/>
              </w:rPr>
              <w:t>-------------------------------------</w:t>
            </w:r>
          </w:p>
          <w:p w14:paraId="30617491" w14:textId="77777777" w:rsidR="00017A00" w:rsidRDefault="00017A00" w:rsidP="001315F0">
            <w:pPr>
              <w:spacing w:line="276" w:lineRule="auto"/>
              <w:rPr>
                <w:szCs w:val="24"/>
              </w:rPr>
            </w:pPr>
            <w:r>
              <w:rPr>
                <w:szCs w:val="24"/>
              </w:rPr>
              <w:t>Picture</w:t>
            </w:r>
          </w:p>
          <w:p w14:paraId="25C1A2B6" w14:textId="77777777" w:rsidR="00017A00" w:rsidRDefault="00017A00" w:rsidP="001315F0">
            <w:pPr>
              <w:spacing w:line="276" w:lineRule="auto"/>
              <w:rPr>
                <w:szCs w:val="24"/>
              </w:rPr>
            </w:pPr>
          </w:p>
          <w:p w14:paraId="108BF743" w14:textId="77777777" w:rsidR="00017A00" w:rsidRDefault="00017A00" w:rsidP="001315F0">
            <w:pPr>
              <w:spacing w:line="276" w:lineRule="auto"/>
              <w:rPr>
                <w:szCs w:val="24"/>
              </w:rPr>
            </w:pPr>
          </w:p>
          <w:p w14:paraId="64998254" w14:textId="77777777" w:rsidR="00017A00" w:rsidRPr="004004AC" w:rsidRDefault="00017A00" w:rsidP="001315F0">
            <w:pPr>
              <w:spacing w:line="276" w:lineRule="auto"/>
              <w:rPr>
                <w:szCs w:val="24"/>
              </w:rPr>
            </w:pPr>
          </w:p>
        </w:tc>
        <w:tc>
          <w:tcPr>
            <w:tcW w:w="3510" w:type="dxa"/>
          </w:tcPr>
          <w:p w14:paraId="7029CB2C" w14:textId="77777777" w:rsidR="00017A00" w:rsidRPr="004004AC" w:rsidRDefault="00017A00" w:rsidP="001315F0">
            <w:pPr>
              <w:spacing w:line="276" w:lineRule="auto"/>
              <w:rPr>
                <w:rFonts w:ascii="Apple Chancery" w:hAnsi="Apple Chancery" w:cs="Apple Chancery"/>
                <w:szCs w:val="24"/>
              </w:rPr>
            </w:pPr>
            <w:r w:rsidRPr="004004AC">
              <w:rPr>
                <w:rFonts w:ascii="Apple Chancery" w:hAnsi="Apple Chancery" w:cs="Apple Chancery"/>
                <w:szCs w:val="24"/>
              </w:rPr>
              <w:t xml:space="preserve">doesn’t save - things are </w:t>
            </w:r>
            <w:proofErr w:type="gramStart"/>
            <w:r w:rsidRPr="004004AC">
              <w:rPr>
                <w:rFonts w:ascii="Apple Chancery" w:hAnsi="Apple Chancery" w:cs="Apple Chancery"/>
                <w:szCs w:val="24"/>
              </w:rPr>
              <w:t>used,  not</w:t>
            </w:r>
            <w:proofErr w:type="gramEnd"/>
            <w:r w:rsidRPr="004004AC">
              <w:rPr>
                <w:rFonts w:ascii="Apple Chancery" w:hAnsi="Apple Chancery" w:cs="Apple Chancery"/>
                <w:szCs w:val="24"/>
              </w:rPr>
              <w:t xml:space="preserve"> good shape</w:t>
            </w:r>
          </w:p>
        </w:tc>
        <w:tc>
          <w:tcPr>
            <w:tcW w:w="811" w:type="dxa"/>
          </w:tcPr>
          <w:p w14:paraId="0E643E17" w14:textId="77777777" w:rsidR="00017A00" w:rsidRPr="000501CB" w:rsidRDefault="00017A00" w:rsidP="001315F0">
            <w:pPr>
              <w:spacing w:line="276" w:lineRule="auto"/>
              <w:rPr>
                <w:rFonts w:ascii="Comic Sans MS" w:hAnsi="Comic Sans MS"/>
                <w:szCs w:val="24"/>
              </w:rPr>
            </w:pPr>
          </w:p>
        </w:tc>
        <w:tc>
          <w:tcPr>
            <w:tcW w:w="775" w:type="dxa"/>
          </w:tcPr>
          <w:p w14:paraId="36AEA96F" w14:textId="77777777" w:rsidR="00017A00" w:rsidRPr="000501CB" w:rsidRDefault="00017A00" w:rsidP="001315F0">
            <w:pPr>
              <w:spacing w:line="276" w:lineRule="auto"/>
              <w:rPr>
                <w:rFonts w:ascii="Comic Sans MS" w:hAnsi="Comic Sans MS"/>
                <w:szCs w:val="24"/>
              </w:rPr>
            </w:pPr>
          </w:p>
        </w:tc>
      </w:tr>
      <w:tr w:rsidR="00017A00" w:rsidRPr="000501CB" w14:paraId="39307B4C" w14:textId="77777777">
        <w:tc>
          <w:tcPr>
            <w:tcW w:w="3438" w:type="dxa"/>
          </w:tcPr>
          <w:p w14:paraId="4DF37B9C" w14:textId="77777777" w:rsidR="00017A00" w:rsidRPr="004004AC" w:rsidRDefault="00017A00" w:rsidP="001315F0">
            <w:pPr>
              <w:spacing w:line="276" w:lineRule="auto"/>
              <w:rPr>
                <w:szCs w:val="24"/>
              </w:rPr>
            </w:pPr>
            <w:r>
              <w:rPr>
                <w:szCs w:val="24"/>
              </w:rPr>
              <w:t>Words</w:t>
            </w:r>
          </w:p>
          <w:p w14:paraId="10D9F846" w14:textId="77777777" w:rsidR="00017A00" w:rsidRDefault="00017A00" w:rsidP="001315F0">
            <w:pPr>
              <w:spacing w:line="276" w:lineRule="auto"/>
              <w:rPr>
                <w:rFonts w:ascii="Apple Chancery" w:hAnsi="Apple Chancery" w:cs="Apple Chancery"/>
                <w:szCs w:val="24"/>
              </w:rPr>
            </w:pPr>
            <w:r w:rsidRPr="004004AC">
              <w:rPr>
                <w:rFonts w:ascii="Apple Chancery" w:hAnsi="Apple Chancery" w:cs="Apple Chancery"/>
                <w:szCs w:val="24"/>
              </w:rPr>
              <w:t>buys things – gum, candle, cards, teddy bear</w:t>
            </w:r>
          </w:p>
          <w:p w14:paraId="15165ECA" w14:textId="77777777" w:rsidR="00017A00" w:rsidRDefault="00017A00" w:rsidP="001315F0">
            <w:pPr>
              <w:spacing w:line="276" w:lineRule="auto"/>
              <w:rPr>
                <w:rFonts w:ascii="Apple Chancery" w:hAnsi="Apple Chancery" w:cs="Apple Chancery"/>
                <w:szCs w:val="24"/>
              </w:rPr>
            </w:pPr>
            <w:r>
              <w:rPr>
                <w:rFonts w:ascii="Apple Chancery" w:hAnsi="Apple Chancery" w:cs="Apple Chancery"/>
                <w:szCs w:val="24"/>
              </w:rPr>
              <w:t>-------------------------------------</w:t>
            </w:r>
          </w:p>
          <w:p w14:paraId="163F1831" w14:textId="77777777" w:rsidR="00017A00" w:rsidRDefault="00017A00" w:rsidP="001315F0">
            <w:pPr>
              <w:spacing w:line="276" w:lineRule="auto"/>
              <w:rPr>
                <w:szCs w:val="24"/>
              </w:rPr>
            </w:pPr>
            <w:r>
              <w:rPr>
                <w:szCs w:val="24"/>
              </w:rPr>
              <w:t>Picture</w:t>
            </w:r>
          </w:p>
          <w:p w14:paraId="0D8FDB1B" w14:textId="77777777" w:rsidR="00017A00" w:rsidRDefault="00017A00" w:rsidP="001315F0">
            <w:pPr>
              <w:spacing w:line="276" w:lineRule="auto"/>
              <w:rPr>
                <w:szCs w:val="24"/>
              </w:rPr>
            </w:pPr>
          </w:p>
          <w:p w14:paraId="62D56356" w14:textId="77777777" w:rsidR="00017A00" w:rsidRDefault="00017A00" w:rsidP="001315F0">
            <w:pPr>
              <w:spacing w:line="276" w:lineRule="auto"/>
              <w:rPr>
                <w:rFonts w:ascii="Comic Sans MS" w:hAnsi="Comic Sans MS"/>
                <w:sz w:val="18"/>
                <w:szCs w:val="18"/>
              </w:rPr>
            </w:pPr>
          </w:p>
          <w:p w14:paraId="2F50D3DA" w14:textId="77777777" w:rsidR="00017A00" w:rsidRPr="000501CB" w:rsidRDefault="00017A00" w:rsidP="001315F0">
            <w:pPr>
              <w:spacing w:line="276" w:lineRule="auto"/>
              <w:rPr>
                <w:rFonts w:ascii="Comic Sans MS" w:hAnsi="Comic Sans MS"/>
                <w:sz w:val="18"/>
                <w:szCs w:val="18"/>
              </w:rPr>
            </w:pPr>
          </w:p>
        </w:tc>
        <w:tc>
          <w:tcPr>
            <w:tcW w:w="3510" w:type="dxa"/>
          </w:tcPr>
          <w:p w14:paraId="4ADC2477" w14:textId="77777777" w:rsidR="00017A00" w:rsidRPr="00F13BF5" w:rsidRDefault="00017A00" w:rsidP="001315F0">
            <w:pPr>
              <w:spacing w:line="276" w:lineRule="auto"/>
              <w:rPr>
                <w:rFonts w:ascii="Comic Sans MS" w:hAnsi="Comic Sans MS"/>
                <w:sz w:val="18"/>
                <w:szCs w:val="18"/>
              </w:rPr>
            </w:pPr>
          </w:p>
        </w:tc>
        <w:tc>
          <w:tcPr>
            <w:tcW w:w="811" w:type="dxa"/>
          </w:tcPr>
          <w:p w14:paraId="7A6FD400" w14:textId="77777777" w:rsidR="00017A00" w:rsidRPr="000501CB" w:rsidRDefault="00017A00" w:rsidP="001315F0">
            <w:pPr>
              <w:spacing w:line="276" w:lineRule="auto"/>
              <w:rPr>
                <w:rFonts w:ascii="Comic Sans MS" w:hAnsi="Comic Sans MS"/>
                <w:szCs w:val="24"/>
              </w:rPr>
            </w:pPr>
          </w:p>
        </w:tc>
        <w:tc>
          <w:tcPr>
            <w:tcW w:w="775" w:type="dxa"/>
          </w:tcPr>
          <w:p w14:paraId="2F24FDFC" w14:textId="77777777" w:rsidR="00017A00" w:rsidRPr="000501CB" w:rsidRDefault="00017A00" w:rsidP="001315F0">
            <w:pPr>
              <w:spacing w:line="276" w:lineRule="auto"/>
              <w:rPr>
                <w:rFonts w:ascii="Comic Sans MS" w:hAnsi="Comic Sans MS"/>
                <w:szCs w:val="24"/>
              </w:rPr>
            </w:pPr>
          </w:p>
        </w:tc>
      </w:tr>
      <w:tr w:rsidR="00017A00" w:rsidRPr="000501CB" w14:paraId="21B4B4FF" w14:textId="77777777">
        <w:tc>
          <w:tcPr>
            <w:tcW w:w="3438" w:type="dxa"/>
          </w:tcPr>
          <w:p w14:paraId="13F6E8C8" w14:textId="77777777" w:rsidR="00017A00" w:rsidRPr="004004AC" w:rsidRDefault="00017A00" w:rsidP="001315F0">
            <w:pPr>
              <w:spacing w:line="276" w:lineRule="auto"/>
              <w:rPr>
                <w:szCs w:val="24"/>
              </w:rPr>
            </w:pPr>
            <w:r>
              <w:rPr>
                <w:szCs w:val="24"/>
              </w:rPr>
              <w:t>Words</w:t>
            </w:r>
          </w:p>
          <w:p w14:paraId="024CEFCA" w14:textId="77777777" w:rsidR="00017A00" w:rsidRDefault="00017A00" w:rsidP="001315F0">
            <w:pPr>
              <w:spacing w:line="276" w:lineRule="auto"/>
              <w:rPr>
                <w:rFonts w:ascii="Apple Chancery" w:hAnsi="Apple Chancery" w:cs="Apple Chancery"/>
                <w:szCs w:val="24"/>
              </w:rPr>
            </w:pPr>
            <w:r w:rsidRPr="004004AC">
              <w:rPr>
                <w:rFonts w:ascii="Apple Chancery" w:hAnsi="Apple Chancery" w:cs="Apple Chancery"/>
                <w:szCs w:val="24"/>
              </w:rPr>
              <w:t>buys things – gum, candle, cards, teddy bear</w:t>
            </w:r>
          </w:p>
          <w:p w14:paraId="5C97D586" w14:textId="77777777" w:rsidR="00017A00" w:rsidRDefault="00017A00" w:rsidP="001315F0">
            <w:pPr>
              <w:spacing w:line="276" w:lineRule="auto"/>
              <w:rPr>
                <w:rFonts w:ascii="Apple Chancery" w:hAnsi="Apple Chancery" w:cs="Apple Chancery"/>
                <w:szCs w:val="24"/>
              </w:rPr>
            </w:pPr>
            <w:r>
              <w:rPr>
                <w:rFonts w:ascii="Apple Chancery" w:hAnsi="Apple Chancery" w:cs="Apple Chancery"/>
                <w:szCs w:val="24"/>
              </w:rPr>
              <w:t>-------------------------------------</w:t>
            </w:r>
          </w:p>
          <w:p w14:paraId="47E757EA" w14:textId="77777777" w:rsidR="00017A00" w:rsidRDefault="00017A00" w:rsidP="001315F0">
            <w:pPr>
              <w:spacing w:line="276" w:lineRule="auto"/>
              <w:rPr>
                <w:szCs w:val="24"/>
              </w:rPr>
            </w:pPr>
            <w:r>
              <w:rPr>
                <w:szCs w:val="24"/>
              </w:rPr>
              <w:t>Picture</w:t>
            </w:r>
          </w:p>
          <w:p w14:paraId="11247B83" w14:textId="77777777" w:rsidR="00017A00" w:rsidRDefault="00017A00" w:rsidP="001315F0">
            <w:pPr>
              <w:spacing w:line="276" w:lineRule="auto"/>
              <w:rPr>
                <w:szCs w:val="24"/>
              </w:rPr>
            </w:pPr>
          </w:p>
          <w:p w14:paraId="3FA2F95A" w14:textId="77777777" w:rsidR="00017A00" w:rsidRDefault="00017A00" w:rsidP="001315F0">
            <w:pPr>
              <w:spacing w:line="276" w:lineRule="auto"/>
              <w:rPr>
                <w:rFonts w:ascii="Comic Sans MS" w:hAnsi="Comic Sans MS"/>
                <w:sz w:val="18"/>
                <w:szCs w:val="18"/>
              </w:rPr>
            </w:pPr>
          </w:p>
          <w:p w14:paraId="6A44C457" w14:textId="77777777" w:rsidR="00017A00" w:rsidRPr="000501CB" w:rsidRDefault="00017A00" w:rsidP="001315F0">
            <w:pPr>
              <w:spacing w:line="276" w:lineRule="auto"/>
              <w:rPr>
                <w:rFonts w:ascii="Comic Sans MS" w:hAnsi="Comic Sans MS"/>
                <w:sz w:val="18"/>
                <w:szCs w:val="18"/>
              </w:rPr>
            </w:pPr>
          </w:p>
        </w:tc>
        <w:tc>
          <w:tcPr>
            <w:tcW w:w="3510" w:type="dxa"/>
          </w:tcPr>
          <w:p w14:paraId="6B2D24DB" w14:textId="77777777" w:rsidR="00017A00" w:rsidRPr="00F13BF5" w:rsidRDefault="00017A00" w:rsidP="001315F0">
            <w:pPr>
              <w:spacing w:line="276" w:lineRule="auto"/>
              <w:rPr>
                <w:rFonts w:ascii="Comic Sans MS" w:hAnsi="Comic Sans MS"/>
                <w:sz w:val="18"/>
                <w:szCs w:val="18"/>
              </w:rPr>
            </w:pPr>
          </w:p>
        </w:tc>
        <w:tc>
          <w:tcPr>
            <w:tcW w:w="811" w:type="dxa"/>
          </w:tcPr>
          <w:p w14:paraId="3DEBCAF0" w14:textId="77777777" w:rsidR="00017A00" w:rsidRPr="000501CB" w:rsidRDefault="00017A00" w:rsidP="001315F0">
            <w:pPr>
              <w:spacing w:line="276" w:lineRule="auto"/>
              <w:rPr>
                <w:rFonts w:ascii="Comic Sans MS" w:hAnsi="Comic Sans MS"/>
                <w:szCs w:val="24"/>
              </w:rPr>
            </w:pPr>
          </w:p>
        </w:tc>
        <w:tc>
          <w:tcPr>
            <w:tcW w:w="775" w:type="dxa"/>
          </w:tcPr>
          <w:p w14:paraId="19D529E3" w14:textId="77777777" w:rsidR="00017A00" w:rsidRPr="000501CB" w:rsidRDefault="00017A00" w:rsidP="001315F0">
            <w:pPr>
              <w:spacing w:line="276" w:lineRule="auto"/>
              <w:rPr>
                <w:rFonts w:ascii="Comic Sans MS" w:hAnsi="Comic Sans MS"/>
                <w:szCs w:val="24"/>
              </w:rPr>
            </w:pPr>
          </w:p>
        </w:tc>
      </w:tr>
      <w:tr w:rsidR="00017A00" w:rsidRPr="000501CB" w14:paraId="13D18C2E" w14:textId="77777777">
        <w:tc>
          <w:tcPr>
            <w:tcW w:w="3438" w:type="dxa"/>
          </w:tcPr>
          <w:p w14:paraId="2C9051B6" w14:textId="77777777" w:rsidR="00017A00" w:rsidRPr="004004AC" w:rsidRDefault="00017A00" w:rsidP="001315F0">
            <w:pPr>
              <w:spacing w:line="276" w:lineRule="auto"/>
              <w:rPr>
                <w:szCs w:val="24"/>
              </w:rPr>
            </w:pPr>
            <w:r>
              <w:rPr>
                <w:szCs w:val="24"/>
              </w:rPr>
              <w:t>Words</w:t>
            </w:r>
          </w:p>
          <w:p w14:paraId="379B7A00" w14:textId="77777777" w:rsidR="00017A00" w:rsidRDefault="00017A00" w:rsidP="001315F0">
            <w:pPr>
              <w:spacing w:line="276" w:lineRule="auto"/>
              <w:rPr>
                <w:rFonts w:ascii="Apple Chancery" w:hAnsi="Apple Chancery" w:cs="Apple Chancery"/>
                <w:szCs w:val="24"/>
              </w:rPr>
            </w:pPr>
            <w:r w:rsidRPr="004004AC">
              <w:rPr>
                <w:rFonts w:ascii="Apple Chancery" w:hAnsi="Apple Chancery" w:cs="Apple Chancery"/>
                <w:szCs w:val="24"/>
              </w:rPr>
              <w:t xml:space="preserve">buys things – gum, candle, cards, </w:t>
            </w:r>
            <w:r w:rsidRPr="004004AC">
              <w:rPr>
                <w:rFonts w:ascii="Apple Chancery" w:hAnsi="Apple Chancery" w:cs="Apple Chancery"/>
                <w:szCs w:val="24"/>
              </w:rPr>
              <w:lastRenderedPageBreak/>
              <w:t>teddy bear</w:t>
            </w:r>
          </w:p>
          <w:p w14:paraId="62A42565" w14:textId="77777777" w:rsidR="00017A00" w:rsidRDefault="00017A00" w:rsidP="001315F0">
            <w:pPr>
              <w:spacing w:line="276" w:lineRule="auto"/>
              <w:rPr>
                <w:rFonts w:ascii="Apple Chancery" w:hAnsi="Apple Chancery" w:cs="Apple Chancery"/>
                <w:szCs w:val="24"/>
              </w:rPr>
            </w:pPr>
            <w:r>
              <w:rPr>
                <w:rFonts w:ascii="Apple Chancery" w:hAnsi="Apple Chancery" w:cs="Apple Chancery"/>
                <w:szCs w:val="24"/>
              </w:rPr>
              <w:t>-------------------------------------</w:t>
            </w:r>
          </w:p>
          <w:p w14:paraId="4E3B73E6" w14:textId="77777777" w:rsidR="00017A00" w:rsidRDefault="00017A00" w:rsidP="001315F0">
            <w:pPr>
              <w:spacing w:line="276" w:lineRule="auto"/>
              <w:rPr>
                <w:szCs w:val="24"/>
              </w:rPr>
            </w:pPr>
            <w:r>
              <w:rPr>
                <w:szCs w:val="24"/>
              </w:rPr>
              <w:t>Picture</w:t>
            </w:r>
          </w:p>
          <w:p w14:paraId="59DA2116" w14:textId="77777777" w:rsidR="00017A00" w:rsidRDefault="00017A00" w:rsidP="001315F0">
            <w:pPr>
              <w:spacing w:line="276" w:lineRule="auto"/>
              <w:rPr>
                <w:szCs w:val="24"/>
              </w:rPr>
            </w:pPr>
          </w:p>
          <w:p w14:paraId="20341D5D" w14:textId="77777777" w:rsidR="00017A00" w:rsidRDefault="00017A00" w:rsidP="001315F0">
            <w:pPr>
              <w:spacing w:line="276" w:lineRule="auto"/>
              <w:rPr>
                <w:rFonts w:ascii="Comic Sans MS" w:hAnsi="Comic Sans MS"/>
                <w:sz w:val="18"/>
                <w:szCs w:val="18"/>
              </w:rPr>
            </w:pPr>
          </w:p>
          <w:p w14:paraId="0A57407F" w14:textId="77777777" w:rsidR="00017A00" w:rsidRPr="000501CB" w:rsidRDefault="00017A00" w:rsidP="001315F0">
            <w:pPr>
              <w:spacing w:line="276" w:lineRule="auto"/>
              <w:rPr>
                <w:rFonts w:ascii="Comic Sans MS" w:hAnsi="Comic Sans MS"/>
                <w:sz w:val="18"/>
                <w:szCs w:val="18"/>
              </w:rPr>
            </w:pPr>
          </w:p>
        </w:tc>
        <w:tc>
          <w:tcPr>
            <w:tcW w:w="3510" w:type="dxa"/>
          </w:tcPr>
          <w:p w14:paraId="5051F518" w14:textId="77777777" w:rsidR="00017A00" w:rsidRPr="00F13BF5" w:rsidRDefault="00017A00" w:rsidP="001315F0">
            <w:pPr>
              <w:spacing w:line="276" w:lineRule="auto"/>
              <w:rPr>
                <w:rFonts w:ascii="Comic Sans MS" w:hAnsi="Comic Sans MS"/>
                <w:sz w:val="18"/>
                <w:szCs w:val="18"/>
              </w:rPr>
            </w:pPr>
          </w:p>
        </w:tc>
        <w:tc>
          <w:tcPr>
            <w:tcW w:w="811" w:type="dxa"/>
          </w:tcPr>
          <w:p w14:paraId="733472F5" w14:textId="77777777" w:rsidR="00017A00" w:rsidRPr="000501CB" w:rsidRDefault="00017A00" w:rsidP="001315F0">
            <w:pPr>
              <w:spacing w:line="276" w:lineRule="auto"/>
              <w:rPr>
                <w:rFonts w:ascii="Comic Sans MS" w:hAnsi="Comic Sans MS"/>
                <w:szCs w:val="24"/>
              </w:rPr>
            </w:pPr>
          </w:p>
        </w:tc>
        <w:tc>
          <w:tcPr>
            <w:tcW w:w="775" w:type="dxa"/>
          </w:tcPr>
          <w:p w14:paraId="3E2B07A8" w14:textId="77777777" w:rsidR="00017A00" w:rsidRPr="000501CB" w:rsidRDefault="00017A00" w:rsidP="001315F0">
            <w:pPr>
              <w:spacing w:line="276" w:lineRule="auto"/>
              <w:rPr>
                <w:rFonts w:ascii="Comic Sans MS" w:hAnsi="Comic Sans MS"/>
                <w:szCs w:val="24"/>
              </w:rPr>
            </w:pPr>
          </w:p>
        </w:tc>
      </w:tr>
      <w:tr w:rsidR="00017A00" w:rsidRPr="000501CB" w14:paraId="06C1618C" w14:textId="77777777">
        <w:tc>
          <w:tcPr>
            <w:tcW w:w="3438" w:type="dxa"/>
          </w:tcPr>
          <w:p w14:paraId="68FB7383" w14:textId="77777777" w:rsidR="00017A00" w:rsidRPr="004004AC" w:rsidRDefault="00017A00" w:rsidP="001315F0">
            <w:pPr>
              <w:spacing w:line="276" w:lineRule="auto"/>
              <w:rPr>
                <w:szCs w:val="24"/>
              </w:rPr>
            </w:pPr>
            <w:r>
              <w:rPr>
                <w:szCs w:val="24"/>
              </w:rPr>
              <w:t>Words</w:t>
            </w:r>
          </w:p>
          <w:p w14:paraId="118B4847" w14:textId="77777777" w:rsidR="00017A00" w:rsidRDefault="00017A00" w:rsidP="001315F0">
            <w:pPr>
              <w:spacing w:line="276" w:lineRule="auto"/>
              <w:rPr>
                <w:rFonts w:ascii="Apple Chancery" w:hAnsi="Apple Chancery" w:cs="Apple Chancery"/>
                <w:szCs w:val="24"/>
              </w:rPr>
            </w:pPr>
            <w:r w:rsidRPr="004004AC">
              <w:rPr>
                <w:rFonts w:ascii="Apple Chancery" w:hAnsi="Apple Chancery" w:cs="Apple Chancery"/>
                <w:szCs w:val="24"/>
              </w:rPr>
              <w:t>buys things – gum, candle, cards, teddy bear</w:t>
            </w:r>
          </w:p>
          <w:p w14:paraId="27607D8C" w14:textId="77777777" w:rsidR="00017A00" w:rsidRDefault="00017A00" w:rsidP="001315F0">
            <w:pPr>
              <w:spacing w:line="276" w:lineRule="auto"/>
              <w:rPr>
                <w:rFonts w:ascii="Apple Chancery" w:hAnsi="Apple Chancery" w:cs="Apple Chancery"/>
                <w:szCs w:val="24"/>
              </w:rPr>
            </w:pPr>
            <w:r>
              <w:rPr>
                <w:rFonts w:ascii="Apple Chancery" w:hAnsi="Apple Chancery" w:cs="Apple Chancery"/>
                <w:szCs w:val="24"/>
              </w:rPr>
              <w:t>-------------------------------------</w:t>
            </w:r>
          </w:p>
          <w:p w14:paraId="3BBD2EB7" w14:textId="77777777" w:rsidR="00017A00" w:rsidRDefault="00017A00" w:rsidP="001315F0">
            <w:pPr>
              <w:spacing w:line="276" w:lineRule="auto"/>
              <w:rPr>
                <w:szCs w:val="24"/>
              </w:rPr>
            </w:pPr>
            <w:r>
              <w:rPr>
                <w:szCs w:val="24"/>
              </w:rPr>
              <w:t>Picture</w:t>
            </w:r>
          </w:p>
          <w:p w14:paraId="63B5E790" w14:textId="77777777" w:rsidR="00017A00" w:rsidRDefault="00017A00" w:rsidP="001315F0">
            <w:pPr>
              <w:spacing w:line="276" w:lineRule="auto"/>
              <w:rPr>
                <w:szCs w:val="24"/>
              </w:rPr>
            </w:pPr>
          </w:p>
          <w:p w14:paraId="54816B49" w14:textId="77777777" w:rsidR="00017A00" w:rsidRDefault="00017A00" w:rsidP="001315F0">
            <w:pPr>
              <w:spacing w:line="276" w:lineRule="auto"/>
              <w:rPr>
                <w:rFonts w:ascii="Comic Sans MS" w:hAnsi="Comic Sans MS"/>
                <w:sz w:val="18"/>
                <w:szCs w:val="18"/>
              </w:rPr>
            </w:pPr>
          </w:p>
          <w:p w14:paraId="03FD9F8C" w14:textId="77777777" w:rsidR="00017A00" w:rsidRPr="000501CB" w:rsidRDefault="00017A00" w:rsidP="001315F0">
            <w:pPr>
              <w:spacing w:line="276" w:lineRule="auto"/>
              <w:rPr>
                <w:rFonts w:ascii="Comic Sans MS" w:hAnsi="Comic Sans MS"/>
                <w:sz w:val="18"/>
                <w:szCs w:val="18"/>
              </w:rPr>
            </w:pPr>
          </w:p>
        </w:tc>
        <w:tc>
          <w:tcPr>
            <w:tcW w:w="3510" w:type="dxa"/>
          </w:tcPr>
          <w:p w14:paraId="33DE7109" w14:textId="77777777" w:rsidR="00017A00" w:rsidRPr="00F13BF5" w:rsidRDefault="00017A00" w:rsidP="001315F0">
            <w:pPr>
              <w:spacing w:line="276" w:lineRule="auto"/>
              <w:rPr>
                <w:rFonts w:ascii="Comic Sans MS" w:hAnsi="Comic Sans MS"/>
                <w:sz w:val="18"/>
                <w:szCs w:val="18"/>
              </w:rPr>
            </w:pPr>
          </w:p>
        </w:tc>
        <w:tc>
          <w:tcPr>
            <w:tcW w:w="811" w:type="dxa"/>
          </w:tcPr>
          <w:p w14:paraId="77A3426E" w14:textId="77777777" w:rsidR="00017A00" w:rsidRPr="000501CB" w:rsidRDefault="00017A00" w:rsidP="001315F0">
            <w:pPr>
              <w:spacing w:line="276" w:lineRule="auto"/>
              <w:rPr>
                <w:rFonts w:ascii="Comic Sans MS" w:hAnsi="Comic Sans MS"/>
                <w:szCs w:val="24"/>
              </w:rPr>
            </w:pPr>
          </w:p>
        </w:tc>
        <w:tc>
          <w:tcPr>
            <w:tcW w:w="775" w:type="dxa"/>
          </w:tcPr>
          <w:p w14:paraId="4D385FD6" w14:textId="77777777" w:rsidR="00017A00" w:rsidRPr="000501CB" w:rsidRDefault="00017A00" w:rsidP="001315F0">
            <w:pPr>
              <w:spacing w:line="276" w:lineRule="auto"/>
              <w:rPr>
                <w:rFonts w:ascii="Comic Sans MS" w:hAnsi="Comic Sans MS"/>
                <w:szCs w:val="24"/>
              </w:rPr>
            </w:pPr>
          </w:p>
        </w:tc>
      </w:tr>
    </w:tbl>
    <w:p w14:paraId="43C7F24E" w14:textId="77777777" w:rsidR="00017A00" w:rsidRDefault="00017A00" w:rsidP="00C2039A">
      <w:pPr>
        <w:spacing w:line="276" w:lineRule="auto"/>
        <w:rPr>
          <w:rFonts w:ascii="Comic Sans MS" w:hAnsi="Comic Sans MS"/>
          <w:sz w:val="28"/>
          <w:szCs w:val="28"/>
        </w:rPr>
      </w:pPr>
    </w:p>
    <w:p w14:paraId="68A767E2" w14:textId="77777777" w:rsidR="00F34608" w:rsidRPr="00F34608" w:rsidRDefault="00F34608" w:rsidP="00C2039A">
      <w:pPr>
        <w:spacing w:line="276" w:lineRule="auto"/>
        <w:rPr>
          <w:rFonts w:ascii="Comic Sans MS" w:hAnsi="Comic Sans MS"/>
          <w:sz w:val="16"/>
          <w:szCs w:val="16"/>
        </w:rPr>
      </w:pPr>
    </w:p>
    <w:p w14:paraId="7949493A" w14:textId="77777777" w:rsidR="00F3100E" w:rsidRDefault="00F3100E" w:rsidP="00F3100E">
      <w:pPr>
        <w:pStyle w:val="ListParagraph"/>
        <w:numPr>
          <w:ilvl w:val="0"/>
          <w:numId w:val="15"/>
        </w:numPr>
        <w:spacing w:line="276" w:lineRule="auto"/>
        <w:rPr>
          <w:szCs w:val="28"/>
        </w:rPr>
      </w:pPr>
      <w:r w:rsidRPr="00762EEA">
        <w:rPr>
          <w:szCs w:val="28"/>
        </w:rPr>
        <w:t xml:space="preserve">Now, </w:t>
      </w:r>
      <w:r w:rsidRPr="00762EEA">
        <w:rPr>
          <w:b/>
          <w:szCs w:val="28"/>
        </w:rPr>
        <w:t>listen</w:t>
      </w:r>
      <w:r w:rsidRPr="00762EEA">
        <w:rPr>
          <w:szCs w:val="28"/>
        </w:rPr>
        <w:t xml:space="preserve"> carefully as your teacher gives an example of how to write about the first piece of evidence. Where are these sentences coming from? </w:t>
      </w:r>
      <w:r w:rsidRPr="00762EEA">
        <w:rPr>
          <w:b/>
          <w:szCs w:val="28"/>
        </w:rPr>
        <w:t>Copy</w:t>
      </w:r>
      <w:r w:rsidRPr="00762EEA">
        <w:rPr>
          <w:szCs w:val="28"/>
        </w:rPr>
        <w:t xml:space="preserve"> your teacher's example on your Writing Draft Sheet. </w:t>
      </w:r>
    </w:p>
    <w:p w14:paraId="0B8B2724" w14:textId="77777777" w:rsidR="00F3100E" w:rsidRDefault="00F3100E" w:rsidP="00F3100E">
      <w:pPr>
        <w:pStyle w:val="ListParagraph"/>
        <w:spacing w:line="276" w:lineRule="auto"/>
        <w:ind w:left="360"/>
        <w:rPr>
          <w:szCs w:val="28"/>
        </w:rPr>
      </w:pPr>
    </w:p>
    <w:p w14:paraId="7469474C" w14:textId="77777777" w:rsidR="00F3100E" w:rsidRDefault="00F3100E" w:rsidP="00F3100E">
      <w:pPr>
        <w:pStyle w:val="ListParagraph"/>
        <w:numPr>
          <w:ilvl w:val="0"/>
          <w:numId w:val="15"/>
        </w:numPr>
        <w:spacing w:line="276" w:lineRule="auto"/>
        <w:rPr>
          <w:szCs w:val="28"/>
        </w:rPr>
      </w:pPr>
      <w:r w:rsidRPr="00762EEA">
        <w:rPr>
          <w:szCs w:val="28"/>
        </w:rPr>
        <w:t xml:space="preserve">Now comes the fun part! Talk the piece! Use your own Evidence Chart. </w:t>
      </w:r>
      <w:r w:rsidRPr="00762EEA">
        <w:rPr>
          <w:b/>
          <w:szCs w:val="28"/>
        </w:rPr>
        <w:t>Point</w:t>
      </w:r>
      <w:r w:rsidRPr="00762EEA">
        <w:rPr>
          <w:szCs w:val="28"/>
        </w:rPr>
        <w:t xml:space="preserve"> to each row of the chart and </w:t>
      </w:r>
      <w:r w:rsidRPr="00762EEA">
        <w:rPr>
          <w:b/>
          <w:szCs w:val="28"/>
        </w:rPr>
        <w:t xml:space="preserve">tell </w:t>
      </w:r>
      <w:r w:rsidRPr="00762EEA">
        <w:rPr>
          <w:szCs w:val="28"/>
        </w:rPr>
        <w:t>a partner what you will write. Then listen as your partner explains what he/she will write.</w:t>
      </w:r>
    </w:p>
    <w:p w14:paraId="05E129CC" w14:textId="77777777" w:rsidR="00F3100E" w:rsidRDefault="00F3100E" w:rsidP="00F3100E">
      <w:pPr>
        <w:pStyle w:val="ListParagraph"/>
        <w:spacing w:line="276" w:lineRule="auto"/>
        <w:ind w:left="360"/>
        <w:rPr>
          <w:szCs w:val="28"/>
        </w:rPr>
      </w:pPr>
    </w:p>
    <w:p w14:paraId="2A0D1BE7" w14:textId="77777777" w:rsidR="00F3100E" w:rsidRDefault="00F3100E" w:rsidP="00F3100E">
      <w:pPr>
        <w:pStyle w:val="ListParagraph"/>
        <w:numPr>
          <w:ilvl w:val="0"/>
          <w:numId w:val="15"/>
        </w:numPr>
        <w:spacing w:line="276" w:lineRule="auto"/>
        <w:rPr>
          <w:szCs w:val="28"/>
        </w:rPr>
      </w:pPr>
      <w:r w:rsidRPr="00762EEA">
        <w:rPr>
          <w:szCs w:val="28"/>
        </w:rPr>
        <w:t xml:space="preserve">Add to your piece by writing about two more pieces of evidence. </w:t>
      </w:r>
    </w:p>
    <w:p w14:paraId="53F42783" w14:textId="77777777" w:rsidR="00F3100E" w:rsidRDefault="00F3100E" w:rsidP="00F3100E">
      <w:pPr>
        <w:pStyle w:val="ListParagraph"/>
        <w:spacing w:line="276" w:lineRule="auto"/>
        <w:ind w:left="360"/>
        <w:rPr>
          <w:szCs w:val="28"/>
        </w:rPr>
      </w:pPr>
    </w:p>
    <w:p w14:paraId="589CA813" w14:textId="77777777" w:rsidR="00F3100E" w:rsidRDefault="00F3100E" w:rsidP="00F3100E">
      <w:pPr>
        <w:pStyle w:val="ListParagraph"/>
        <w:numPr>
          <w:ilvl w:val="0"/>
          <w:numId w:val="15"/>
        </w:numPr>
        <w:spacing w:line="276" w:lineRule="auto"/>
        <w:rPr>
          <w:szCs w:val="28"/>
        </w:rPr>
      </w:pPr>
      <w:r w:rsidRPr="00762EEA">
        <w:rPr>
          <w:szCs w:val="28"/>
        </w:rPr>
        <w:t xml:space="preserve">A Concluding Statement restates the focus of the piece. Look at your Focus Statement. How could you </w:t>
      </w:r>
      <w:r w:rsidRPr="00762EEA">
        <w:rPr>
          <w:b/>
          <w:szCs w:val="28"/>
        </w:rPr>
        <w:t xml:space="preserve">restate </w:t>
      </w:r>
      <w:r w:rsidRPr="00762EEA">
        <w:rPr>
          <w:szCs w:val="28"/>
        </w:rPr>
        <w:t xml:space="preserve">it? Use the same idea, but different words. </w:t>
      </w:r>
      <w:r w:rsidRPr="00762EEA">
        <w:rPr>
          <w:b/>
          <w:szCs w:val="28"/>
        </w:rPr>
        <w:t>Write</w:t>
      </w:r>
      <w:r w:rsidRPr="00762EEA">
        <w:rPr>
          <w:szCs w:val="28"/>
        </w:rPr>
        <w:t xml:space="preserve"> your Concluding Statement at the end of your piece. </w:t>
      </w:r>
    </w:p>
    <w:p w14:paraId="0CE8D8CB" w14:textId="77777777" w:rsidR="00F3100E" w:rsidRDefault="00F3100E" w:rsidP="00F3100E">
      <w:pPr>
        <w:pStyle w:val="ListParagraph"/>
        <w:spacing w:line="276" w:lineRule="auto"/>
        <w:ind w:left="360"/>
        <w:rPr>
          <w:szCs w:val="28"/>
        </w:rPr>
      </w:pPr>
    </w:p>
    <w:p w14:paraId="5BD188D6" w14:textId="77777777" w:rsidR="00F3100E" w:rsidRPr="00762EEA" w:rsidRDefault="00F3100E" w:rsidP="00F3100E">
      <w:pPr>
        <w:pStyle w:val="ListParagraph"/>
        <w:numPr>
          <w:ilvl w:val="0"/>
          <w:numId w:val="15"/>
        </w:numPr>
        <w:spacing w:line="276" w:lineRule="auto"/>
        <w:rPr>
          <w:szCs w:val="28"/>
        </w:rPr>
      </w:pPr>
      <w:r w:rsidRPr="00762EEA">
        <w:rPr>
          <w:szCs w:val="28"/>
        </w:rPr>
        <w:t xml:space="preserve">With a pencil in your hand, </w:t>
      </w:r>
      <w:r w:rsidRPr="00762EEA">
        <w:rPr>
          <w:b/>
          <w:szCs w:val="28"/>
        </w:rPr>
        <w:t xml:space="preserve">read </w:t>
      </w:r>
      <w:r w:rsidRPr="00762EEA">
        <w:rPr>
          <w:szCs w:val="28"/>
        </w:rPr>
        <w:t xml:space="preserve">your whole piece aloud to a partner. </w:t>
      </w:r>
      <w:r w:rsidRPr="00762EEA">
        <w:rPr>
          <w:b/>
          <w:szCs w:val="28"/>
        </w:rPr>
        <w:t>Revise and edit</w:t>
      </w:r>
      <w:r w:rsidRPr="00762EEA">
        <w:rPr>
          <w:szCs w:val="28"/>
        </w:rPr>
        <w:t xml:space="preserve"> as you read.</w:t>
      </w:r>
    </w:p>
    <w:p w14:paraId="107B5036" w14:textId="77777777" w:rsidR="007419FA" w:rsidRPr="0052392C" w:rsidRDefault="007419FA" w:rsidP="007419FA">
      <w:pPr>
        <w:spacing w:line="276" w:lineRule="auto"/>
        <w:rPr>
          <w:szCs w:val="24"/>
        </w:rPr>
      </w:pPr>
    </w:p>
    <w:p w14:paraId="65C0F29E" w14:textId="77777777" w:rsidR="00004F28" w:rsidRDefault="00004F28">
      <w:pPr>
        <w:rPr>
          <w:rFonts w:ascii="Comic Sans MS" w:hAnsi="Comic Sans MS"/>
          <w:sz w:val="28"/>
          <w:szCs w:val="28"/>
        </w:rPr>
      </w:pPr>
      <w:r>
        <w:rPr>
          <w:rFonts w:ascii="Comic Sans MS" w:hAnsi="Comic Sans MS"/>
          <w:sz w:val="28"/>
          <w:szCs w:val="28"/>
        </w:rPr>
        <w:br w:type="page"/>
      </w:r>
    </w:p>
    <w:p w14:paraId="362890C8" w14:textId="77777777" w:rsidR="007419FA" w:rsidRPr="00D86E08" w:rsidRDefault="00F3100E" w:rsidP="007419FA">
      <w:pPr>
        <w:spacing w:line="276" w:lineRule="auto"/>
        <w:rPr>
          <w:szCs w:val="24"/>
        </w:rPr>
      </w:pPr>
      <w:r>
        <w:rPr>
          <w:szCs w:val="24"/>
        </w:rPr>
        <w:lastRenderedPageBreak/>
        <w:t>Name</w:t>
      </w:r>
      <w:r w:rsidR="007419FA" w:rsidRPr="00D86E08">
        <w:rPr>
          <w:szCs w:val="24"/>
        </w:rPr>
        <w:t>:                                                                                                                      Date:</w:t>
      </w:r>
    </w:p>
    <w:p w14:paraId="4D472C63" w14:textId="77777777" w:rsidR="00B428A7" w:rsidRPr="00D86E08" w:rsidRDefault="00B428A7" w:rsidP="00196573">
      <w:pPr>
        <w:spacing w:line="276" w:lineRule="auto"/>
        <w:ind w:left="360"/>
        <w:rPr>
          <w:szCs w:val="24"/>
        </w:rPr>
      </w:pPr>
    </w:p>
    <w:p w14:paraId="3E7EA2BD" w14:textId="77777777" w:rsidR="00196573" w:rsidRPr="00D86E08" w:rsidRDefault="007419FA" w:rsidP="00B428A7">
      <w:pPr>
        <w:spacing w:line="276" w:lineRule="auto"/>
        <w:rPr>
          <w:b/>
          <w:i/>
          <w:szCs w:val="24"/>
        </w:rPr>
      </w:pPr>
      <w:r w:rsidRPr="00D86E08">
        <w:rPr>
          <w:szCs w:val="24"/>
        </w:rPr>
        <w:t>Title of story:</w:t>
      </w:r>
      <w:r w:rsidR="00126738" w:rsidRPr="00D86E08">
        <w:rPr>
          <w:szCs w:val="24"/>
        </w:rPr>
        <w:t xml:space="preserve"> </w:t>
      </w:r>
      <w:r w:rsidR="00295710" w:rsidRPr="00295710">
        <w:rPr>
          <w:szCs w:val="24"/>
        </w:rPr>
        <w:t>“</w:t>
      </w:r>
      <w:r w:rsidR="00004F28" w:rsidRPr="00295710">
        <w:rPr>
          <w:b/>
          <w:szCs w:val="24"/>
        </w:rPr>
        <w:t>Alexander Who Used to be Rich Last Sunday</w:t>
      </w:r>
      <w:r w:rsidR="00295710" w:rsidRPr="00295710">
        <w:rPr>
          <w:b/>
          <w:szCs w:val="24"/>
        </w:rPr>
        <w:t>”</w:t>
      </w:r>
    </w:p>
    <w:p w14:paraId="1B35FF29" w14:textId="77777777" w:rsidR="00DC28AF" w:rsidRPr="00D86E08" w:rsidRDefault="00DC28AF" w:rsidP="00DC28AF">
      <w:pPr>
        <w:spacing w:line="276" w:lineRule="auto"/>
        <w:rPr>
          <w:szCs w:val="24"/>
        </w:rPr>
      </w:pPr>
    </w:p>
    <w:p w14:paraId="018A7ADA" w14:textId="77777777" w:rsidR="00ED7CE6" w:rsidRPr="00D86E08" w:rsidRDefault="007419FA" w:rsidP="007419FA">
      <w:pPr>
        <w:spacing w:line="276" w:lineRule="auto"/>
        <w:jc w:val="center"/>
        <w:rPr>
          <w:i/>
          <w:szCs w:val="24"/>
        </w:rPr>
      </w:pPr>
      <w:r w:rsidRPr="00D86E08">
        <w:rPr>
          <w:i/>
          <w:szCs w:val="24"/>
        </w:rPr>
        <w:t>Writing Draft</w:t>
      </w:r>
    </w:p>
    <w:p w14:paraId="38979E17" w14:textId="77777777" w:rsidR="00196573" w:rsidRPr="00D86E08" w:rsidRDefault="00762DB4" w:rsidP="001A3F7F">
      <w:pPr>
        <w:spacing w:line="276" w:lineRule="auto"/>
        <w:ind w:left="360"/>
        <w:jc w:val="center"/>
        <w:rPr>
          <w:b/>
          <w:i/>
          <w:szCs w:val="24"/>
        </w:rPr>
      </w:pPr>
      <w:r w:rsidRPr="00D86E08">
        <w:rPr>
          <w:b/>
          <w:i/>
          <w:szCs w:val="24"/>
        </w:rPr>
        <w:t>Does Alexander Make Thoughtful D</w:t>
      </w:r>
      <w:r w:rsidR="00004F28" w:rsidRPr="00D86E08">
        <w:rPr>
          <w:b/>
          <w:i/>
          <w:szCs w:val="24"/>
        </w:rPr>
        <w:t>ecisions?</w:t>
      </w:r>
    </w:p>
    <w:p w14:paraId="2B98A83B" w14:textId="77777777" w:rsidR="00706448" w:rsidRPr="00D86E08" w:rsidRDefault="00706448" w:rsidP="007419FA">
      <w:pPr>
        <w:spacing w:line="276" w:lineRule="auto"/>
        <w:jc w:val="center"/>
        <w:rPr>
          <w:rFonts w:ascii="Comic Sans MS" w:hAnsi="Comic Sans MS"/>
          <w:i/>
          <w:szCs w:val="24"/>
        </w:rPr>
      </w:pPr>
    </w:p>
    <w:p w14:paraId="1A7AB681"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70B828E2"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640564E1"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3DFBF277" w14:textId="77777777" w:rsidR="007419FA" w:rsidRPr="001366C1" w:rsidRDefault="007419FA" w:rsidP="007419FA">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05919A33" w14:textId="77777777" w:rsidR="00C8788F" w:rsidRPr="001366C1" w:rsidRDefault="007419FA" w:rsidP="00C8788F">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w:t>
      </w:r>
    </w:p>
    <w:p w14:paraId="3DD53745" w14:textId="77777777" w:rsidR="001366C1" w:rsidRPr="001366C1" w:rsidRDefault="001366C1" w:rsidP="001366C1">
      <w:pPr>
        <w:spacing w:line="276" w:lineRule="auto"/>
        <w:rPr>
          <w:rFonts w:ascii="Comic Sans MS" w:hAnsi="Comic Sans MS"/>
          <w:i/>
          <w:sz w:val="28"/>
          <w:szCs w:val="28"/>
        </w:rPr>
      </w:pPr>
      <w:r w:rsidRPr="001366C1">
        <w:rPr>
          <w:rFonts w:ascii="Comic Sans MS" w:hAnsi="Comic Sans MS"/>
          <w:i/>
          <w:sz w:val="28"/>
          <w:szCs w:val="28"/>
        </w:rPr>
        <w:t>____________________________________________________________________________________________________________________________________________________________________________________________________________________________________</w:t>
      </w:r>
    </w:p>
    <w:p w14:paraId="37B63A5E" w14:textId="77777777" w:rsidR="00F3100E" w:rsidRPr="004372ED" w:rsidRDefault="001366C1" w:rsidP="00F3100E">
      <w:pPr>
        <w:spacing w:line="276" w:lineRule="auto"/>
        <w:jc w:val="center"/>
        <w:rPr>
          <w:b/>
          <w:i/>
          <w:noProof/>
          <w:sz w:val="28"/>
          <w:szCs w:val="28"/>
        </w:rPr>
      </w:pPr>
      <w:r>
        <w:rPr>
          <w:b/>
          <w:i/>
          <w:noProof/>
          <w:sz w:val="28"/>
          <w:szCs w:val="28"/>
        </w:rPr>
        <w:br w:type="page"/>
      </w:r>
      <w:r w:rsidR="00F3100E" w:rsidRPr="004372ED">
        <w:rPr>
          <w:b/>
          <w:i/>
          <w:noProof/>
          <w:sz w:val="28"/>
          <w:szCs w:val="28"/>
        </w:rPr>
        <w:lastRenderedPageBreak/>
        <w:t>Teacher Pages</w:t>
      </w:r>
    </w:p>
    <w:p w14:paraId="64E9FBFE" w14:textId="77777777" w:rsidR="00F3100E" w:rsidRPr="004372ED" w:rsidRDefault="00F3100E" w:rsidP="00F3100E">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7F7522ED" w14:textId="77777777" w:rsidR="00852FB9" w:rsidRPr="004372ED" w:rsidRDefault="00852FB9" w:rsidP="00F3100E">
      <w:pPr>
        <w:spacing w:line="276" w:lineRule="auto"/>
        <w:jc w:val="center"/>
        <w:rPr>
          <w:b/>
          <w:i/>
          <w:sz w:val="16"/>
          <w:szCs w:val="16"/>
        </w:rPr>
      </w:pPr>
    </w:p>
    <w:p w14:paraId="4BC9CE44" w14:textId="77777777" w:rsidR="00852FB9" w:rsidRPr="00F3100E" w:rsidRDefault="00852FB9" w:rsidP="00852FB9">
      <w:pPr>
        <w:spacing w:line="276" w:lineRule="auto"/>
        <w:rPr>
          <w:b/>
          <w:i/>
          <w:color w:val="0070C0"/>
          <w:szCs w:val="24"/>
        </w:rPr>
      </w:pPr>
      <w:r w:rsidRPr="0002717E">
        <w:rPr>
          <w:b/>
          <w:szCs w:val="24"/>
        </w:rPr>
        <w:t>FOCUSING QUESTION</w:t>
      </w:r>
      <w:r w:rsidRPr="00767C4B">
        <w:rPr>
          <w:rFonts w:ascii="Comic Sans MS" w:hAnsi="Comic Sans MS"/>
          <w:b/>
          <w:i/>
          <w:szCs w:val="24"/>
        </w:rPr>
        <w:t>:</w:t>
      </w:r>
      <w:r w:rsidRPr="00767C4B">
        <w:rPr>
          <w:rFonts w:ascii="Comic Sans MS" w:hAnsi="Comic Sans MS"/>
          <w:i/>
          <w:szCs w:val="24"/>
        </w:rPr>
        <w:t xml:space="preserve"> </w:t>
      </w:r>
      <w:r>
        <w:rPr>
          <w:b/>
          <w:i/>
          <w:szCs w:val="24"/>
        </w:rPr>
        <w:t>Does Alexander make thoughtful d</w:t>
      </w:r>
      <w:r w:rsidRPr="004334CA">
        <w:rPr>
          <w:b/>
          <w:i/>
          <w:szCs w:val="24"/>
        </w:rPr>
        <w:t>ecisions?</w:t>
      </w:r>
    </w:p>
    <w:p w14:paraId="17FADD66" w14:textId="77777777" w:rsidR="00852FB9" w:rsidRPr="006302E0" w:rsidRDefault="00852FB9" w:rsidP="00852FB9">
      <w:pPr>
        <w:spacing w:line="276" w:lineRule="auto"/>
        <w:rPr>
          <w:rFonts w:ascii="Comic Sans MS" w:hAnsi="Comic Sans MS"/>
          <w:b/>
          <w:i/>
          <w:szCs w:val="24"/>
        </w:rPr>
      </w:pPr>
      <w:r w:rsidRPr="0002717E">
        <w:rPr>
          <w:b/>
          <w:szCs w:val="24"/>
        </w:rPr>
        <w:t>POSSIBLE FOCUS STATEMENT</w:t>
      </w:r>
      <w:r w:rsidRPr="004372ED">
        <w:rPr>
          <w:rFonts w:ascii="Comic Sans MS" w:hAnsi="Comic Sans MS"/>
          <w:b/>
          <w:szCs w:val="24"/>
        </w:rPr>
        <w:t>:</w:t>
      </w:r>
      <w:r w:rsidRPr="00AE2341">
        <w:rPr>
          <w:rFonts w:ascii="Comic Sans MS" w:hAnsi="Comic Sans MS"/>
          <w:b/>
          <w:i/>
          <w:szCs w:val="24"/>
        </w:rPr>
        <w:t xml:space="preserve"> </w:t>
      </w:r>
      <w:r>
        <w:rPr>
          <w:b/>
          <w:i/>
          <w:szCs w:val="24"/>
        </w:rPr>
        <w:t>Alexander does not make thoughtful decisions.</w:t>
      </w:r>
    </w:p>
    <w:p w14:paraId="0E0C4B9A" w14:textId="77777777" w:rsidR="00F12749" w:rsidRDefault="00F12749">
      <w:pPr>
        <w:rPr>
          <w:b/>
          <w:i/>
          <w:noProof/>
          <w:sz w:val="28"/>
          <w:szCs w:val="28"/>
        </w:rPr>
      </w:pPr>
    </w:p>
    <w:p w14:paraId="08BD199B" w14:textId="77777777" w:rsidR="001366C1" w:rsidRDefault="001366C1">
      <w:pPr>
        <w:rPr>
          <w:b/>
          <w:i/>
          <w:noProof/>
          <w:sz w:val="28"/>
          <w:szCs w:val="28"/>
        </w:rPr>
      </w:pPr>
    </w:p>
    <w:tbl>
      <w:tblPr>
        <w:tblStyle w:val="TableGrid"/>
        <w:tblW w:w="0" w:type="auto"/>
        <w:tblLook w:val="04A0" w:firstRow="1" w:lastRow="0" w:firstColumn="1" w:lastColumn="0" w:noHBand="0" w:noVBand="1"/>
      </w:tblPr>
      <w:tblGrid>
        <w:gridCol w:w="3621"/>
        <w:gridCol w:w="3849"/>
        <w:gridCol w:w="1028"/>
      </w:tblGrid>
      <w:tr w:rsidR="00762DB4" w:rsidRPr="000501CB" w14:paraId="165C9056" w14:textId="77777777">
        <w:trPr>
          <w:trHeight w:val="683"/>
        </w:trPr>
        <w:tc>
          <w:tcPr>
            <w:tcW w:w="3621" w:type="dxa"/>
          </w:tcPr>
          <w:p w14:paraId="598C0DCC" w14:textId="77777777" w:rsidR="006302E0" w:rsidRPr="0002717E" w:rsidRDefault="006302E0" w:rsidP="006302E0">
            <w:pPr>
              <w:jc w:val="center"/>
              <w:rPr>
                <w:b/>
                <w:i/>
                <w:szCs w:val="24"/>
              </w:rPr>
            </w:pPr>
            <w:r w:rsidRPr="0002717E">
              <w:rPr>
                <w:b/>
                <w:i/>
                <w:szCs w:val="24"/>
              </w:rPr>
              <w:t>Evidence</w:t>
            </w:r>
          </w:p>
          <w:p w14:paraId="6CFA37AE" w14:textId="77777777" w:rsidR="00762DB4" w:rsidRPr="006302E0" w:rsidRDefault="0002717E" w:rsidP="00762DB4">
            <w:pPr>
              <w:rPr>
                <w:rFonts w:ascii="Comic Sans MS" w:hAnsi="Comic Sans MS"/>
                <w:szCs w:val="24"/>
              </w:rPr>
            </w:pPr>
            <w:r w:rsidRPr="0002717E">
              <w:rPr>
                <w:b/>
                <w:szCs w:val="24"/>
              </w:rPr>
              <w:t>What decisions does</w:t>
            </w:r>
            <w:r w:rsidR="00762DB4" w:rsidRPr="0002717E">
              <w:rPr>
                <w:b/>
                <w:szCs w:val="24"/>
              </w:rPr>
              <w:t xml:space="preserve"> he make?</w:t>
            </w:r>
          </w:p>
        </w:tc>
        <w:tc>
          <w:tcPr>
            <w:tcW w:w="3849" w:type="dxa"/>
          </w:tcPr>
          <w:p w14:paraId="5636EF9E" w14:textId="77777777" w:rsidR="006302E0" w:rsidRPr="0002717E" w:rsidRDefault="00762DB4" w:rsidP="001731E9">
            <w:pPr>
              <w:jc w:val="center"/>
              <w:rPr>
                <w:b/>
                <w:i/>
                <w:szCs w:val="24"/>
              </w:rPr>
            </w:pPr>
            <w:r w:rsidRPr="0002717E">
              <w:rPr>
                <w:b/>
                <w:i/>
                <w:szCs w:val="24"/>
              </w:rPr>
              <w:t xml:space="preserve">Elaboration / explanation  </w:t>
            </w:r>
          </w:p>
          <w:p w14:paraId="14935F56" w14:textId="77777777" w:rsidR="00762DB4" w:rsidRPr="006302E0" w:rsidRDefault="001731E9" w:rsidP="001731E9">
            <w:pPr>
              <w:jc w:val="center"/>
              <w:rPr>
                <w:rFonts w:ascii="Comic Sans MS" w:hAnsi="Comic Sans MS"/>
                <w:szCs w:val="24"/>
              </w:rPr>
            </w:pPr>
            <w:r w:rsidRPr="0002717E">
              <w:rPr>
                <w:b/>
                <w:szCs w:val="24"/>
              </w:rPr>
              <w:t>Are they good, thoughtful decisions?</w:t>
            </w:r>
          </w:p>
        </w:tc>
        <w:tc>
          <w:tcPr>
            <w:tcW w:w="1028" w:type="dxa"/>
          </w:tcPr>
          <w:p w14:paraId="74BD1F09" w14:textId="77777777" w:rsidR="00762DB4" w:rsidRPr="000501CB" w:rsidRDefault="00762DB4" w:rsidP="00762DB4">
            <w:pPr>
              <w:rPr>
                <w:rFonts w:ascii="Comic Sans MS" w:hAnsi="Comic Sans MS"/>
                <w:sz w:val="16"/>
                <w:szCs w:val="16"/>
              </w:rPr>
            </w:pPr>
            <w:r>
              <w:rPr>
                <w:rFonts w:ascii="Comic Sans MS" w:hAnsi="Comic Sans MS"/>
                <w:sz w:val="16"/>
                <w:szCs w:val="16"/>
              </w:rPr>
              <w:t xml:space="preserve">Check when used </w:t>
            </w:r>
          </w:p>
        </w:tc>
      </w:tr>
      <w:tr w:rsidR="00762DB4" w:rsidRPr="000501CB" w14:paraId="5C7BACF1" w14:textId="77777777">
        <w:tc>
          <w:tcPr>
            <w:tcW w:w="3621" w:type="dxa"/>
          </w:tcPr>
          <w:p w14:paraId="7819F4A7" w14:textId="77777777" w:rsidR="00762DB4"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b</w:t>
            </w:r>
            <w:r w:rsidR="00762DB4" w:rsidRPr="0002717E">
              <w:rPr>
                <w:rFonts w:ascii="Apple Chancery" w:hAnsi="Apple Chancery" w:cs="Apple Chancery"/>
                <w:szCs w:val="24"/>
              </w:rPr>
              <w:t xml:space="preserve">uys gum </w:t>
            </w:r>
            <w:r w:rsidR="007654F7" w:rsidRPr="0002717E">
              <w:rPr>
                <w:rFonts w:ascii="Apple Chancery" w:hAnsi="Apple Chancery" w:cs="Apple Chancery"/>
                <w:szCs w:val="24"/>
              </w:rPr>
              <w:t>-</w:t>
            </w:r>
            <w:r w:rsidRPr="0002717E">
              <w:rPr>
                <w:rFonts w:ascii="Apple Chancery" w:hAnsi="Apple Chancery" w:cs="Apple Chancery"/>
                <w:szCs w:val="24"/>
              </w:rPr>
              <w:t xml:space="preserve"> b</w:t>
            </w:r>
            <w:r w:rsidR="00762DB4" w:rsidRPr="0002717E">
              <w:rPr>
                <w:rFonts w:ascii="Apple Chancery" w:hAnsi="Apple Chancery" w:cs="Apple Chancery"/>
                <w:szCs w:val="24"/>
              </w:rPr>
              <w:t xml:space="preserve">uys teddy bear </w:t>
            </w:r>
            <w:r w:rsidR="007654F7" w:rsidRPr="0002717E">
              <w:rPr>
                <w:rFonts w:ascii="Apple Chancery" w:hAnsi="Apple Chancery" w:cs="Apple Chancery"/>
                <w:szCs w:val="24"/>
              </w:rPr>
              <w:t>-</w:t>
            </w:r>
            <w:r w:rsidR="00762DB4" w:rsidRPr="0002717E">
              <w:rPr>
                <w:rFonts w:ascii="Apple Chancery" w:hAnsi="Apple Chancery" w:cs="Apple Chancery"/>
                <w:szCs w:val="24"/>
              </w:rPr>
              <w:t xml:space="preserve"> used candle </w:t>
            </w:r>
            <w:proofErr w:type="gramStart"/>
            <w:r w:rsidR="007654F7" w:rsidRPr="0002717E">
              <w:rPr>
                <w:rFonts w:ascii="Apple Chancery" w:hAnsi="Apple Chancery" w:cs="Apple Chancery"/>
                <w:szCs w:val="24"/>
              </w:rPr>
              <w:t>-</w:t>
            </w:r>
            <w:r w:rsidR="00762DB4" w:rsidRPr="0002717E">
              <w:rPr>
                <w:rFonts w:ascii="Apple Chancery" w:hAnsi="Apple Chancery" w:cs="Apple Chancery"/>
                <w:szCs w:val="24"/>
              </w:rPr>
              <w:t xml:space="preserve">  cards</w:t>
            </w:r>
            <w:proofErr w:type="gramEnd"/>
          </w:p>
          <w:p w14:paraId="16CB9A77" w14:textId="77777777" w:rsidR="006302E0" w:rsidRPr="006302E0" w:rsidRDefault="006302E0" w:rsidP="00762DB4">
            <w:pPr>
              <w:spacing w:line="276" w:lineRule="auto"/>
              <w:rPr>
                <w:rFonts w:ascii="Comic Sans MS" w:hAnsi="Comic Sans MS"/>
                <w:sz w:val="22"/>
                <w:szCs w:val="22"/>
              </w:rPr>
            </w:pPr>
          </w:p>
        </w:tc>
        <w:tc>
          <w:tcPr>
            <w:tcW w:w="3849" w:type="dxa"/>
          </w:tcPr>
          <w:p w14:paraId="1BF17B02" w14:textId="77777777" w:rsidR="006302E0"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doesn't need these</w:t>
            </w:r>
          </w:p>
          <w:p w14:paraId="1A08C2E9" w14:textId="77777777" w:rsidR="006302E0"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broken</w:t>
            </w:r>
          </w:p>
          <w:p w14:paraId="5D2A2D8C" w14:textId="77777777" w:rsidR="00762DB4" w:rsidRPr="006302E0" w:rsidRDefault="006302E0" w:rsidP="00762DB4">
            <w:pPr>
              <w:spacing w:line="276" w:lineRule="auto"/>
              <w:rPr>
                <w:rFonts w:ascii="Comic Sans MS" w:hAnsi="Comic Sans MS"/>
                <w:sz w:val="22"/>
                <w:szCs w:val="22"/>
              </w:rPr>
            </w:pPr>
            <w:r w:rsidRPr="0002717E">
              <w:rPr>
                <w:rFonts w:ascii="Apple Chancery" w:hAnsi="Apple Chancery" w:cs="Apple Chancery"/>
                <w:szCs w:val="24"/>
              </w:rPr>
              <w:t>s</w:t>
            </w:r>
            <w:r w:rsidR="007654F7" w:rsidRPr="0002717E">
              <w:rPr>
                <w:rFonts w:ascii="Apple Chancery" w:hAnsi="Apple Chancery" w:cs="Apple Chancery"/>
                <w:szCs w:val="24"/>
              </w:rPr>
              <w:t>hould save for bike</w:t>
            </w:r>
          </w:p>
        </w:tc>
        <w:tc>
          <w:tcPr>
            <w:tcW w:w="1028" w:type="dxa"/>
          </w:tcPr>
          <w:p w14:paraId="362249F3" w14:textId="77777777" w:rsidR="00762DB4" w:rsidRPr="000501CB" w:rsidRDefault="00762DB4" w:rsidP="00762DB4">
            <w:pPr>
              <w:spacing w:line="276" w:lineRule="auto"/>
              <w:rPr>
                <w:rFonts w:ascii="Comic Sans MS" w:hAnsi="Comic Sans MS"/>
                <w:szCs w:val="24"/>
              </w:rPr>
            </w:pPr>
          </w:p>
        </w:tc>
      </w:tr>
      <w:tr w:rsidR="00762DB4" w:rsidRPr="000501CB" w14:paraId="68E04A65" w14:textId="77777777">
        <w:tc>
          <w:tcPr>
            <w:tcW w:w="3621" w:type="dxa"/>
          </w:tcPr>
          <w:p w14:paraId="0FA68633" w14:textId="77777777" w:rsidR="00762DB4"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b</w:t>
            </w:r>
            <w:r w:rsidR="00762DB4" w:rsidRPr="0002717E">
              <w:rPr>
                <w:rFonts w:ascii="Apple Chancery" w:hAnsi="Apple Chancery" w:cs="Apple Chancery"/>
                <w:szCs w:val="24"/>
              </w:rPr>
              <w:t>ets on things</w:t>
            </w:r>
          </w:p>
        </w:tc>
        <w:tc>
          <w:tcPr>
            <w:tcW w:w="3849" w:type="dxa"/>
          </w:tcPr>
          <w:p w14:paraId="0277148B" w14:textId="77777777" w:rsidR="006302E0"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betting not good</w:t>
            </w:r>
          </w:p>
          <w:p w14:paraId="2D5BCCF3" w14:textId="77777777" w:rsidR="00762DB4"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l</w:t>
            </w:r>
            <w:r w:rsidR="00F02F3A" w:rsidRPr="0002717E">
              <w:rPr>
                <w:rFonts w:ascii="Apple Chancery" w:hAnsi="Apple Chancery" w:cs="Apple Chancery"/>
                <w:szCs w:val="24"/>
              </w:rPr>
              <w:t>oses all bets</w:t>
            </w:r>
          </w:p>
          <w:p w14:paraId="35D23F73" w14:textId="77777777" w:rsidR="006302E0" w:rsidRPr="006302E0" w:rsidRDefault="006302E0" w:rsidP="00762DB4">
            <w:pPr>
              <w:spacing w:line="276" w:lineRule="auto"/>
              <w:rPr>
                <w:rFonts w:ascii="Comic Sans MS" w:hAnsi="Comic Sans MS"/>
                <w:sz w:val="22"/>
                <w:szCs w:val="22"/>
              </w:rPr>
            </w:pPr>
          </w:p>
        </w:tc>
        <w:tc>
          <w:tcPr>
            <w:tcW w:w="1028" w:type="dxa"/>
          </w:tcPr>
          <w:p w14:paraId="5DD8FFF5" w14:textId="77777777" w:rsidR="00762DB4" w:rsidRPr="000501CB" w:rsidRDefault="00762DB4" w:rsidP="00762DB4">
            <w:pPr>
              <w:spacing w:line="276" w:lineRule="auto"/>
              <w:rPr>
                <w:rFonts w:ascii="Comic Sans MS" w:hAnsi="Comic Sans MS"/>
                <w:szCs w:val="24"/>
              </w:rPr>
            </w:pPr>
          </w:p>
        </w:tc>
      </w:tr>
      <w:tr w:rsidR="00762DB4" w:rsidRPr="000501CB" w14:paraId="2C981298" w14:textId="77777777">
        <w:tc>
          <w:tcPr>
            <w:tcW w:w="3621" w:type="dxa"/>
          </w:tcPr>
          <w:p w14:paraId="7F92F036" w14:textId="77777777" w:rsidR="00762DB4"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p</w:t>
            </w:r>
            <w:r w:rsidR="00762DB4" w:rsidRPr="0002717E">
              <w:rPr>
                <w:rFonts w:ascii="Apple Chancery" w:hAnsi="Apple Chancery" w:cs="Apple Chancery"/>
                <w:szCs w:val="24"/>
              </w:rPr>
              <w:t>ays to hold snake</w:t>
            </w:r>
          </w:p>
          <w:p w14:paraId="43163A8F" w14:textId="77777777" w:rsidR="006302E0" w:rsidRPr="006302E0" w:rsidRDefault="006302E0" w:rsidP="00762DB4">
            <w:pPr>
              <w:spacing w:line="276" w:lineRule="auto"/>
              <w:rPr>
                <w:rFonts w:ascii="Comic Sans MS" w:hAnsi="Comic Sans MS"/>
                <w:sz w:val="22"/>
                <w:szCs w:val="22"/>
              </w:rPr>
            </w:pPr>
          </w:p>
        </w:tc>
        <w:tc>
          <w:tcPr>
            <w:tcW w:w="3849" w:type="dxa"/>
          </w:tcPr>
          <w:p w14:paraId="46D14C00" w14:textId="77777777" w:rsidR="00762DB4"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s</w:t>
            </w:r>
            <w:r w:rsidR="00762DB4" w:rsidRPr="0002717E">
              <w:rPr>
                <w:rFonts w:ascii="Apple Chancery" w:hAnsi="Apple Chancery" w:cs="Apple Chancery"/>
                <w:szCs w:val="24"/>
              </w:rPr>
              <w:t xml:space="preserve">illy </w:t>
            </w:r>
            <w:r w:rsidR="007654F7" w:rsidRPr="0002717E">
              <w:rPr>
                <w:rFonts w:ascii="Apple Chancery" w:hAnsi="Apple Chancery" w:cs="Apple Chancery"/>
                <w:szCs w:val="24"/>
              </w:rPr>
              <w:t>-</w:t>
            </w:r>
            <w:r w:rsidRPr="0002717E">
              <w:rPr>
                <w:rFonts w:ascii="Apple Chancery" w:hAnsi="Apple Chancery" w:cs="Apple Chancery"/>
                <w:szCs w:val="24"/>
              </w:rPr>
              <w:t xml:space="preserve"> wastes money</w:t>
            </w:r>
            <w:r w:rsidR="00762DB4" w:rsidRPr="0002717E">
              <w:rPr>
                <w:rFonts w:ascii="Apple Chancery" w:hAnsi="Apple Chancery" w:cs="Apple Chancery"/>
                <w:szCs w:val="24"/>
              </w:rPr>
              <w:t xml:space="preserve"> </w:t>
            </w:r>
            <w:r w:rsidR="007654F7" w:rsidRPr="0002717E">
              <w:rPr>
                <w:rFonts w:ascii="Apple Chancery" w:hAnsi="Apple Chancery" w:cs="Apple Chancery"/>
                <w:szCs w:val="24"/>
              </w:rPr>
              <w:t xml:space="preserve"> </w:t>
            </w:r>
          </w:p>
        </w:tc>
        <w:tc>
          <w:tcPr>
            <w:tcW w:w="1028" w:type="dxa"/>
          </w:tcPr>
          <w:p w14:paraId="665D83D9" w14:textId="77777777" w:rsidR="00762DB4" w:rsidRPr="000501CB" w:rsidRDefault="00762DB4" w:rsidP="00762DB4">
            <w:pPr>
              <w:spacing w:line="276" w:lineRule="auto"/>
              <w:rPr>
                <w:rFonts w:ascii="Comic Sans MS" w:hAnsi="Comic Sans MS"/>
                <w:szCs w:val="24"/>
              </w:rPr>
            </w:pPr>
          </w:p>
        </w:tc>
      </w:tr>
      <w:tr w:rsidR="00762DB4" w:rsidRPr="000501CB" w14:paraId="3A51E280" w14:textId="77777777">
        <w:tc>
          <w:tcPr>
            <w:tcW w:w="3621" w:type="dxa"/>
          </w:tcPr>
          <w:p w14:paraId="610E273C" w14:textId="77777777" w:rsidR="00762DB4" w:rsidRDefault="0002717E" w:rsidP="00762DB4">
            <w:pPr>
              <w:spacing w:line="276" w:lineRule="auto"/>
              <w:rPr>
                <w:rFonts w:ascii="Apple Chancery" w:hAnsi="Apple Chancery" w:cs="Apple Chancery"/>
                <w:szCs w:val="24"/>
              </w:rPr>
            </w:pPr>
            <w:r w:rsidRPr="0002717E">
              <w:rPr>
                <w:rFonts w:ascii="Apple Chancery" w:hAnsi="Apple Chancery" w:cs="Apple Chancery"/>
                <w:szCs w:val="24"/>
              </w:rPr>
              <w:t>M</w:t>
            </w:r>
            <w:r w:rsidR="00762DB4" w:rsidRPr="0002717E">
              <w:rPr>
                <w:rFonts w:ascii="Apple Chancery" w:hAnsi="Apple Chancery" w:cs="Apple Chancery"/>
                <w:szCs w:val="24"/>
              </w:rPr>
              <w:t>isbehaves</w:t>
            </w:r>
          </w:p>
          <w:p w14:paraId="770416B7" w14:textId="77777777" w:rsidR="0002717E" w:rsidRPr="0002717E" w:rsidRDefault="0002717E" w:rsidP="0002717E">
            <w:pPr>
              <w:spacing w:line="276" w:lineRule="auto"/>
              <w:rPr>
                <w:rFonts w:ascii="Apple Chancery" w:hAnsi="Apple Chancery" w:cs="Apple Chancery"/>
                <w:szCs w:val="24"/>
              </w:rPr>
            </w:pPr>
            <w:r w:rsidRPr="0002717E">
              <w:rPr>
                <w:rFonts w:ascii="Apple Chancery" w:hAnsi="Apple Chancery" w:cs="Apple Chancery"/>
                <w:szCs w:val="24"/>
              </w:rPr>
              <w:t xml:space="preserve">unacceptable language   </w:t>
            </w:r>
          </w:p>
          <w:p w14:paraId="72E85639" w14:textId="77777777" w:rsidR="0002717E" w:rsidRPr="0002717E" w:rsidRDefault="0002717E" w:rsidP="0002717E">
            <w:pPr>
              <w:spacing w:line="276" w:lineRule="auto"/>
              <w:rPr>
                <w:rFonts w:ascii="Apple Chancery" w:hAnsi="Apple Chancery" w:cs="Apple Chancery"/>
                <w:szCs w:val="24"/>
              </w:rPr>
            </w:pPr>
            <w:r w:rsidRPr="0002717E">
              <w:rPr>
                <w:rFonts w:ascii="Apple Chancery" w:hAnsi="Apple Chancery" w:cs="Apple Chancery"/>
                <w:szCs w:val="24"/>
              </w:rPr>
              <w:t xml:space="preserve">kicks brother    </w:t>
            </w:r>
          </w:p>
          <w:p w14:paraId="5640D0B3" w14:textId="77777777" w:rsidR="0002717E" w:rsidRPr="0002717E" w:rsidRDefault="0002717E" w:rsidP="0002717E">
            <w:pPr>
              <w:spacing w:line="276" w:lineRule="auto"/>
              <w:rPr>
                <w:rFonts w:ascii="Apple Chancery" w:hAnsi="Apple Chancery" w:cs="Apple Chancery"/>
                <w:szCs w:val="24"/>
              </w:rPr>
            </w:pPr>
            <w:r w:rsidRPr="0002717E">
              <w:rPr>
                <w:rFonts w:ascii="Apple Chancery" w:hAnsi="Apple Chancery" w:cs="Apple Chancery"/>
                <w:szCs w:val="24"/>
              </w:rPr>
              <w:t xml:space="preserve">Dad fines </w:t>
            </w:r>
            <w:proofErr w:type="gramStart"/>
            <w:r w:rsidRPr="0002717E">
              <w:rPr>
                <w:rFonts w:ascii="Apple Chancery" w:hAnsi="Apple Chancery" w:cs="Apple Chancery"/>
                <w:szCs w:val="24"/>
              </w:rPr>
              <w:t>him,  loses</w:t>
            </w:r>
            <w:proofErr w:type="gramEnd"/>
            <w:r w:rsidRPr="0002717E">
              <w:rPr>
                <w:rFonts w:ascii="Apple Chancery" w:hAnsi="Apple Chancery" w:cs="Apple Chancery"/>
                <w:szCs w:val="24"/>
              </w:rPr>
              <w:t xml:space="preserve"> more money  </w:t>
            </w:r>
          </w:p>
          <w:p w14:paraId="0F9356F2" w14:textId="77777777" w:rsidR="0002717E" w:rsidRPr="0002717E" w:rsidRDefault="0002717E" w:rsidP="00762DB4">
            <w:pPr>
              <w:spacing w:line="276" w:lineRule="auto"/>
              <w:rPr>
                <w:rFonts w:ascii="Apple Chancery" w:hAnsi="Apple Chancery" w:cs="Apple Chancery"/>
                <w:szCs w:val="24"/>
              </w:rPr>
            </w:pPr>
          </w:p>
        </w:tc>
        <w:tc>
          <w:tcPr>
            <w:tcW w:w="3849" w:type="dxa"/>
          </w:tcPr>
          <w:p w14:paraId="227B3551" w14:textId="77777777" w:rsidR="00762DB4" w:rsidRPr="0002717E" w:rsidRDefault="006302E0" w:rsidP="00762DB4">
            <w:pPr>
              <w:spacing w:line="276" w:lineRule="auto"/>
              <w:rPr>
                <w:rFonts w:ascii="Apple Chancery" w:hAnsi="Apple Chancery" w:cs="Apple Chancery"/>
                <w:szCs w:val="24"/>
              </w:rPr>
            </w:pPr>
            <w:r w:rsidRPr="0002717E">
              <w:rPr>
                <w:rFonts w:ascii="Apple Chancery" w:hAnsi="Apple Chancery" w:cs="Apple Chancery"/>
                <w:szCs w:val="24"/>
              </w:rPr>
              <w:t>b</w:t>
            </w:r>
            <w:r w:rsidR="007654F7" w:rsidRPr="0002717E">
              <w:rPr>
                <w:rFonts w:ascii="Apple Chancery" w:hAnsi="Apple Chancery" w:cs="Apple Chancery"/>
                <w:szCs w:val="24"/>
              </w:rPr>
              <w:t>ad choice</w:t>
            </w:r>
            <w:r w:rsidR="0002717E">
              <w:rPr>
                <w:rFonts w:ascii="Apple Chancery" w:hAnsi="Apple Chancery" w:cs="Apple Chancery"/>
                <w:szCs w:val="24"/>
              </w:rPr>
              <w:t>, gets him in trouble, hurts other people</w:t>
            </w:r>
          </w:p>
        </w:tc>
        <w:tc>
          <w:tcPr>
            <w:tcW w:w="1028" w:type="dxa"/>
          </w:tcPr>
          <w:p w14:paraId="6BB92F20" w14:textId="77777777" w:rsidR="00762DB4" w:rsidRPr="000501CB" w:rsidRDefault="00762DB4" w:rsidP="00762DB4">
            <w:pPr>
              <w:spacing w:line="276" w:lineRule="auto"/>
              <w:rPr>
                <w:rFonts w:ascii="Comic Sans MS" w:hAnsi="Comic Sans MS"/>
                <w:szCs w:val="24"/>
              </w:rPr>
            </w:pPr>
          </w:p>
        </w:tc>
      </w:tr>
    </w:tbl>
    <w:p w14:paraId="726B1659" w14:textId="77777777" w:rsidR="00762DB4" w:rsidRPr="00F34608" w:rsidRDefault="00762DB4" w:rsidP="00762DB4">
      <w:pPr>
        <w:spacing w:line="276" w:lineRule="auto"/>
        <w:ind w:left="360"/>
        <w:rPr>
          <w:rFonts w:ascii="Comic Sans MS" w:hAnsi="Comic Sans MS"/>
          <w:sz w:val="28"/>
          <w:szCs w:val="28"/>
        </w:rPr>
      </w:pPr>
    </w:p>
    <w:p w14:paraId="114549F9" w14:textId="77777777" w:rsidR="00373A13" w:rsidRPr="004334CA" w:rsidRDefault="00373A13" w:rsidP="00373A13">
      <w:pPr>
        <w:spacing w:line="276" w:lineRule="auto"/>
        <w:ind w:left="360"/>
        <w:rPr>
          <w:i/>
          <w:szCs w:val="24"/>
        </w:rPr>
      </w:pPr>
    </w:p>
    <w:p w14:paraId="2A338FD4" w14:textId="77777777" w:rsidR="00B863F3" w:rsidRDefault="00B863F3">
      <w:pPr>
        <w:rPr>
          <w:i/>
          <w:sz w:val="32"/>
          <w:szCs w:val="32"/>
        </w:rPr>
      </w:pPr>
      <w:r>
        <w:rPr>
          <w:i/>
          <w:sz w:val="32"/>
          <w:szCs w:val="32"/>
        </w:rPr>
        <w:br w:type="page"/>
      </w:r>
    </w:p>
    <w:p w14:paraId="17217E9A" w14:textId="77777777" w:rsidR="00F3100E" w:rsidRPr="0018785D" w:rsidRDefault="00F3100E" w:rsidP="00F3100E">
      <w:pPr>
        <w:spacing w:line="276" w:lineRule="auto"/>
        <w:ind w:left="360"/>
        <w:jc w:val="center"/>
        <w:rPr>
          <w:i/>
          <w:sz w:val="32"/>
          <w:szCs w:val="32"/>
        </w:rPr>
      </w:pPr>
      <w:r w:rsidRPr="0018785D">
        <w:rPr>
          <w:i/>
          <w:sz w:val="32"/>
          <w:szCs w:val="32"/>
        </w:rPr>
        <w:lastRenderedPageBreak/>
        <w:t>Writing Sample</w:t>
      </w:r>
    </w:p>
    <w:p w14:paraId="7B029177" w14:textId="77777777" w:rsidR="00F3100E" w:rsidRPr="0018785D" w:rsidRDefault="00F3100E" w:rsidP="00F3100E">
      <w:pPr>
        <w:spacing w:line="276" w:lineRule="auto"/>
        <w:ind w:left="360"/>
        <w:jc w:val="center"/>
        <w:rPr>
          <w:i/>
          <w:szCs w:val="32"/>
        </w:rPr>
      </w:pPr>
    </w:p>
    <w:p w14:paraId="2C9372ED" w14:textId="77777777" w:rsidR="00F3100E" w:rsidRPr="0018785D" w:rsidRDefault="00F3100E" w:rsidP="00F3100E">
      <w:pPr>
        <w:spacing w:line="276" w:lineRule="auto"/>
        <w:ind w:left="360"/>
        <w:jc w:val="center"/>
        <w:rPr>
          <w:i/>
          <w:szCs w:val="24"/>
        </w:rPr>
      </w:pPr>
      <w:r w:rsidRPr="0018785D">
        <w:rPr>
          <w:i/>
          <w:szCs w:val="24"/>
        </w:rPr>
        <w:t xml:space="preserve">NOTE: This is for the teacher’s use only, not for students. The purpose is to show the teacher what the final piece might look like when students have completed their work. </w:t>
      </w:r>
    </w:p>
    <w:p w14:paraId="2FACA8C5" w14:textId="77777777" w:rsidR="00B863F3" w:rsidRDefault="00B863F3" w:rsidP="00B863F3">
      <w:pPr>
        <w:spacing w:line="360" w:lineRule="auto"/>
        <w:ind w:left="360" w:firstLine="360"/>
        <w:rPr>
          <w:i/>
          <w:szCs w:val="24"/>
        </w:rPr>
      </w:pPr>
    </w:p>
    <w:p w14:paraId="0DD349AA" w14:textId="77777777" w:rsidR="00B863F3" w:rsidRDefault="00B863F3" w:rsidP="00B863F3">
      <w:pPr>
        <w:spacing w:line="360" w:lineRule="auto"/>
        <w:ind w:left="360" w:firstLine="360"/>
      </w:pPr>
      <w:r w:rsidRPr="00EA1E4A">
        <w:t xml:space="preserve">Making thoughtful decisions </w:t>
      </w:r>
      <w:r w:rsidR="007654F7">
        <w:t xml:space="preserve">and good choices </w:t>
      </w:r>
      <w:r w:rsidRPr="00EA1E4A">
        <w:t>can affect both short and long term plans or goals.</w:t>
      </w:r>
      <w:r>
        <w:t xml:space="preserve"> The book, </w:t>
      </w:r>
      <w:r w:rsidRPr="00B863F3">
        <w:rPr>
          <w:i/>
        </w:rPr>
        <w:t>Alexander Who Used To Be Rich Last Sunday</w:t>
      </w:r>
      <w:r>
        <w:t xml:space="preserve"> by Judith </w:t>
      </w:r>
      <w:proofErr w:type="spellStart"/>
      <w:r>
        <w:t>Viorst</w:t>
      </w:r>
      <w:proofErr w:type="spellEnd"/>
      <w:r>
        <w:t>, is a story about a young boy named Alexander who does not make thoughtful decisions.</w:t>
      </w:r>
    </w:p>
    <w:p w14:paraId="7DBDA5CB" w14:textId="77777777" w:rsidR="009741C7" w:rsidRDefault="009741C7" w:rsidP="00B863F3">
      <w:pPr>
        <w:spacing w:line="360" w:lineRule="auto"/>
        <w:ind w:left="360" w:firstLine="360"/>
      </w:pPr>
      <w:r>
        <w:t>When his grandparents give him a dollar, he makes a bad decision not to save the money like hi</w:t>
      </w:r>
      <w:r w:rsidR="007654F7">
        <w:t>s mother and father suggest. Even though he wants to save his money, he ends up losing it all because of his</w:t>
      </w:r>
      <w:r>
        <w:t xml:space="preserve"> bad decisions.</w:t>
      </w:r>
    </w:p>
    <w:p w14:paraId="6F8E4EEF" w14:textId="77777777" w:rsidR="009741C7" w:rsidRDefault="009741C7" w:rsidP="00B863F3">
      <w:pPr>
        <w:spacing w:line="360" w:lineRule="auto"/>
        <w:ind w:left="360" w:firstLine="360"/>
      </w:pPr>
      <w:r>
        <w:t>He decides to spen</w:t>
      </w:r>
      <w:r w:rsidR="001C67CA">
        <w:t>d his money on things he “needs,</w:t>
      </w:r>
      <w:r>
        <w:t>”</w:t>
      </w:r>
      <w:r w:rsidR="001C67CA">
        <w:t xml:space="preserve"> even though he really doesn’t need them.</w:t>
      </w:r>
      <w:r>
        <w:t xml:space="preserve"> He buys lots of bubble gum and then goes to a yard sale and buys a one-eyed teddy bear, a used candle, and a deck of cards that has cards missing. He says he needs all of these things, but he doesn’t. These are </w:t>
      </w:r>
      <w:r w:rsidRPr="009741C7">
        <w:t>poor</w:t>
      </w:r>
      <w:r>
        <w:t xml:space="preserve"> choices.</w:t>
      </w:r>
      <w:r w:rsidR="001C67CA">
        <w:t xml:space="preserve"> He is not very thoughtful.</w:t>
      </w:r>
    </w:p>
    <w:p w14:paraId="41772022" w14:textId="77777777" w:rsidR="009741C7" w:rsidRDefault="009741C7" w:rsidP="00B863F3">
      <w:pPr>
        <w:spacing w:line="360" w:lineRule="auto"/>
        <w:ind w:left="360" w:firstLine="360"/>
      </w:pPr>
      <w:r>
        <w:t>Another poor</w:t>
      </w:r>
      <w:r w:rsidR="00F31CF1">
        <w:t xml:space="preserve"> choice is when he decides to </w:t>
      </w:r>
      <w:r w:rsidR="001C67CA">
        <w:t xml:space="preserve">make </w:t>
      </w:r>
      <w:r w:rsidR="00F31CF1">
        <w:t>bet</w:t>
      </w:r>
      <w:r w:rsidR="001C67CA">
        <w:t>s with</w:t>
      </w:r>
      <w:r w:rsidR="00F31CF1">
        <w:t xml:space="preserve"> his brothers and </w:t>
      </w:r>
      <w:r w:rsidR="001C67CA">
        <w:t xml:space="preserve">even his </w:t>
      </w:r>
      <w:r w:rsidR="00F31CF1">
        <w:t xml:space="preserve">mother. He loses all three bets and loses fifteen cents. He also pays his friend to hold </w:t>
      </w:r>
      <w:r w:rsidR="001C67CA">
        <w:t xml:space="preserve">a snake. </w:t>
      </w:r>
      <w:r w:rsidR="006302E0">
        <w:t>Again</w:t>
      </w:r>
      <w:r w:rsidR="00136FFA">
        <w:t>,</w:t>
      </w:r>
      <w:r w:rsidR="006302E0">
        <w:t xml:space="preserve"> he does</w:t>
      </w:r>
      <w:r w:rsidR="001C67CA">
        <w:t>n’t think about the results of his wild spending.</w:t>
      </w:r>
    </w:p>
    <w:p w14:paraId="12189531" w14:textId="77777777" w:rsidR="00F31CF1" w:rsidRDefault="00F31CF1" w:rsidP="00B863F3">
      <w:pPr>
        <w:spacing w:line="360" w:lineRule="auto"/>
        <w:ind w:left="360" w:firstLine="360"/>
      </w:pPr>
      <w:r>
        <w:t xml:space="preserve">He also makes a bad decision to misbehave. </w:t>
      </w:r>
      <w:r w:rsidR="001C67CA">
        <w:t xml:space="preserve">He acts before he thinks. </w:t>
      </w:r>
      <w:r w:rsidR="006302E0">
        <w:t>This is not a thoughtful choice</w:t>
      </w:r>
      <w:r w:rsidR="001C67CA">
        <w:t>. When his brothers teas</w:t>
      </w:r>
      <w:r>
        <w:t>e</w:t>
      </w:r>
      <w:r w:rsidR="001C67CA">
        <w:t xml:space="preserve"> him, he</w:t>
      </w:r>
      <w:r>
        <w:t xml:space="preserve"> uses unacceptable</w:t>
      </w:r>
      <w:r w:rsidR="001C67CA">
        <w:t xml:space="preserve"> language and kicks something. To punish him, h</w:t>
      </w:r>
      <w:r>
        <w:t xml:space="preserve">is dad </w:t>
      </w:r>
      <w:r w:rsidR="001C67CA">
        <w:t>fines him for this, and he lo</w:t>
      </w:r>
      <w:r>
        <w:t>ses more money.</w:t>
      </w:r>
      <w:r w:rsidR="001C67CA">
        <w:t xml:space="preserve"> </w:t>
      </w:r>
    </w:p>
    <w:p w14:paraId="54202E4C" w14:textId="77777777" w:rsidR="00F31CF1" w:rsidRPr="00EA1E4A" w:rsidRDefault="00F31CF1" w:rsidP="00B863F3">
      <w:pPr>
        <w:spacing w:line="360" w:lineRule="auto"/>
        <w:ind w:left="360" w:firstLine="360"/>
        <w:rPr>
          <w:rFonts w:asciiTheme="minorHAnsi" w:hAnsiTheme="minorHAnsi" w:cstheme="minorHAnsi"/>
          <w:szCs w:val="24"/>
        </w:rPr>
      </w:pPr>
      <w:r>
        <w:t>Alexander makes bad decisions.</w:t>
      </w:r>
      <w:r w:rsidR="001C67CA">
        <w:t xml:space="preserve"> He is not very thoughtful about the choices he makes.</w:t>
      </w:r>
      <w:r>
        <w:t xml:space="preserve"> That’s why he ends up poor even though he was “rich last Sunday</w:t>
      </w:r>
      <w:r w:rsidR="006302E0">
        <w:t>”</w:t>
      </w:r>
      <w:r>
        <w:t>.</w:t>
      </w:r>
    </w:p>
    <w:p w14:paraId="719D0DF8" w14:textId="77777777" w:rsidR="00373A13" w:rsidRPr="00B863F3" w:rsidRDefault="00373A13" w:rsidP="00373A13">
      <w:pPr>
        <w:rPr>
          <w:rFonts w:ascii="Comic Sans MS" w:hAnsi="Comic Sans MS"/>
          <w:sz w:val="20"/>
        </w:rPr>
      </w:pPr>
    </w:p>
    <w:p w14:paraId="312DE6AB" w14:textId="3AECA86D" w:rsidR="00220D40" w:rsidRDefault="00220D40">
      <w:pPr>
        <w:rPr>
          <w:rFonts w:ascii="Comic Sans MS" w:hAnsi="Comic Sans MS"/>
          <w:sz w:val="20"/>
        </w:rPr>
      </w:pPr>
      <w:r>
        <w:rPr>
          <w:rFonts w:ascii="Comic Sans MS" w:hAnsi="Comic Sans MS"/>
          <w:sz w:val="20"/>
        </w:rPr>
        <w:br w:type="page"/>
      </w:r>
    </w:p>
    <w:p w14:paraId="1AEEB35E" w14:textId="77777777" w:rsidR="00220D40" w:rsidRDefault="00220D40" w:rsidP="00220D40">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5263CD2D" w14:textId="09767C3F" w:rsidR="00220D40" w:rsidRDefault="00220D40" w:rsidP="00220D40">
      <w:pPr>
        <w:jc w:val="center"/>
        <w:rPr>
          <w:rFonts w:cstheme="minorHAnsi"/>
          <w:sz w:val="36"/>
          <w:szCs w:val="36"/>
        </w:rPr>
      </w:pPr>
      <w:r w:rsidRPr="00C35538">
        <w:rPr>
          <w:rFonts w:cstheme="minorHAnsi"/>
          <w:sz w:val="36"/>
          <w:szCs w:val="36"/>
        </w:rPr>
        <w:t>to use with Basal Alignment Project Lessons</w:t>
      </w:r>
    </w:p>
    <w:p w14:paraId="218935AF" w14:textId="77777777" w:rsidR="00220D40" w:rsidRPr="00C35538" w:rsidRDefault="00220D40" w:rsidP="00220D40">
      <w:pPr>
        <w:jc w:val="center"/>
        <w:rPr>
          <w:rFonts w:cstheme="minorHAnsi"/>
          <w:sz w:val="36"/>
          <w:szCs w:val="36"/>
        </w:rPr>
      </w:pPr>
    </w:p>
    <w:p w14:paraId="59C321BF" w14:textId="27DD4847" w:rsidR="00220D40" w:rsidRDefault="00220D40" w:rsidP="00220D40">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F2A8D21" w14:textId="77777777" w:rsidR="00220D40" w:rsidRPr="00887983" w:rsidRDefault="00220D40" w:rsidP="00220D40">
      <w:pPr>
        <w:rPr>
          <w:rFonts w:cstheme="minorHAnsi"/>
        </w:rPr>
      </w:pPr>
    </w:p>
    <w:p w14:paraId="2DF27388" w14:textId="77777777" w:rsidR="00220D40" w:rsidRPr="00BB4479" w:rsidRDefault="00220D40" w:rsidP="00220D40">
      <w:pPr>
        <w:rPr>
          <w:rFonts w:cstheme="minorHAnsi"/>
          <w:b/>
          <w:sz w:val="28"/>
          <w:szCs w:val="28"/>
        </w:rPr>
      </w:pPr>
      <w:r w:rsidRPr="00C35538">
        <w:rPr>
          <w:rFonts w:cstheme="minorHAnsi"/>
          <w:b/>
          <w:sz w:val="28"/>
          <w:szCs w:val="28"/>
        </w:rPr>
        <w:t xml:space="preserve">Before the reading:  </w:t>
      </w:r>
    </w:p>
    <w:p w14:paraId="4946E566" w14:textId="77777777" w:rsidR="00220D40" w:rsidRPr="00C35538" w:rsidRDefault="00220D40" w:rsidP="00220D40">
      <w:pPr>
        <w:pStyle w:val="ListParagraph"/>
        <w:numPr>
          <w:ilvl w:val="0"/>
          <w:numId w:val="18"/>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FDB4E59" w14:textId="77777777" w:rsidR="00220D40" w:rsidRPr="00C35538" w:rsidRDefault="00220D40" w:rsidP="00220D40">
      <w:pPr>
        <w:pStyle w:val="ListParagraph"/>
        <w:rPr>
          <w:rFonts w:cstheme="minorHAnsi"/>
        </w:rPr>
      </w:pPr>
    </w:p>
    <w:p w14:paraId="5B59936F" w14:textId="77777777" w:rsidR="00220D40" w:rsidRDefault="00220D40" w:rsidP="00220D40">
      <w:pPr>
        <w:pStyle w:val="ListParagraph"/>
        <w:numPr>
          <w:ilvl w:val="0"/>
          <w:numId w:val="20"/>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1679E0C5" w14:textId="77777777" w:rsidR="00220D40" w:rsidRPr="00C35538" w:rsidRDefault="00220D40" w:rsidP="00220D40">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5CB09811" w14:textId="77777777" w:rsidR="00220D40" w:rsidRDefault="00220D40" w:rsidP="00220D40">
      <w:pPr>
        <w:pStyle w:val="ListParagraph"/>
        <w:numPr>
          <w:ilvl w:val="0"/>
          <w:numId w:val="24"/>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7DC6AE59" w14:textId="77777777" w:rsidR="00220D40" w:rsidRDefault="00220D40" w:rsidP="00220D40">
      <w:pPr>
        <w:pStyle w:val="ListParagraph"/>
        <w:numPr>
          <w:ilvl w:val="0"/>
          <w:numId w:val="24"/>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A1B74EE" w14:textId="77777777" w:rsidR="00220D40" w:rsidRDefault="00220D40" w:rsidP="00220D40">
      <w:pPr>
        <w:pStyle w:val="ListParagraph"/>
        <w:numPr>
          <w:ilvl w:val="0"/>
          <w:numId w:val="24"/>
        </w:numPr>
        <w:spacing w:after="160" w:line="256" w:lineRule="auto"/>
        <w:rPr>
          <w:rFonts w:cstheme="minorHAnsi"/>
        </w:rPr>
      </w:pPr>
      <w:r>
        <w:rPr>
          <w:rFonts w:cstheme="minorHAnsi"/>
        </w:rPr>
        <w:t xml:space="preserve">Keep a word wall or word bank where these new words can be added and that students can access later. </w:t>
      </w:r>
    </w:p>
    <w:p w14:paraId="1A61BE2E" w14:textId="77777777" w:rsidR="00220D40" w:rsidRDefault="00220D40" w:rsidP="00220D40">
      <w:pPr>
        <w:pStyle w:val="ListParagraph"/>
        <w:numPr>
          <w:ilvl w:val="0"/>
          <w:numId w:val="24"/>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2C9BDE2" w14:textId="77777777" w:rsidR="00220D40" w:rsidRDefault="00220D40" w:rsidP="00220D40">
      <w:pPr>
        <w:pStyle w:val="ListParagraph"/>
        <w:numPr>
          <w:ilvl w:val="0"/>
          <w:numId w:val="24"/>
        </w:numPr>
        <w:spacing w:after="160" w:line="256" w:lineRule="auto"/>
        <w:rPr>
          <w:rFonts w:cstheme="minorHAnsi"/>
        </w:rPr>
      </w:pPr>
      <w:r>
        <w:rPr>
          <w:rFonts w:cstheme="minorHAnsi"/>
        </w:rPr>
        <w:t>Create pictures using the word. These can even be added to your word wall!</w:t>
      </w:r>
    </w:p>
    <w:p w14:paraId="00865269" w14:textId="77777777" w:rsidR="00220D40" w:rsidRDefault="00220D40" w:rsidP="00220D40">
      <w:pPr>
        <w:pStyle w:val="ListParagraph"/>
        <w:numPr>
          <w:ilvl w:val="0"/>
          <w:numId w:val="24"/>
        </w:numPr>
        <w:spacing w:after="160" w:line="256" w:lineRule="auto"/>
        <w:rPr>
          <w:rFonts w:cstheme="minorHAnsi"/>
        </w:rPr>
      </w:pPr>
      <w:r w:rsidRPr="00887983">
        <w:rPr>
          <w:rFonts w:cstheme="minorHAnsi"/>
        </w:rPr>
        <w:t xml:space="preserve">Create lists of synonyms and antonyms for the word. </w:t>
      </w:r>
      <w:bookmarkStart w:id="3" w:name="_Hlk525125549"/>
    </w:p>
    <w:p w14:paraId="3C142850" w14:textId="77777777" w:rsidR="00220D40" w:rsidRPr="00887983" w:rsidRDefault="00220D40" w:rsidP="00220D40">
      <w:pPr>
        <w:pStyle w:val="ListParagraph"/>
        <w:numPr>
          <w:ilvl w:val="0"/>
          <w:numId w:val="24"/>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6C5B584E" w14:textId="77777777" w:rsidR="00220D40" w:rsidRPr="00BA3B4C" w:rsidRDefault="00220D40" w:rsidP="00220D40">
      <w:pPr>
        <w:pStyle w:val="ListParagraph"/>
        <w:numPr>
          <w:ilvl w:val="1"/>
          <w:numId w:val="19"/>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757AC70" w14:textId="77777777" w:rsidR="00220D40" w:rsidRDefault="00220D40" w:rsidP="00220D40">
      <w:pPr>
        <w:pStyle w:val="ListParagraph"/>
        <w:ind w:left="1440"/>
        <w:rPr>
          <w:rFonts w:cstheme="minorHAnsi"/>
        </w:rPr>
      </w:pPr>
    </w:p>
    <w:p w14:paraId="497F0128" w14:textId="77777777" w:rsidR="00220D40" w:rsidRPr="00580EBE" w:rsidRDefault="00220D40" w:rsidP="00220D40">
      <w:pPr>
        <w:pStyle w:val="ListParagraph"/>
        <w:numPr>
          <w:ilvl w:val="0"/>
          <w:numId w:val="19"/>
        </w:numPr>
        <w:spacing w:after="160" w:line="254" w:lineRule="auto"/>
        <w:rPr>
          <w:rFonts w:cstheme="minorHAnsi"/>
        </w:rPr>
      </w:pPr>
      <w:r w:rsidRPr="00580EBE">
        <w:rPr>
          <w:rFonts w:cstheme="minorHAnsi"/>
        </w:rPr>
        <w:t xml:space="preserve">Use graphic organizers to help introduce content. </w:t>
      </w:r>
    </w:p>
    <w:p w14:paraId="285C256A" w14:textId="77777777" w:rsidR="00220D40" w:rsidRDefault="00220D40" w:rsidP="00220D40">
      <w:pPr>
        <w:pStyle w:val="ListParagraph"/>
        <w:rPr>
          <w:rFonts w:cstheme="minorHAnsi"/>
          <w:b/>
        </w:rPr>
      </w:pPr>
    </w:p>
    <w:p w14:paraId="72140ABA" w14:textId="77777777" w:rsidR="00220D40" w:rsidRDefault="00220D40" w:rsidP="00220D40">
      <w:pPr>
        <w:pStyle w:val="ListParagraph"/>
        <w:rPr>
          <w:rFonts w:cstheme="minorHAnsi"/>
          <w:b/>
        </w:rPr>
      </w:pPr>
      <w:r>
        <w:rPr>
          <w:rFonts w:cstheme="minorHAnsi"/>
          <w:b/>
        </w:rPr>
        <w:t xml:space="preserve">Examples of Activities:  </w:t>
      </w:r>
    </w:p>
    <w:p w14:paraId="05EC7CC2" w14:textId="77777777" w:rsidR="00220D40" w:rsidRPr="00580EBE" w:rsidRDefault="00220D40" w:rsidP="00220D40">
      <w:pPr>
        <w:pStyle w:val="ListParagraph"/>
        <w:numPr>
          <w:ilvl w:val="0"/>
          <w:numId w:val="21"/>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5C7AC344" w14:textId="77777777" w:rsidR="00220D40" w:rsidRPr="00580EBE" w:rsidRDefault="00220D40" w:rsidP="00220D40">
      <w:pPr>
        <w:pStyle w:val="ListParagraph"/>
        <w:numPr>
          <w:ilvl w:val="0"/>
          <w:numId w:val="21"/>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CA1E8A8" w14:textId="77777777" w:rsidR="00220D40" w:rsidRPr="00BB4479" w:rsidRDefault="00220D40" w:rsidP="00220D40">
      <w:pPr>
        <w:pStyle w:val="ListParagraph"/>
        <w:numPr>
          <w:ilvl w:val="0"/>
          <w:numId w:val="21"/>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1A6776E2" w14:textId="77777777" w:rsidR="00220D40" w:rsidRDefault="00220D40" w:rsidP="00220D40">
      <w:pPr>
        <w:pStyle w:val="ListParagraph"/>
        <w:rPr>
          <w:rFonts w:cstheme="minorHAnsi"/>
        </w:rPr>
      </w:pPr>
    </w:p>
    <w:p w14:paraId="0E488DB4" w14:textId="77777777" w:rsidR="00220D40" w:rsidRDefault="00220D40" w:rsidP="00220D40">
      <w:pPr>
        <w:rPr>
          <w:rFonts w:cstheme="minorHAnsi"/>
          <w:b/>
        </w:rPr>
      </w:pPr>
      <w:r w:rsidRPr="00580EBE">
        <w:rPr>
          <w:rFonts w:cstheme="minorHAnsi"/>
          <w:b/>
          <w:sz w:val="28"/>
          <w:szCs w:val="28"/>
        </w:rPr>
        <w:t>During reading</w:t>
      </w:r>
      <w:r>
        <w:rPr>
          <w:rFonts w:cstheme="minorHAnsi"/>
          <w:b/>
        </w:rPr>
        <w:t xml:space="preserve">:  </w:t>
      </w:r>
    </w:p>
    <w:p w14:paraId="1070DE74" w14:textId="77777777" w:rsidR="00220D40" w:rsidRDefault="00220D40" w:rsidP="00220D40">
      <w:pPr>
        <w:pStyle w:val="ListParagraph"/>
        <w:rPr>
          <w:rFonts w:cstheme="minorHAnsi"/>
        </w:rPr>
      </w:pPr>
    </w:p>
    <w:p w14:paraId="5512B41F" w14:textId="77777777" w:rsidR="00220D40" w:rsidRDefault="00220D40" w:rsidP="00220D40">
      <w:pPr>
        <w:pStyle w:val="ListParagraph"/>
        <w:numPr>
          <w:ilvl w:val="0"/>
          <w:numId w:val="23"/>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994FB01" w14:textId="77777777" w:rsidR="00220D40" w:rsidRDefault="00220D40" w:rsidP="00220D40">
      <w:pPr>
        <w:pStyle w:val="ListParagraph"/>
        <w:rPr>
          <w:rFonts w:cstheme="minorHAnsi"/>
        </w:rPr>
      </w:pPr>
    </w:p>
    <w:p w14:paraId="736E24DC" w14:textId="77777777" w:rsidR="00220D40" w:rsidRDefault="00220D40" w:rsidP="00220D40">
      <w:pPr>
        <w:pStyle w:val="ListParagraph"/>
        <w:numPr>
          <w:ilvl w:val="0"/>
          <w:numId w:val="23"/>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63890168" w14:textId="77777777" w:rsidR="00220D40" w:rsidRDefault="00220D40" w:rsidP="00220D40">
      <w:pPr>
        <w:pStyle w:val="ListParagraph"/>
        <w:rPr>
          <w:rFonts w:cstheme="minorHAnsi"/>
        </w:rPr>
      </w:pPr>
    </w:p>
    <w:p w14:paraId="1A07EBCB" w14:textId="77777777" w:rsidR="00220D40" w:rsidRDefault="00220D40" w:rsidP="00220D40">
      <w:pPr>
        <w:pStyle w:val="ListParagraph"/>
        <w:numPr>
          <w:ilvl w:val="0"/>
          <w:numId w:val="22"/>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3CED8BA2" w14:textId="77777777" w:rsidR="00220D40" w:rsidRDefault="00220D40" w:rsidP="00220D40">
      <w:pPr>
        <w:pStyle w:val="ListParagraph"/>
        <w:rPr>
          <w:rFonts w:cstheme="minorHAnsi"/>
        </w:rPr>
      </w:pPr>
    </w:p>
    <w:p w14:paraId="0012AB3C" w14:textId="77777777" w:rsidR="00220D40" w:rsidRDefault="00220D40" w:rsidP="00220D40">
      <w:pPr>
        <w:pStyle w:val="ListParagraph"/>
        <w:numPr>
          <w:ilvl w:val="0"/>
          <w:numId w:val="22"/>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673FC70E" w14:textId="77777777" w:rsidR="00220D40" w:rsidRDefault="00220D40" w:rsidP="00220D40">
      <w:pPr>
        <w:pStyle w:val="ListParagraph"/>
        <w:rPr>
          <w:rFonts w:cstheme="minorHAnsi"/>
        </w:rPr>
      </w:pPr>
    </w:p>
    <w:p w14:paraId="14C44F03" w14:textId="77777777" w:rsidR="00220D40" w:rsidRPr="002822BB" w:rsidRDefault="00220D40" w:rsidP="00220D40">
      <w:pPr>
        <w:pStyle w:val="ListParagraph"/>
        <w:numPr>
          <w:ilvl w:val="0"/>
          <w:numId w:val="22"/>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4A17EEEB" w14:textId="77777777" w:rsidR="00220D40" w:rsidRDefault="00220D40" w:rsidP="00220D40">
      <w:pPr>
        <w:pStyle w:val="ListParagraph"/>
        <w:rPr>
          <w:rFonts w:cstheme="minorHAnsi"/>
          <w:b/>
        </w:rPr>
      </w:pPr>
      <w:r>
        <w:rPr>
          <w:rFonts w:cstheme="minorHAnsi"/>
          <w:b/>
        </w:rPr>
        <w:t xml:space="preserve">Examples of Activities:  </w:t>
      </w:r>
    </w:p>
    <w:p w14:paraId="13359C7E" w14:textId="77777777" w:rsidR="00220D40" w:rsidRDefault="00220D40" w:rsidP="00220D40">
      <w:pPr>
        <w:pStyle w:val="ListParagraph"/>
        <w:numPr>
          <w:ilvl w:val="0"/>
          <w:numId w:val="26"/>
        </w:numPr>
        <w:spacing w:after="160" w:line="254" w:lineRule="auto"/>
        <w:rPr>
          <w:rFonts w:cstheme="minorHAnsi"/>
        </w:rPr>
      </w:pPr>
      <w:r>
        <w:rPr>
          <w:rFonts w:cstheme="minorHAnsi"/>
        </w:rPr>
        <w:t xml:space="preserve">Have students include the example from the text in their glossary that they created.  </w:t>
      </w:r>
    </w:p>
    <w:p w14:paraId="0AC14F90" w14:textId="77777777" w:rsidR="00220D40" w:rsidRDefault="00220D40" w:rsidP="00220D40">
      <w:pPr>
        <w:pStyle w:val="ListParagraph"/>
        <w:numPr>
          <w:ilvl w:val="0"/>
          <w:numId w:val="26"/>
        </w:numPr>
        <w:spacing w:after="160" w:line="254" w:lineRule="auto"/>
        <w:rPr>
          <w:rFonts w:cstheme="minorHAnsi"/>
        </w:rPr>
      </w:pPr>
      <w:r>
        <w:rPr>
          <w:rFonts w:cstheme="minorHAnsi"/>
        </w:rPr>
        <w:t xml:space="preserve">Create or find pictures that represent how the word was used in the passage.  </w:t>
      </w:r>
    </w:p>
    <w:p w14:paraId="35160D39" w14:textId="77777777" w:rsidR="00220D40" w:rsidRDefault="00220D40" w:rsidP="00220D40">
      <w:pPr>
        <w:pStyle w:val="ListParagraph"/>
        <w:numPr>
          <w:ilvl w:val="0"/>
          <w:numId w:val="26"/>
        </w:numPr>
        <w:spacing w:after="160" w:line="254" w:lineRule="auto"/>
        <w:rPr>
          <w:rFonts w:cstheme="minorHAnsi"/>
        </w:rPr>
      </w:pPr>
      <w:r>
        <w:rPr>
          <w:rFonts w:cstheme="minorHAnsi"/>
        </w:rPr>
        <w:t xml:space="preserve">Practice creating sentences using the word in the way it was using in the passage.  </w:t>
      </w:r>
    </w:p>
    <w:p w14:paraId="2A06093E" w14:textId="77777777" w:rsidR="00220D40" w:rsidRDefault="00220D40" w:rsidP="00220D40">
      <w:pPr>
        <w:pStyle w:val="ListParagraph"/>
        <w:numPr>
          <w:ilvl w:val="0"/>
          <w:numId w:val="26"/>
        </w:numPr>
        <w:spacing w:after="160" w:line="254" w:lineRule="auto"/>
        <w:rPr>
          <w:rFonts w:cstheme="minorHAnsi"/>
        </w:rPr>
      </w:pPr>
      <w:r>
        <w:rPr>
          <w:rFonts w:cstheme="minorHAnsi"/>
        </w:rPr>
        <w:t xml:space="preserve">Have students discuss the author’s word choice.  </w:t>
      </w:r>
    </w:p>
    <w:p w14:paraId="449D5894" w14:textId="77777777" w:rsidR="00220D40" w:rsidRDefault="00220D40" w:rsidP="00220D40">
      <w:pPr>
        <w:pStyle w:val="ListParagraph"/>
        <w:rPr>
          <w:rFonts w:cstheme="minorHAnsi"/>
        </w:rPr>
      </w:pPr>
    </w:p>
    <w:p w14:paraId="635C036D" w14:textId="77777777" w:rsidR="00220D40" w:rsidRDefault="00220D40" w:rsidP="00220D40">
      <w:pPr>
        <w:pStyle w:val="ListParagraph"/>
        <w:numPr>
          <w:ilvl w:val="0"/>
          <w:numId w:val="16"/>
        </w:numPr>
        <w:spacing w:after="160" w:line="254" w:lineRule="auto"/>
        <w:rPr>
          <w:rFonts w:cstheme="minorHAnsi"/>
        </w:rPr>
      </w:pPr>
      <w:r>
        <w:rPr>
          <w:rFonts w:cstheme="minorHAnsi"/>
        </w:rPr>
        <w:t xml:space="preserve">Use graphic organizers to help organize content and thinking.  </w:t>
      </w:r>
    </w:p>
    <w:p w14:paraId="5BFC4862" w14:textId="77777777" w:rsidR="00220D40" w:rsidRDefault="00220D40" w:rsidP="00220D40">
      <w:pPr>
        <w:pStyle w:val="ListParagraph"/>
        <w:rPr>
          <w:rFonts w:cstheme="minorHAnsi"/>
        </w:rPr>
      </w:pPr>
      <w:r>
        <w:rPr>
          <w:rFonts w:cstheme="minorHAnsi"/>
          <w:b/>
        </w:rPr>
        <w:t>Examples of Activities:</w:t>
      </w:r>
      <w:r>
        <w:rPr>
          <w:rFonts w:cstheme="minorHAnsi"/>
        </w:rPr>
        <w:t xml:space="preserve">  </w:t>
      </w:r>
    </w:p>
    <w:p w14:paraId="7871C4FE" w14:textId="77777777" w:rsidR="00220D40" w:rsidRDefault="00220D40" w:rsidP="00220D40">
      <w:pPr>
        <w:pStyle w:val="ListParagraph"/>
        <w:numPr>
          <w:ilvl w:val="0"/>
          <w:numId w:val="2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3F9F4BF8" w14:textId="77777777" w:rsidR="00220D40" w:rsidRDefault="00220D40" w:rsidP="00220D40">
      <w:pPr>
        <w:pStyle w:val="ListParagraph"/>
        <w:numPr>
          <w:ilvl w:val="0"/>
          <w:numId w:val="2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5D324122" w14:textId="77777777" w:rsidR="00220D40" w:rsidRPr="003A0E41" w:rsidRDefault="00220D40" w:rsidP="00220D40">
      <w:pPr>
        <w:pStyle w:val="ListParagraph"/>
        <w:numPr>
          <w:ilvl w:val="0"/>
          <w:numId w:val="27"/>
        </w:numPr>
        <w:spacing w:after="160" w:line="254" w:lineRule="auto"/>
        <w:rPr>
          <w:rFonts w:cstheme="minorHAnsi"/>
          <w:b/>
        </w:rPr>
      </w:pPr>
      <w:r>
        <w:rPr>
          <w:rFonts w:cstheme="minorHAnsi"/>
        </w:rPr>
        <w:t xml:space="preserve">If you had students fill in a KWL, have them fill in the “L” section as they read the passage. </w:t>
      </w:r>
    </w:p>
    <w:p w14:paraId="6BF99F99" w14:textId="77777777" w:rsidR="00220D40" w:rsidRDefault="00220D40" w:rsidP="00220D40">
      <w:pPr>
        <w:pStyle w:val="ListParagraph"/>
        <w:numPr>
          <w:ilvl w:val="0"/>
          <w:numId w:val="16"/>
        </w:numPr>
        <w:spacing w:after="160" w:line="254" w:lineRule="auto"/>
        <w:rPr>
          <w:rFonts w:cstheme="minorHAnsi"/>
        </w:rPr>
      </w:pPr>
      <w:r>
        <w:rPr>
          <w:rFonts w:cstheme="minorHAnsi"/>
        </w:rPr>
        <w:t>Utilize any illustrations or text features that come with the story or passage to better understand the reading.</w:t>
      </w:r>
    </w:p>
    <w:p w14:paraId="626CA026" w14:textId="77777777" w:rsidR="00220D40" w:rsidRDefault="00220D40" w:rsidP="00220D40">
      <w:pPr>
        <w:pStyle w:val="ListParagraph"/>
        <w:numPr>
          <w:ilvl w:val="0"/>
          <w:numId w:val="16"/>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C48BD79" w14:textId="77777777" w:rsidR="00220D40" w:rsidRPr="0059018A" w:rsidRDefault="00220D40" w:rsidP="00220D40">
      <w:pPr>
        <w:pStyle w:val="ListParagraph"/>
        <w:numPr>
          <w:ilvl w:val="0"/>
          <w:numId w:val="16"/>
        </w:numPr>
        <w:spacing w:after="160" w:line="254" w:lineRule="auto"/>
        <w:rPr>
          <w:rFonts w:cstheme="minorHAnsi"/>
        </w:rPr>
      </w:pPr>
      <w:r w:rsidRPr="0059018A">
        <w:rPr>
          <w:rFonts w:cstheme="minorHAnsi"/>
        </w:rPr>
        <w:t>Identify any text features such as captions and discuss how they contribute to meaning.</w:t>
      </w:r>
    </w:p>
    <w:p w14:paraId="0D99CBD6" w14:textId="77777777" w:rsidR="00220D40" w:rsidRPr="00782445" w:rsidRDefault="00220D40" w:rsidP="00220D40">
      <w:pPr>
        <w:pStyle w:val="ListParagraph"/>
        <w:rPr>
          <w:rFonts w:cstheme="minorHAnsi"/>
          <w:b/>
        </w:rPr>
      </w:pPr>
    </w:p>
    <w:p w14:paraId="602D9467" w14:textId="77777777" w:rsidR="00220D40" w:rsidRPr="00FA3362" w:rsidRDefault="00220D40" w:rsidP="00220D40">
      <w:pPr>
        <w:rPr>
          <w:rFonts w:cstheme="minorHAnsi"/>
          <w:b/>
          <w:sz w:val="28"/>
          <w:szCs w:val="28"/>
        </w:rPr>
      </w:pPr>
      <w:r w:rsidRPr="00FA3362">
        <w:rPr>
          <w:rFonts w:cstheme="minorHAnsi"/>
          <w:b/>
          <w:sz w:val="28"/>
          <w:szCs w:val="28"/>
        </w:rPr>
        <w:t xml:space="preserve">After reading:  </w:t>
      </w:r>
    </w:p>
    <w:p w14:paraId="4FA30E15" w14:textId="77777777" w:rsidR="00220D40" w:rsidRDefault="00220D40" w:rsidP="00220D40">
      <w:pPr>
        <w:pStyle w:val="ListParagraph"/>
        <w:numPr>
          <w:ilvl w:val="0"/>
          <w:numId w:val="1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3D600D3A" w14:textId="77777777" w:rsidR="00220D40" w:rsidRPr="00A63EAE" w:rsidRDefault="00220D40" w:rsidP="00220D40">
      <w:pPr>
        <w:pStyle w:val="ListParagraph"/>
        <w:spacing w:line="256" w:lineRule="auto"/>
        <w:rPr>
          <w:rFonts w:cstheme="minorHAnsi"/>
        </w:rPr>
      </w:pPr>
    </w:p>
    <w:p w14:paraId="28E83C7E" w14:textId="77777777" w:rsidR="00220D40" w:rsidRDefault="00220D40" w:rsidP="00220D40">
      <w:pPr>
        <w:pStyle w:val="ListParagraph"/>
        <w:numPr>
          <w:ilvl w:val="0"/>
          <w:numId w:val="22"/>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7065801E" w14:textId="77777777" w:rsidR="00220D40" w:rsidRDefault="00220D40" w:rsidP="00220D40">
      <w:pPr>
        <w:pStyle w:val="ListParagraph"/>
        <w:rPr>
          <w:rFonts w:cstheme="minorHAnsi"/>
        </w:rPr>
      </w:pPr>
    </w:p>
    <w:p w14:paraId="00F0F0A5" w14:textId="77777777" w:rsidR="00220D40" w:rsidRPr="00FA3362" w:rsidRDefault="00220D40" w:rsidP="00220D40">
      <w:pPr>
        <w:pStyle w:val="ListParagraph"/>
        <w:numPr>
          <w:ilvl w:val="0"/>
          <w:numId w:val="1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364C933A" w14:textId="77777777" w:rsidR="00220D40" w:rsidRDefault="00220D40" w:rsidP="00220D40">
      <w:pPr>
        <w:pStyle w:val="ListParagraph"/>
        <w:rPr>
          <w:rFonts w:cstheme="minorHAnsi"/>
        </w:rPr>
      </w:pPr>
    </w:p>
    <w:p w14:paraId="32B8F522" w14:textId="77777777" w:rsidR="00220D40" w:rsidRPr="00FA3362" w:rsidRDefault="00220D40" w:rsidP="00220D40">
      <w:pPr>
        <w:pStyle w:val="ListParagraph"/>
        <w:numPr>
          <w:ilvl w:val="0"/>
          <w:numId w:val="17"/>
        </w:numPr>
        <w:spacing w:after="160" w:line="254" w:lineRule="auto"/>
        <w:rPr>
          <w:rFonts w:cstheme="minorHAnsi"/>
          <w:b/>
        </w:rPr>
      </w:pPr>
      <w:r w:rsidRPr="00FA3362">
        <w:rPr>
          <w:rFonts w:cstheme="minorHAnsi"/>
        </w:rPr>
        <w:t>Reinforce new vocabulary using multiple modalities</w:t>
      </w:r>
    </w:p>
    <w:p w14:paraId="7CA0EF37" w14:textId="77777777" w:rsidR="00220D40" w:rsidRPr="00FA3362" w:rsidRDefault="00220D40" w:rsidP="00220D40">
      <w:pPr>
        <w:pStyle w:val="ListParagraph"/>
        <w:rPr>
          <w:rFonts w:cstheme="minorHAnsi"/>
          <w:b/>
        </w:rPr>
      </w:pPr>
    </w:p>
    <w:p w14:paraId="45061754" w14:textId="77777777" w:rsidR="00220D40" w:rsidRPr="00FA3362" w:rsidRDefault="00220D40" w:rsidP="00220D40">
      <w:pPr>
        <w:pStyle w:val="ListParagraph"/>
        <w:rPr>
          <w:rFonts w:cstheme="minorHAnsi"/>
          <w:b/>
        </w:rPr>
      </w:pPr>
      <w:r w:rsidRPr="00FA3362">
        <w:rPr>
          <w:rFonts w:cstheme="minorHAnsi"/>
          <w:b/>
        </w:rPr>
        <w:t xml:space="preserve">Examples of activities: </w:t>
      </w:r>
    </w:p>
    <w:p w14:paraId="15B9BF38" w14:textId="77777777" w:rsidR="00220D40" w:rsidRDefault="00220D40" w:rsidP="00220D40">
      <w:pPr>
        <w:pStyle w:val="ListParagraph"/>
        <w:numPr>
          <w:ilvl w:val="0"/>
          <w:numId w:val="28"/>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1E988AF" w14:textId="77777777" w:rsidR="00220D40" w:rsidRDefault="00220D40" w:rsidP="00220D40">
      <w:pPr>
        <w:pStyle w:val="ListParagraph"/>
        <w:numPr>
          <w:ilvl w:val="0"/>
          <w:numId w:val="28"/>
        </w:numPr>
        <w:spacing w:after="160" w:line="254" w:lineRule="auto"/>
        <w:rPr>
          <w:rFonts w:cstheme="minorHAnsi"/>
        </w:rPr>
      </w:pPr>
      <w:r>
        <w:rPr>
          <w:rFonts w:cstheme="minorHAnsi"/>
        </w:rPr>
        <w:t xml:space="preserve">Require students to include the words introduced before reading in the culminating writing task. </w:t>
      </w:r>
    </w:p>
    <w:p w14:paraId="472D6409" w14:textId="77777777" w:rsidR="00220D40" w:rsidRDefault="00220D40" w:rsidP="00220D40">
      <w:pPr>
        <w:pStyle w:val="ListParagraph"/>
        <w:numPr>
          <w:ilvl w:val="0"/>
          <w:numId w:val="28"/>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33638B88" w14:textId="77777777" w:rsidR="00220D40" w:rsidRDefault="00220D40" w:rsidP="00220D40">
      <w:pPr>
        <w:pStyle w:val="ListParagraph"/>
        <w:numPr>
          <w:ilvl w:val="0"/>
          <w:numId w:val="28"/>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0CECA738" w14:textId="77777777" w:rsidR="00220D40" w:rsidRPr="00AC4FB6" w:rsidRDefault="00220D40" w:rsidP="00220D40">
      <w:pPr>
        <w:pStyle w:val="ListParagraph"/>
        <w:ind w:left="1440"/>
        <w:rPr>
          <w:rFonts w:cstheme="minorHAnsi"/>
        </w:rPr>
      </w:pPr>
    </w:p>
    <w:p w14:paraId="6DD7B568" w14:textId="77777777" w:rsidR="00220D40" w:rsidRDefault="00220D40" w:rsidP="00220D40">
      <w:pPr>
        <w:pStyle w:val="ListParagraph"/>
        <w:numPr>
          <w:ilvl w:val="0"/>
          <w:numId w:val="17"/>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4"/>
    </w:p>
    <w:p w14:paraId="07573B1D" w14:textId="77777777" w:rsidR="00220D40" w:rsidRPr="00A63EAE" w:rsidRDefault="00220D40" w:rsidP="00220D40">
      <w:pPr>
        <w:pStyle w:val="ListParagraph"/>
        <w:rPr>
          <w:rFonts w:cstheme="minorHAnsi"/>
        </w:rPr>
      </w:pPr>
    </w:p>
    <w:p w14:paraId="38838367" w14:textId="77777777" w:rsidR="00220D40" w:rsidRDefault="00220D40" w:rsidP="00220D40">
      <w:pPr>
        <w:pStyle w:val="ListParagraph"/>
        <w:numPr>
          <w:ilvl w:val="0"/>
          <w:numId w:val="17"/>
        </w:numPr>
        <w:spacing w:after="160" w:line="254" w:lineRule="auto"/>
        <w:rPr>
          <w:rFonts w:cstheme="minorHAnsi"/>
        </w:rPr>
      </w:pPr>
      <w:r>
        <w:rPr>
          <w:rFonts w:cstheme="minorHAnsi"/>
        </w:rPr>
        <w:t>Provide differentiated scaffolds for writing assignments based on students’ English language proficiency levels.</w:t>
      </w:r>
    </w:p>
    <w:p w14:paraId="2854E547" w14:textId="77777777" w:rsidR="00220D40" w:rsidRDefault="00220D40" w:rsidP="00220D40">
      <w:pPr>
        <w:pStyle w:val="ListParagraph"/>
        <w:rPr>
          <w:rFonts w:cstheme="minorHAnsi"/>
          <w:b/>
        </w:rPr>
      </w:pPr>
    </w:p>
    <w:p w14:paraId="5BECACFB" w14:textId="77777777" w:rsidR="00220D40" w:rsidRDefault="00220D40" w:rsidP="00220D40">
      <w:pPr>
        <w:pStyle w:val="ListParagraph"/>
        <w:rPr>
          <w:rFonts w:cstheme="minorHAnsi"/>
        </w:rPr>
      </w:pPr>
      <w:r>
        <w:rPr>
          <w:rFonts w:cstheme="minorHAnsi"/>
          <w:b/>
        </w:rPr>
        <w:t>Examples of Activities:</w:t>
      </w:r>
      <w:r>
        <w:rPr>
          <w:rFonts w:cstheme="minorHAnsi"/>
        </w:rPr>
        <w:t xml:space="preserve"> </w:t>
      </w:r>
    </w:p>
    <w:p w14:paraId="21B5115F" w14:textId="77777777" w:rsidR="00220D40" w:rsidRDefault="00220D40" w:rsidP="00220D40">
      <w:pPr>
        <w:pStyle w:val="ListParagraph"/>
        <w:numPr>
          <w:ilvl w:val="0"/>
          <w:numId w:val="25"/>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3A682A7A" w14:textId="77777777" w:rsidR="00220D40" w:rsidRDefault="00220D40" w:rsidP="00220D40">
      <w:pPr>
        <w:pStyle w:val="ListParagraph"/>
        <w:numPr>
          <w:ilvl w:val="0"/>
          <w:numId w:val="25"/>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4932504E" w14:textId="77777777" w:rsidR="00220D40" w:rsidRDefault="00220D40" w:rsidP="00220D40">
      <w:pPr>
        <w:pStyle w:val="ListParagraph"/>
        <w:numPr>
          <w:ilvl w:val="0"/>
          <w:numId w:val="25"/>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2A3F8CD7" w14:textId="77777777" w:rsidR="00220D40" w:rsidRPr="00911037" w:rsidRDefault="00220D40" w:rsidP="00220D40">
      <w:pPr>
        <w:pStyle w:val="ListParagraph"/>
        <w:numPr>
          <w:ilvl w:val="0"/>
          <w:numId w:val="25"/>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47BFBCA0" w14:textId="3FD9680E" w:rsidR="00823FF4" w:rsidRPr="00220D40" w:rsidRDefault="00220D40" w:rsidP="00220D40">
      <w:pPr>
        <w:pStyle w:val="ListParagraph"/>
        <w:numPr>
          <w:ilvl w:val="0"/>
          <w:numId w:val="17"/>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220D40"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pple Chancery">
    <w:altName w:val="Courier New"/>
    <w:charset w:val="00"/>
    <w:family w:val="auto"/>
    <w:pitch w:val="variable"/>
    <w:sig w:usb0="80000067" w:usb1="00000003" w:usb2="00000000" w:usb3="00000000" w:csb0="000001F3" w:csb1="00000000"/>
  </w:font>
  <w:font w:name="Cambria">
    <w:panose1 w:val="02040503050406030204"/>
    <w:charset w:val="00"/>
    <w:family w:val="roman"/>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87F16"/>
    <w:multiLevelType w:val="hybridMultilevel"/>
    <w:tmpl w:val="70E0A0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2C1561"/>
    <w:multiLevelType w:val="hybridMultilevel"/>
    <w:tmpl w:val="A80A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8"/>
  </w:num>
  <w:num w:numId="4">
    <w:abstractNumId w:val="24"/>
  </w:num>
  <w:num w:numId="5">
    <w:abstractNumId w:val="0"/>
  </w:num>
  <w:num w:numId="6">
    <w:abstractNumId w:val="7"/>
  </w:num>
  <w:num w:numId="7">
    <w:abstractNumId w:val="9"/>
  </w:num>
  <w:num w:numId="8">
    <w:abstractNumId w:val="10"/>
  </w:num>
  <w:num w:numId="9">
    <w:abstractNumId w:val="26"/>
  </w:num>
  <w:num w:numId="10">
    <w:abstractNumId w:val="4"/>
  </w:num>
  <w:num w:numId="11">
    <w:abstractNumId w:val="8"/>
  </w:num>
  <w:num w:numId="12">
    <w:abstractNumId w:val="16"/>
  </w:num>
  <w:num w:numId="13">
    <w:abstractNumId w:val="27"/>
  </w:num>
  <w:num w:numId="14">
    <w:abstractNumId w:val="13"/>
  </w:num>
  <w:num w:numId="15">
    <w:abstractNumId w:val="5"/>
  </w:num>
  <w:num w:numId="16">
    <w:abstractNumId w:val="6"/>
  </w:num>
  <w:num w:numId="17">
    <w:abstractNumId w:val="12"/>
  </w:num>
  <w:num w:numId="18">
    <w:abstractNumId w:val="22"/>
  </w:num>
  <w:num w:numId="19">
    <w:abstractNumId w:val="21"/>
  </w:num>
  <w:num w:numId="20">
    <w:abstractNumId w:val="1"/>
  </w:num>
  <w:num w:numId="21">
    <w:abstractNumId w:val="3"/>
  </w:num>
  <w:num w:numId="22">
    <w:abstractNumId w:val="23"/>
  </w:num>
  <w:num w:numId="23">
    <w:abstractNumId w:val="11"/>
  </w:num>
  <w:num w:numId="24">
    <w:abstractNumId w:val="25"/>
  </w:num>
  <w:num w:numId="25">
    <w:abstractNumId w:val="17"/>
  </w:num>
  <w:num w:numId="26">
    <w:abstractNumId w:val="2"/>
  </w:num>
  <w:num w:numId="27">
    <w:abstractNumId w:val="1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8"/>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4F28"/>
    <w:rsid w:val="00006571"/>
    <w:rsid w:val="00010628"/>
    <w:rsid w:val="0001250E"/>
    <w:rsid w:val="000139A1"/>
    <w:rsid w:val="00017A00"/>
    <w:rsid w:val="0002717E"/>
    <w:rsid w:val="00036659"/>
    <w:rsid w:val="00056426"/>
    <w:rsid w:val="000807FA"/>
    <w:rsid w:val="00086D50"/>
    <w:rsid w:val="00087C19"/>
    <w:rsid w:val="000B28D1"/>
    <w:rsid w:val="000D4E90"/>
    <w:rsid w:val="000D7977"/>
    <w:rsid w:val="0012405B"/>
    <w:rsid w:val="001253A3"/>
    <w:rsid w:val="00126738"/>
    <w:rsid w:val="001366C1"/>
    <w:rsid w:val="00136FFA"/>
    <w:rsid w:val="00144147"/>
    <w:rsid w:val="00152032"/>
    <w:rsid w:val="001547B0"/>
    <w:rsid w:val="001731E9"/>
    <w:rsid w:val="00180940"/>
    <w:rsid w:val="00187633"/>
    <w:rsid w:val="00196573"/>
    <w:rsid w:val="001A393D"/>
    <w:rsid w:val="001A3F7F"/>
    <w:rsid w:val="001A6FB5"/>
    <w:rsid w:val="001B527C"/>
    <w:rsid w:val="001C323B"/>
    <w:rsid w:val="001C67CA"/>
    <w:rsid w:val="001D0865"/>
    <w:rsid w:val="00201048"/>
    <w:rsid w:val="00203669"/>
    <w:rsid w:val="00220D40"/>
    <w:rsid w:val="00231CD0"/>
    <w:rsid w:val="00242883"/>
    <w:rsid w:val="002439E2"/>
    <w:rsid w:val="00244B63"/>
    <w:rsid w:val="002514FD"/>
    <w:rsid w:val="00267CFB"/>
    <w:rsid w:val="00280D21"/>
    <w:rsid w:val="002872E0"/>
    <w:rsid w:val="00295710"/>
    <w:rsid w:val="00297012"/>
    <w:rsid w:val="002A3704"/>
    <w:rsid w:val="002B192E"/>
    <w:rsid w:val="002C160B"/>
    <w:rsid w:val="002C1E0C"/>
    <w:rsid w:val="002C3309"/>
    <w:rsid w:val="002C542F"/>
    <w:rsid w:val="002C679C"/>
    <w:rsid w:val="002E6D8A"/>
    <w:rsid w:val="002F3F4D"/>
    <w:rsid w:val="002F6F58"/>
    <w:rsid w:val="003018DF"/>
    <w:rsid w:val="00302C73"/>
    <w:rsid w:val="003213A3"/>
    <w:rsid w:val="00324D7A"/>
    <w:rsid w:val="00327541"/>
    <w:rsid w:val="0034141E"/>
    <w:rsid w:val="00343E7E"/>
    <w:rsid w:val="00357E6F"/>
    <w:rsid w:val="00373A13"/>
    <w:rsid w:val="00376214"/>
    <w:rsid w:val="00376950"/>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004AC"/>
    <w:rsid w:val="00414AA4"/>
    <w:rsid w:val="00415A45"/>
    <w:rsid w:val="004207A5"/>
    <w:rsid w:val="004333B5"/>
    <w:rsid w:val="004334CA"/>
    <w:rsid w:val="004372ED"/>
    <w:rsid w:val="00446B86"/>
    <w:rsid w:val="00455940"/>
    <w:rsid w:val="004713AE"/>
    <w:rsid w:val="004735E3"/>
    <w:rsid w:val="00475E86"/>
    <w:rsid w:val="004A0D5A"/>
    <w:rsid w:val="004A1C28"/>
    <w:rsid w:val="004A6D5D"/>
    <w:rsid w:val="004A7914"/>
    <w:rsid w:val="004B5C19"/>
    <w:rsid w:val="004E48DE"/>
    <w:rsid w:val="004F2660"/>
    <w:rsid w:val="004F623C"/>
    <w:rsid w:val="005030CD"/>
    <w:rsid w:val="00507DA0"/>
    <w:rsid w:val="0051359B"/>
    <w:rsid w:val="00522836"/>
    <w:rsid w:val="0052392C"/>
    <w:rsid w:val="00531D3F"/>
    <w:rsid w:val="00552F30"/>
    <w:rsid w:val="00561C97"/>
    <w:rsid w:val="00567A1F"/>
    <w:rsid w:val="00577FB4"/>
    <w:rsid w:val="00580F3B"/>
    <w:rsid w:val="005939C9"/>
    <w:rsid w:val="005B0AA6"/>
    <w:rsid w:val="005B4CA6"/>
    <w:rsid w:val="005C5578"/>
    <w:rsid w:val="005D67DE"/>
    <w:rsid w:val="005E20ED"/>
    <w:rsid w:val="005E636F"/>
    <w:rsid w:val="005F0D52"/>
    <w:rsid w:val="005F34DC"/>
    <w:rsid w:val="0061192D"/>
    <w:rsid w:val="00627C4A"/>
    <w:rsid w:val="006302E0"/>
    <w:rsid w:val="0064182F"/>
    <w:rsid w:val="00642B1A"/>
    <w:rsid w:val="006508BC"/>
    <w:rsid w:val="00653EE2"/>
    <w:rsid w:val="006552C9"/>
    <w:rsid w:val="00660FA8"/>
    <w:rsid w:val="006706CF"/>
    <w:rsid w:val="00682171"/>
    <w:rsid w:val="00686898"/>
    <w:rsid w:val="00692DBA"/>
    <w:rsid w:val="0069398A"/>
    <w:rsid w:val="006A44D8"/>
    <w:rsid w:val="006B329F"/>
    <w:rsid w:val="006B495C"/>
    <w:rsid w:val="006C0E3C"/>
    <w:rsid w:val="006D1CC6"/>
    <w:rsid w:val="006D2A43"/>
    <w:rsid w:val="006D374D"/>
    <w:rsid w:val="006E750A"/>
    <w:rsid w:val="006F5F6C"/>
    <w:rsid w:val="007047BF"/>
    <w:rsid w:val="00706448"/>
    <w:rsid w:val="00725F44"/>
    <w:rsid w:val="007419FA"/>
    <w:rsid w:val="00745DB4"/>
    <w:rsid w:val="00762DB4"/>
    <w:rsid w:val="007654F7"/>
    <w:rsid w:val="00767C4B"/>
    <w:rsid w:val="007700CF"/>
    <w:rsid w:val="007741A6"/>
    <w:rsid w:val="007757C1"/>
    <w:rsid w:val="00792CE3"/>
    <w:rsid w:val="00794D18"/>
    <w:rsid w:val="007B0FEB"/>
    <w:rsid w:val="007C5E71"/>
    <w:rsid w:val="007C6D5B"/>
    <w:rsid w:val="007D08F3"/>
    <w:rsid w:val="007E6249"/>
    <w:rsid w:val="007F78C6"/>
    <w:rsid w:val="00823FF4"/>
    <w:rsid w:val="00841A22"/>
    <w:rsid w:val="0084575B"/>
    <w:rsid w:val="00852FB9"/>
    <w:rsid w:val="008544BF"/>
    <w:rsid w:val="00865230"/>
    <w:rsid w:val="008717C2"/>
    <w:rsid w:val="00871895"/>
    <w:rsid w:val="00880BD3"/>
    <w:rsid w:val="00885F18"/>
    <w:rsid w:val="00890B05"/>
    <w:rsid w:val="00891C0C"/>
    <w:rsid w:val="00896B1B"/>
    <w:rsid w:val="008A02E6"/>
    <w:rsid w:val="008A5157"/>
    <w:rsid w:val="008A75B3"/>
    <w:rsid w:val="008C61A6"/>
    <w:rsid w:val="008E0C73"/>
    <w:rsid w:val="008F3526"/>
    <w:rsid w:val="009014C2"/>
    <w:rsid w:val="00913741"/>
    <w:rsid w:val="0092189D"/>
    <w:rsid w:val="00924194"/>
    <w:rsid w:val="009276D9"/>
    <w:rsid w:val="009359B3"/>
    <w:rsid w:val="00952986"/>
    <w:rsid w:val="00955B7C"/>
    <w:rsid w:val="00957A7F"/>
    <w:rsid w:val="00965276"/>
    <w:rsid w:val="009741C7"/>
    <w:rsid w:val="0099156F"/>
    <w:rsid w:val="0099550D"/>
    <w:rsid w:val="009A01EB"/>
    <w:rsid w:val="009A28BD"/>
    <w:rsid w:val="009C1F2B"/>
    <w:rsid w:val="009C7E6E"/>
    <w:rsid w:val="009D01F5"/>
    <w:rsid w:val="009D7C85"/>
    <w:rsid w:val="009E5CA5"/>
    <w:rsid w:val="009F2BC9"/>
    <w:rsid w:val="009F733B"/>
    <w:rsid w:val="009F7C3A"/>
    <w:rsid w:val="00A037CC"/>
    <w:rsid w:val="00A04B70"/>
    <w:rsid w:val="00A14929"/>
    <w:rsid w:val="00A2532C"/>
    <w:rsid w:val="00A2577C"/>
    <w:rsid w:val="00A44C68"/>
    <w:rsid w:val="00A576CB"/>
    <w:rsid w:val="00A84232"/>
    <w:rsid w:val="00A946DE"/>
    <w:rsid w:val="00AA3FFD"/>
    <w:rsid w:val="00AA60DE"/>
    <w:rsid w:val="00AB66A0"/>
    <w:rsid w:val="00AC0917"/>
    <w:rsid w:val="00AD29F4"/>
    <w:rsid w:val="00AE2341"/>
    <w:rsid w:val="00AF161F"/>
    <w:rsid w:val="00AF6AD3"/>
    <w:rsid w:val="00B237B7"/>
    <w:rsid w:val="00B25A47"/>
    <w:rsid w:val="00B41B2C"/>
    <w:rsid w:val="00B428A7"/>
    <w:rsid w:val="00B503A3"/>
    <w:rsid w:val="00B6015D"/>
    <w:rsid w:val="00B642A5"/>
    <w:rsid w:val="00B6450E"/>
    <w:rsid w:val="00B707D4"/>
    <w:rsid w:val="00B72BC3"/>
    <w:rsid w:val="00B77B72"/>
    <w:rsid w:val="00B77D8F"/>
    <w:rsid w:val="00B81019"/>
    <w:rsid w:val="00B863F3"/>
    <w:rsid w:val="00BA35EB"/>
    <w:rsid w:val="00BB75DA"/>
    <w:rsid w:val="00BC40B6"/>
    <w:rsid w:val="00BD25C7"/>
    <w:rsid w:val="00BD7696"/>
    <w:rsid w:val="00BE3034"/>
    <w:rsid w:val="00C066E1"/>
    <w:rsid w:val="00C10E8F"/>
    <w:rsid w:val="00C12974"/>
    <w:rsid w:val="00C2039A"/>
    <w:rsid w:val="00C21058"/>
    <w:rsid w:val="00C33266"/>
    <w:rsid w:val="00C332FB"/>
    <w:rsid w:val="00C413AB"/>
    <w:rsid w:val="00C57F33"/>
    <w:rsid w:val="00C650B0"/>
    <w:rsid w:val="00C71979"/>
    <w:rsid w:val="00C76E58"/>
    <w:rsid w:val="00C8327A"/>
    <w:rsid w:val="00C8788F"/>
    <w:rsid w:val="00C91408"/>
    <w:rsid w:val="00C941A0"/>
    <w:rsid w:val="00CC12DA"/>
    <w:rsid w:val="00CC25EF"/>
    <w:rsid w:val="00CE7705"/>
    <w:rsid w:val="00CF32C9"/>
    <w:rsid w:val="00CF7868"/>
    <w:rsid w:val="00D16410"/>
    <w:rsid w:val="00D20FC4"/>
    <w:rsid w:val="00D2278C"/>
    <w:rsid w:val="00D431B4"/>
    <w:rsid w:val="00D44C06"/>
    <w:rsid w:val="00D46731"/>
    <w:rsid w:val="00D61A8E"/>
    <w:rsid w:val="00D636EC"/>
    <w:rsid w:val="00D64EA3"/>
    <w:rsid w:val="00D70332"/>
    <w:rsid w:val="00D775E9"/>
    <w:rsid w:val="00D808CC"/>
    <w:rsid w:val="00D86E08"/>
    <w:rsid w:val="00DB3D6D"/>
    <w:rsid w:val="00DC28AF"/>
    <w:rsid w:val="00DF715D"/>
    <w:rsid w:val="00E01B89"/>
    <w:rsid w:val="00E06B92"/>
    <w:rsid w:val="00E31084"/>
    <w:rsid w:val="00E36977"/>
    <w:rsid w:val="00E45629"/>
    <w:rsid w:val="00E50525"/>
    <w:rsid w:val="00E6481F"/>
    <w:rsid w:val="00E703C6"/>
    <w:rsid w:val="00E7670A"/>
    <w:rsid w:val="00E86F53"/>
    <w:rsid w:val="00E973B1"/>
    <w:rsid w:val="00EB49C4"/>
    <w:rsid w:val="00EC2467"/>
    <w:rsid w:val="00EC66A3"/>
    <w:rsid w:val="00ED4A8D"/>
    <w:rsid w:val="00ED7B3B"/>
    <w:rsid w:val="00ED7CE6"/>
    <w:rsid w:val="00EF04BD"/>
    <w:rsid w:val="00EF2CFB"/>
    <w:rsid w:val="00EF6914"/>
    <w:rsid w:val="00EF6F6C"/>
    <w:rsid w:val="00F02F3A"/>
    <w:rsid w:val="00F12749"/>
    <w:rsid w:val="00F137A2"/>
    <w:rsid w:val="00F151A9"/>
    <w:rsid w:val="00F17A53"/>
    <w:rsid w:val="00F25151"/>
    <w:rsid w:val="00F261D0"/>
    <w:rsid w:val="00F3100E"/>
    <w:rsid w:val="00F31CF1"/>
    <w:rsid w:val="00F34608"/>
    <w:rsid w:val="00F352E5"/>
    <w:rsid w:val="00F35E89"/>
    <w:rsid w:val="00F42281"/>
    <w:rsid w:val="00F44B24"/>
    <w:rsid w:val="00F5430E"/>
    <w:rsid w:val="00F551E5"/>
    <w:rsid w:val="00F5623A"/>
    <w:rsid w:val="00F61D7A"/>
    <w:rsid w:val="00F74FC6"/>
    <w:rsid w:val="00F8685D"/>
    <w:rsid w:val="00F87C2F"/>
    <w:rsid w:val="00FA3461"/>
    <w:rsid w:val="00FA392F"/>
    <w:rsid w:val="00FE09D4"/>
    <w:rsid w:val="00FE3771"/>
    <w:rsid w:val="00FE53BB"/>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7044F5A"/>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641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20D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F9CF0-BAC5-46FC-AA19-232CBEA3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2526</Words>
  <Characters>14402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2019-01-07T21:30:00Z</dcterms:created>
  <dcterms:modified xsi:type="dcterms:W3CDTF">2019-01-07T21:30:00Z</dcterms:modified>
</cp:coreProperties>
</file>