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50D2B" w14:textId="77777777" w:rsidR="001F1840"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rPr>
        <w:t xml:space="preserve">Unit </w:t>
      </w:r>
      <w:r w:rsidR="00F50CE4" w:rsidRPr="00F50CE4">
        <w:rPr>
          <w:rFonts w:asciiTheme="minorHAnsi" w:hAnsiTheme="minorHAnsi" w:cstheme="minorHAnsi"/>
          <w:sz w:val="32"/>
          <w:szCs w:val="32"/>
        </w:rPr>
        <w:t>1</w:t>
      </w:r>
      <w:r w:rsidRPr="00F50CE4">
        <w:rPr>
          <w:rFonts w:asciiTheme="minorHAnsi" w:hAnsiTheme="minorHAnsi" w:cstheme="minorHAnsi"/>
          <w:sz w:val="32"/>
          <w:szCs w:val="32"/>
        </w:rPr>
        <w:t xml:space="preserve">/Week </w:t>
      </w:r>
      <w:r w:rsidR="002A1C43" w:rsidRPr="00F50CE4">
        <w:rPr>
          <w:rFonts w:asciiTheme="minorHAnsi" w:hAnsiTheme="minorHAnsi" w:cstheme="minorHAnsi"/>
          <w:sz w:val="32"/>
          <w:szCs w:val="32"/>
        </w:rPr>
        <w:t>2</w:t>
      </w:r>
    </w:p>
    <w:p w14:paraId="7AE6DF98" w14:textId="77777777" w:rsidR="00144A4B"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u w:val="single"/>
        </w:rPr>
        <w:t>Title:</w:t>
      </w:r>
      <w:r w:rsidR="00266CA3" w:rsidRPr="00F50CE4">
        <w:rPr>
          <w:rFonts w:asciiTheme="minorHAnsi" w:hAnsiTheme="minorHAnsi" w:cstheme="minorHAnsi"/>
          <w:sz w:val="32"/>
          <w:szCs w:val="32"/>
        </w:rPr>
        <w:t xml:space="preserve"> </w:t>
      </w:r>
      <w:r w:rsidR="00422922">
        <w:rPr>
          <w:rFonts w:asciiTheme="minorHAnsi" w:hAnsiTheme="minorHAnsi" w:cstheme="minorHAnsi"/>
          <w:sz w:val="32"/>
          <w:szCs w:val="32"/>
        </w:rPr>
        <w:t>Thunder Rose</w:t>
      </w:r>
    </w:p>
    <w:p w14:paraId="061CB42C" w14:textId="77777777" w:rsidR="00247713" w:rsidRPr="00422922" w:rsidRDefault="0093038E" w:rsidP="001034D9">
      <w:pPr>
        <w:spacing w:after="0" w:line="360" w:lineRule="auto"/>
        <w:rPr>
          <w:rFonts w:asciiTheme="minorHAnsi" w:hAnsiTheme="minorHAnsi" w:cstheme="minorHAnsi"/>
          <w:b/>
          <w:sz w:val="32"/>
          <w:szCs w:val="24"/>
        </w:rPr>
      </w:pPr>
      <w:r w:rsidRPr="00422922">
        <w:rPr>
          <w:rFonts w:asciiTheme="minorHAnsi" w:hAnsiTheme="minorHAnsi" w:cstheme="minorHAnsi"/>
          <w:sz w:val="32"/>
          <w:szCs w:val="32"/>
          <w:u w:val="single"/>
        </w:rPr>
        <w:t>Suggested Time</w:t>
      </w:r>
      <w:r w:rsidR="00144A4B" w:rsidRPr="00422922">
        <w:rPr>
          <w:rFonts w:asciiTheme="minorHAnsi" w:hAnsiTheme="minorHAnsi" w:cstheme="minorHAnsi"/>
          <w:sz w:val="32"/>
          <w:szCs w:val="32"/>
          <w:u w:val="single"/>
        </w:rPr>
        <w:t>:</w:t>
      </w:r>
      <w:r w:rsidR="00144A4B" w:rsidRPr="00422922">
        <w:rPr>
          <w:rFonts w:asciiTheme="minorHAnsi" w:hAnsiTheme="minorHAnsi" w:cstheme="minorHAnsi"/>
          <w:sz w:val="32"/>
          <w:szCs w:val="32"/>
          <w:u w:val="single"/>
        </w:rPr>
        <w:tab/>
      </w:r>
      <w:r w:rsidR="00266CA3" w:rsidRPr="00422922">
        <w:rPr>
          <w:rFonts w:asciiTheme="minorHAnsi" w:hAnsiTheme="minorHAnsi" w:cstheme="minorHAnsi"/>
          <w:sz w:val="32"/>
          <w:szCs w:val="32"/>
        </w:rPr>
        <w:t xml:space="preserve"> </w:t>
      </w:r>
      <w:r w:rsidR="008D30C9" w:rsidRPr="00422922">
        <w:rPr>
          <w:rFonts w:asciiTheme="minorHAnsi" w:hAnsiTheme="minorHAnsi" w:cstheme="minorHAnsi"/>
          <w:sz w:val="32"/>
          <w:szCs w:val="32"/>
        </w:rPr>
        <w:t>5</w:t>
      </w:r>
      <w:r w:rsidR="00B474EF" w:rsidRPr="00422922">
        <w:rPr>
          <w:rFonts w:asciiTheme="minorHAnsi" w:hAnsiTheme="minorHAnsi" w:cstheme="minorHAnsi"/>
          <w:sz w:val="32"/>
          <w:szCs w:val="32"/>
        </w:rPr>
        <w:t xml:space="preserve"> days (</w:t>
      </w:r>
      <w:r w:rsidR="008D30C9" w:rsidRPr="00422922">
        <w:rPr>
          <w:rFonts w:asciiTheme="minorHAnsi" w:hAnsiTheme="minorHAnsi" w:cstheme="minorHAnsi"/>
          <w:sz w:val="32"/>
          <w:szCs w:val="32"/>
        </w:rPr>
        <w:t>45</w:t>
      </w:r>
      <w:r w:rsidR="00B474EF" w:rsidRPr="00422922">
        <w:rPr>
          <w:rFonts w:asciiTheme="minorHAnsi" w:hAnsiTheme="minorHAnsi" w:cstheme="minorHAnsi"/>
          <w:sz w:val="32"/>
          <w:szCs w:val="32"/>
        </w:rPr>
        <w:t xml:space="preserve"> minutes per day)</w:t>
      </w:r>
    </w:p>
    <w:p w14:paraId="1638A978" w14:textId="77777777" w:rsidR="00CC51A2" w:rsidRPr="00422922" w:rsidRDefault="001F1840" w:rsidP="000601D8">
      <w:pPr>
        <w:spacing w:after="0" w:line="360" w:lineRule="auto"/>
        <w:rPr>
          <w:rFonts w:asciiTheme="minorHAnsi" w:hAnsiTheme="minorHAnsi" w:cstheme="minorHAnsi"/>
          <w:sz w:val="32"/>
          <w:szCs w:val="32"/>
          <w:u w:val="single"/>
        </w:rPr>
      </w:pPr>
      <w:r w:rsidRPr="00422922">
        <w:rPr>
          <w:rFonts w:asciiTheme="minorHAnsi" w:hAnsiTheme="minorHAnsi" w:cstheme="minorHAnsi"/>
          <w:sz w:val="32"/>
          <w:szCs w:val="32"/>
          <w:u w:val="single"/>
        </w:rPr>
        <w:t xml:space="preserve">Common Core ELA </w:t>
      </w:r>
      <w:r w:rsidR="00CC51A2" w:rsidRPr="00422922">
        <w:rPr>
          <w:rFonts w:asciiTheme="minorHAnsi" w:hAnsiTheme="minorHAnsi" w:cstheme="minorHAnsi"/>
          <w:sz w:val="32"/>
          <w:szCs w:val="32"/>
          <w:u w:val="single"/>
        </w:rPr>
        <w:t>Standards</w:t>
      </w:r>
      <w:r w:rsidR="00266CA3" w:rsidRPr="00422922">
        <w:rPr>
          <w:rFonts w:asciiTheme="minorHAnsi" w:hAnsiTheme="minorHAnsi" w:cstheme="minorHAnsi"/>
          <w:sz w:val="32"/>
          <w:szCs w:val="32"/>
          <w:u w:val="single"/>
        </w:rPr>
        <w:t>:</w:t>
      </w:r>
      <w:r w:rsidR="00266CA3" w:rsidRPr="00422922">
        <w:rPr>
          <w:rFonts w:asciiTheme="minorHAnsi" w:hAnsiTheme="minorHAnsi" w:cstheme="minorHAnsi"/>
          <w:sz w:val="32"/>
          <w:szCs w:val="32"/>
        </w:rPr>
        <w:t xml:space="preserve"> </w:t>
      </w:r>
      <w:r w:rsidR="00422922" w:rsidRPr="00422922">
        <w:rPr>
          <w:sz w:val="32"/>
        </w:rPr>
        <w:t>RL5.1,</w:t>
      </w:r>
      <w:r w:rsidR="00422922">
        <w:rPr>
          <w:sz w:val="32"/>
        </w:rPr>
        <w:t xml:space="preserve"> RL5.2, RL.5.4, RL.5.5, RL.5.10; W.5.2, W.5.4, W</w:t>
      </w:r>
      <w:r w:rsidR="000A735D">
        <w:rPr>
          <w:sz w:val="32"/>
        </w:rPr>
        <w:t>.</w:t>
      </w:r>
      <w:r w:rsidR="00422922">
        <w:rPr>
          <w:sz w:val="32"/>
        </w:rPr>
        <w:t>5.9; SL</w:t>
      </w:r>
      <w:r w:rsidR="000A735D">
        <w:rPr>
          <w:sz w:val="32"/>
        </w:rPr>
        <w:t>.5.1, SL.5.2</w:t>
      </w:r>
      <w:r w:rsidR="00422922">
        <w:rPr>
          <w:sz w:val="32"/>
        </w:rPr>
        <w:t>;</w:t>
      </w:r>
      <w:r w:rsidR="000A735D">
        <w:rPr>
          <w:sz w:val="32"/>
        </w:rPr>
        <w:t xml:space="preserve"> L.5.1, L.5.2, L.5.4, L.5.5</w:t>
      </w:r>
    </w:p>
    <w:p w14:paraId="16CA1DE3" w14:textId="77777777" w:rsidR="001034D9" w:rsidRDefault="001034D9" w:rsidP="001034D9">
      <w:pPr>
        <w:spacing w:after="0" w:line="360" w:lineRule="auto"/>
        <w:rPr>
          <w:rFonts w:asciiTheme="minorHAnsi" w:hAnsiTheme="minorHAnsi" w:cstheme="minorHAnsi"/>
          <w:sz w:val="32"/>
          <w:szCs w:val="32"/>
          <w:u w:val="single"/>
        </w:rPr>
      </w:pPr>
    </w:p>
    <w:p w14:paraId="62E95744"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CC5C8AF"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3AB0BA84"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28F024BC" w14:textId="77777777" w:rsidR="004D3BFD" w:rsidRPr="00422922"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w:t>
      </w:r>
      <w:r w:rsidR="0093474C" w:rsidRPr="00422922">
        <w:rPr>
          <w:rFonts w:asciiTheme="minorHAnsi" w:hAnsiTheme="minorHAnsi" w:cstheme="minorHAnsi"/>
          <w:sz w:val="24"/>
          <w:szCs w:val="24"/>
        </w:rPr>
        <w:t xml:space="preserve">teachers, about the big ideas and key understanding that students should take away </w:t>
      </w:r>
      <w:r w:rsidR="0093474C" w:rsidRPr="00422922">
        <w:rPr>
          <w:rFonts w:asciiTheme="minorHAnsi" w:hAnsiTheme="minorHAnsi" w:cstheme="minorHAnsi"/>
          <w:b/>
          <w:sz w:val="24"/>
          <w:szCs w:val="24"/>
        </w:rPr>
        <w:t>after</w:t>
      </w:r>
      <w:r w:rsidR="0093474C" w:rsidRPr="00422922">
        <w:rPr>
          <w:rFonts w:asciiTheme="minorHAnsi" w:hAnsiTheme="minorHAnsi" w:cstheme="minorHAnsi"/>
          <w:sz w:val="24"/>
          <w:szCs w:val="24"/>
        </w:rPr>
        <w:t xml:space="preserve"> completing this task.</w:t>
      </w:r>
    </w:p>
    <w:p w14:paraId="1FBDFE6A" w14:textId="77777777" w:rsidR="001F1840" w:rsidRPr="00422922" w:rsidRDefault="001F1840" w:rsidP="00177848">
      <w:pPr>
        <w:spacing w:after="0" w:line="360" w:lineRule="auto"/>
        <w:ind w:firstLine="720"/>
        <w:rPr>
          <w:rFonts w:asciiTheme="minorHAnsi" w:hAnsiTheme="minorHAnsi" w:cstheme="minorHAnsi"/>
          <w:sz w:val="24"/>
          <w:szCs w:val="24"/>
          <w:u w:val="single"/>
        </w:rPr>
      </w:pPr>
      <w:r w:rsidRPr="00422922">
        <w:rPr>
          <w:rFonts w:asciiTheme="minorHAnsi" w:hAnsiTheme="minorHAnsi" w:cstheme="minorHAnsi"/>
          <w:sz w:val="24"/>
          <w:szCs w:val="24"/>
          <w:u w:val="single"/>
        </w:rPr>
        <w:t>Big Ideas and Key Understandings</w:t>
      </w:r>
    </w:p>
    <w:p w14:paraId="56D5F23C" w14:textId="77777777" w:rsidR="00422922" w:rsidRPr="00422922" w:rsidRDefault="00422922" w:rsidP="00177848">
      <w:pPr>
        <w:spacing w:after="0" w:line="360" w:lineRule="auto"/>
        <w:ind w:left="360" w:firstLine="360"/>
        <w:rPr>
          <w:rFonts w:asciiTheme="minorHAnsi" w:hAnsiTheme="minorHAnsi" w:cstheme="minorHAnsi"/>
          <w:sz w:val="24"/>
          <w:szCs w:val="24"/>
        </w:rPr>
      </w:pPr>
      <w:r w:rsidRPr="00422922">
        <w:rPr>
          <w:rFonts w:asciiTheme="minorHAnsi" w:hAnsiTheme="minorHAnsi" w:cstheme="minorHAnsi"/>
          <w:sz w:val="24"/>
          <w:szCs w:val="24"/>
        </w:rPr>
        <w:t>Sometimes you need to be resourceful in order to overcome challenges</w:t>
      </w:r>
    </w:p>
    <w:p w14:paraId="68BADDCF" w14:textId="77777777" w:rsidR="001F1840" w:rsidRPr="00422922" w:rsidRDefault="001F1840" w:rsidP="00177848">
      <w:pPr>
        <w:spacing w:after="0" w:line="360" w:lineRule="auto"/>
        <w:ind w:left="360" w:firstLine="360"/>
        <w:rPr>
          <w:rFonts w:asciiTheme="minorHAnsi" w:hAnsiTheme="minorHAnsi" w:cstheme="minorHAnsi"/>
          <w:sz w:val="24"/>
          <w:szCs w:val="24"/>
          <w:u w:val="single"/>
        </w:rPr>
      </w:pPr>
      <w:r w:rsidRPr="00422922">
        <w:rPr>
          <w:rFonts w:asciiTheme="minorHAnsi" w:hAnsiTheme="minorHAnsi" w:cstheme="minorHAnsi"/>
          <w:sz w:val="24"/>
          <w:szCs w:val="24"/>
          <w:u w:val="single"/>
        </w:rPr>
        <w:t>Synopsis</w:t>
      </w:r>
    </w:p>
    <w:p w14:paraId="63DC2B42" w14:textId="77777777" w:rsidR="00F50CE4" w:rsidRPr="00F50CE4" w:rsidRDefault="00422922" w:rsidP="00F50CE4">
      <w:pPr>
        <w:pStyle w:val="ListParagraph"/>
        <w:spacing w:after="0" w:line="360" w:lineRule="auto"/>
        <w:rPr>
          <w:sz w:val="24"/>
        </w:rPr>
      </w:pPr>
      <w:r w:rsidRPr="00422922">
        <w:rPr>
          <w:sz w:val="24"/>
        </w:rPr>
        <w:t>Rose is a child with exceptional abilities. She sat up and talked the day she was born and as she grew, she was able to use these exceptional abilities in to meeting various challenges. She was able to use scrap iron to construct a thunder bolt, at age 5 she staked a fence, she constructed a skyscraper out of metal and wood blocks, she formed alphabet letters</w:t>
      </w:r>
      <w:r w:rsidRPr="00D73272">
        <w:t xml:space="preserve"> to teach the young ones to read, she made a branding iron with a big M-A-C for </w:t>
      </w:r>
      <w:proofErr w:type="spellStart"/>
      <w:r w:rsidRPr="00D73272">
        <w:t>MacGruder</w:t>
      </w:r>
      <w:proofErr w:type="spellEnd"/>
      <w:r w:rsidRPr="00D73272">
        <w:t>, she made a barbed wire fence.</w:t>
      </w:r>
    </w:p>
    <w:p w14:paraId="107473BF" w14:textId="77777777" w:rsidR="00841C15" w:rsidRPr="00F50CE4" w:rsidRDefault="00841C15" w:rsidP="00F50CE4">
      <w:pPr>
        <w:pStyle w:val="ListParagraph"/>
        <w:numPr>
          <w:ilvl w:val="0"/>
          <w:numId w:val="13"/>
        </w:numPr>
        <w:spacing w:after="0" w:line="360" w:lineRule="auto"/>
        <w:rPr>
          <w:rFonts w:asciiTheme="minorHAnsi" w:hAnsiTheme="minorHAnsi" w:cstheme="minorHAnsi"/>
          <w:sz w:val="24"/>
          <w:szCs w:val="24"/>
        </w:rPr>
      </w:pPr>
      <w:r w:rsidRPr="00F50CE4">
        <w:rPr>
          <w:rFonts w:asciiTheme="minorHAnsi" w:hAnsiTheme="minorHAnsi" w:cstheme="minorHAnsi"/>
          <w:sz w:val="24"/>
          <w:szCs w:val="24"/>
        </w:rPr>
        <w:t xml:space="preserve">Read entire </w:t>
      </w:r>
      <w:r w:rsidR="0095234C" w:rsidRPr="00F50CE4">
        <w:rPr>
          <w:rFonts w:asciiTheme="minorHAnsi" w:hAnsiTheme="minorHAnsi" w:cstheme="minorHAnsi"/>
          <w:sz w:val="24"/>
          <w:szCs w:val="24"/>
        </w:rPr>
        <w:t>main selection text, keeping in mind the Big Ideas and Key Understandings.</w:t>
      </w:r>
      <w:ins w:id="0" w:author="David Liben" w:date="2012-07-14T12:12:00Z">
        <w:r w:rsidR="00CF015B" w:rsidRPr="00F50CE4">
          <w:rPr>
            <w:rFonts w:asciiTheme="minorHAnsi" w:hAnsiTheme="minorHAnsi" w:cstheme="minorHAnsi"/>
            <w:sz w:val="24"/>
            <w:szCs w:val="24"/>
          </w:rPr>
          <w:t xml:space="preserve"> </w:t>
        </w:r>
      </w:ins>
    </w:p>
    <w:p w14:paraId="5E892806" w14:textId="77777777" w:rsidR="00841C15" w:rsidRPr="00266CA3" w:rsidRDefault="007C5C7E" w:rsidP="00FB2380">
      <w:pPr>
        <w:pStyle w:val="ListParagraph"/>
        <w:numPr>
          <w:ilvl w:val="0"/>
          <w:numId w:val="13"/>
        </w:numPr>
        <w:spacing w:after="0" w:line="360" w:lineRule="auto"/>
        <w:rPr>
          <w:rFonts w:asciiTheme="minorHAnsi" w:hAnsiTheme="minorHAnsi" w:cstheme="minorHAnsi"/>
          <w:sz w:val="24"/>
          <w:szCs w:val="24"/>
        </w:rPr>
      </w:pPr>
      <w:r w:rsidRPr="00266CA3">
        <w:rPr>
          <w:rFonts w:asciiTheme="minorHAnsi" w:hAnsiTheme="minorHAnsi" w:cstheme="minorHAnsi"/>
          <w:sz w:val="24"/>
          <w:szCs w:val="24"/>
        </w:rPr>
        <w:lastRenderedPageBreak/>
        <w:t>Re-read the main selection text while noting</w:t>
      </w:r>
      <w:r w:rsidR="00841C15" w:rsidRPr="00266CA3">
        <w:rPr>
          <w:rFonts w:asciiTheme="minorHAnsi" w:hAnsiTheme="minorHAnsi" w:cstheme="minorHAnsi"/>
          <w:sz w:val="24"/>
          <w:szCs w:val="24"/>
        </w:rPr>
        <w:t xml:space="preserve"> the stopping points for </w:t>
      </w:r>
      <w:r w:rsidR="00D140AD" w:rsidRPr="00266CA3">
        <w:rPr>
          <w:rFonts w:asciiTheme="minorHAnsi" w:hAnsiTheme="minorHAnsi" w:cstheme="minorHAnsi"/>
          <w:sz w:val="24"/>
          <w:szCs w:val="24"/>
        </w:rPr>
        <w:t>the Text Dependent Questions and teaching V</w:t>
      </w:r>
      <w:r w:rsidR="00841C15" w:rsidRPr="00266CA3">
        <w:rPr>
          <w:rFonts w:asciiTheme="minorHAnsi" w:hAnsiTheme="minorHAnsi" w:cstheme="minorHAnsi"/>
          <w:sz w:val="24"/>
          <w:szCs w:val="24"/>
        </w:rPr>
        <w:t>ocabulary.</w:t>
      </w:r>
    </w:p>
    <w:p w14:paraId="4ED14C84" w14:textId="77777777" w:rsidR="00841C15" w:rsidRPr="00266CA3" w:rsidRDefault="001F1840" w:rsidP="00081A99">
      <w:pPr>
        <w:spacing w:after="0" w:line="360" w:lineRule="auto"/>
        <w:rPr>
          <w:rFonts w:asciiTheme="minorHAnsi" w:hAnsiTheme="minorHAnsi" w:cstheme="minorHAnsi"/>
          <w:b/>
          <w:sz w:val="24"/>
          <w:szCs w:val="24"/>
        </w:rPr>
      </w:pPr>
      <w:r w:rsidRPr="00266CA3">
        <w:rPr>
          <w:rFonts w:asciiTheme="minorHAnsi" w:hAnsiTheme="minorHAnsi" w:cstheme="minorHAnsi"/>
          <w:b/>
          <w:sz w:val="24"/>
          <w:szCs w:val="24"/>
        </w:rPr>
        <w:t>During Teaching</w:t>
      </w:r>
    </w:p>
    <w:p w14:paraId="4E7131BA" w14:textId="77777777" w:rsidR="00081A99" w:rsidRPr="00266CA3" w:rsidRDefault="00081A99" w:rsidP="00081A99">
      <w:pPr>
        <w:pStyle w:val="ListParagraph"/>
        <w:numPr>
          <w:ilvl w:val="0"/>
          <w:numId w:val="12"/>
        </w:numPr>
        <w:spacing w:after="0" w:line="360" w:lineRule="auto"/>
        <w:rPr>
          <w:sz w:val="24"/>
        </w:rPr>
      </w:pPr>
      <w:r w:rsidRPr="00266CA3">
        <w:rPr>
          <w:rFonts w:asciiTheme="minorHAnsi" w:hAnsiTheme="minorHAnsi" w:cstheme="minorHAnsi"/>
          <w:sz w:val="24"/>
        </w:rPr>
        <w:t>Students read the entire main selection text independently.</w:t>
      </w:r>
    </w:p>
    <w:p w14:paraId="678D9B3D" w14:textId="77777777" w:rsidR="00081A99" w:rsidRPr="00266CA3" w:rsidRDefault="00081A99" w:rsidP="00081A99">
      <w:pPr>
        <w:pStyle w:val="ListParagraph"/>
        <w:numPr>
          <w:ilvl w:val="0"/>
          <w:numId w:val="12"/>
        </w:numPr>
        <w:spacing w:after="0" w:line="360" w:lineRule="auto"/>
        <w:rPr>
          <w:sz w:val="24"/>
        </w:rPr>
      </w:pPr>
      <w:r w:rsidRPr="00266CA3">
        <w:rPr>
          <w:rFonts w:asciiTheme="minorHAnsi" w:hAnsiTheme="minorHAnsi" w:cstheme="minorHAnsi"/>
          <w:sz w:val="24"/>
        </w:rPr>
        <w:t>Teacher reads the main selection text aloud with students following along.</w:t>
      </w:r>
    </w:p>
    <w:p w14:paraId="3E8957DD" w14:textId="77777777" w:rsidR="00266CA3" w:rsidRDefault="00081A99" w:rsidP="00266CA3">
      <w:pPr>
        <w:spacing w:after="0" w:line="360" w:lineRule="auto"/>
        <w:ind w:left="360"/>
        <w:rPr>
          <w:sz w:val="24"/>
        </w:rPr>
      </w:pPr>
      <w:r w:rsidRPr="00266CA3">
        <w:rPr>
          <w:rFonts w:asciiTheme="minorHAnsi" w:hAnsiTheme="minorHAnsi" w:cstheme="minorHAnsi"/>
          <w:sz w:val="24"/>
        </w:rPr>
        <w:t xml:space="preserve">(Depending on how complex the text </w:t>
      </w:r>
      <w:proofErr w:type="gramStart"/>
      <w:r w:rsidRPr="00266CA3">
        <w:rPr>
          <w:rFonts w:asciiTheme="minorHAnsi" w:hAnsiTheme="minorHAnsi" w:cstheme="minorHAnsi"/>
          <w:sz w:val="24"/>
        </w:rPr>
        <w:t>is</w:t>
      </w:r>
      <w:proofErr w:type="gramEnd"/>
      <w:r w:rsidRPr="00266CA3">
        <w:rPr>
          <w:rFonts w:asciiTheme="minorHAnsi" w:hAnsiTheme="minorHAnsi" w:cstheme="minorHAnsi"/>
          <w:sz w:val="24"/>
        </w:rPr>
        <w:t xml:space="preserve"> and the amount of support needed by students, the teacher </w:t>
      </w:r>
      <w:r w:rsidR="00CA07EF" w:rsidRPr="00266CA3">
        <w:rPr>
          <w:rFonts w:asciiTheme="minorHAnsi" w:hAnsiTheme="minorHAnsi" w:cstheme="minorHAnsi"/>
          <w:sz w:val="24"/>
        </w:rPr>
        <w:t>may choose to reverse</w:t>
      </w:r>
      <w:r w:rsidRPr="00266CA3">
        <w:rPr>
          <w:rFonts w:asciiTheme="minorHAnsi" w:hAnsiTheme="minorHAnsi" w:cstheme="minorHAnsi"/>
          <w:sz w:val="24"/>
        </w:rPr>
        <w:t xml:space="preserve"> the order of steps 1 and 2.)</w:t>
      </w:r>
    </w:p>
    <w:p w14:paraId="35FC97EC" w14:textId="77777777" w:rsidR="00081A99" w:rsidRPr="00266CA3" w:rsidRDefault="00081A99" w:rsidP="00266CA3">
      <w:pPr>
        <w:pStyle w:val="ListParagraph"/>
        <w:numPr>
          <w:ilvl w:val="0"/>
          <w:numId w:val="12"/>
        </w:numPr>
        <w:spacing w:after="0" w:line="360" w:lineRule="auto"/>
        <w:rPr>
          <w:sz w:val="24"/>
        </w:rPr>
      </w:pPr>
      <w:r w:rsidRPr="00266CA3">
        <w:rPr>
          <w:rFonts w:asciiTheme="minorHAnsi" w:hAnsiTheme="minorHAnsi" w:cstheme="minorHAnsi"/>
          <w:sz w:val="24"/>
        </w:rPr>
        <w:t>Students and teacher re-read the text while stopping to respond to</w:t>
      </w:r>
      <w:r w:rsidR="0095234C" w:rsidRPr="00266CA3">
        <w:rPr>
          <w:rFonts w:asciiTheme="minorHAnsi" w:hAnsiTheme="minorHAnsi" w:cstheme="minorHAnsi"/>
          <w:sz w:val="24"/>
        </w:rPr>
        <w:t xml:space="preserve"> and discuss</w:t>
      </w:r>
      <w:r w:rsidRPr="00266CA3">
        <w:rPr>
          <w:rFonts w:asciiTheme="minorHAnsi" w:hAnsiTheme="minorHAnsi" w:cstheme="minorHAnsi"/>
          <w:sz w:val="24"/>
        </w:rPr>
        <w:t xml:space="preserve"> </w:t>
      </w:r>
      <w:r w:rsidR="0095234C" w:rsidRPr="00266CA3">
        <w:rPr>
          <w:rFonts w:asciiTheme="minorHAnsi" w:hAnsiTheme="minorHAnsi" w:cstheme="minorHAnsi"/>
          <w:sz w:val="24"/>
        </w:rPr>
        <w:t xml:space="preserve">the </w:t>
      </w:r>
      <w:r w:rsidRPr="00266CA3">
        <w:rPr>
          <w:rFonts w:asciiTheme="minorHAnsi" w:hAnsiTheme="minorHAnsi" w:cstheme="minorHAnsi"/>
          <w:sz w:val="24"/>
        </w:rPr>
        <w:t>questions and returning to the text.  A variety of methods can be used to structure the reading</w:t>
      </w:r>
      <w:r w:rsidR="0095234C" w:rsidRPr="00266CA3">
        <w:rPr>
          <w:rFonts w:asciiTheme="minorHAnsi" w:hAnsiTheme="minorHAnsi" w:cstheme="minorHAnsi"/>
          <w:sz w:val="24"/>
        </w:rPr>
        <w:t xml:space="preserve"> and discussion</w:t>
      </w:r>
      <w:r w:rsidRPr="00266CA3">
        <w:rPr>
          <w:rFonts w:asciiTheme="minorHAnsi" w:hAnsiTheme="minorHAnsi" w:cstheme="minorHAnsi"/>
          <w:sz w:val="24"/>
        </w:rPr>
        <w:t xml:space="preserve"> (i.e.:  whole class discussion, think-pair-share, independent written response, group work, etc.)</w:t>
      </w:r>
    </w:p>
    <w:p w14:paraId="365CFC05" w14:textId="77777777" w:rsidR="001F1840" w:rsidRDefault="001F1840" w:rsidP="00320A5A">
      <w:pPr>
        <w:spacing w:after="0" w:line="360" w:lineRule="auto"/>
        <w:rPr>
          <w:rFonts w:asciiTheme="minorHAnsi" w:hAnsiTheme="minorHAnsi" w:cstheme="minorHAnsi"/>
          <w:sz w:val="24"/>
          <w:szCs w:val="24"/>
        </w:rPr>
      </w:pPr>
    </w:p>
    <w:p w14:paraId="283D2A01"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11"/>
        <w:gridCol w:w="6411"/>
      </w:tblGrid>
      <w:tr w:rsidR="00CD6B7F" w:rsidRPr="00422922" w14:paraId="0D8C63A5" w14:textId="77777777">
        <w:trPr>
          <w:trHeight w:val="156"/>
        </w:trPr>
        <w:tc>
          <w:tcPr>
            <w:tcW w:w="6411" w:type="dxa"/>
          </w:tcPr>
          <w:p w14:paraId="4D812834" w14:textId="77777777" w:rsidR="00CD6B7F" w:rsidRPr="00422922" w:rsidRDefault="00CD6B7F" w:rsidP="00422922">
            <w:pPr>
              <w:spacing w:after="0" w:line="240" w:lineRule="auto"/>
              <w:contextualSpacing/>
              <w:rPr>
                <w:b/>
                <w:sz w:val="24"/>
                <w:szCs w:val="24"/>
              </w:rPr>
            </w:pPr>
            <w:r w:rsidRPr="00422922">
              <w:rPr>
                <w:b/>
                <w:sz w:val="24"/>
                <w:szCs w:val="24"/>
              </w:rPr>
              <w:t>Text Dependent Questions</w:t>
            </w:r>
          </w:p>
        </w:tc>
        <w:tc>
          <w:tcPr>
            <w:tcW w:w="6411" w:type="dxa"/>
          </w:tcPr>
          <w:p w14:paraId="6EF02370" w14:textId="77777777" w:rsidR="00CD6B7F" w:rsidRPr="00422922" w:rsidRDefault="00CD6B7F" w:rsidP="00422922">
            <w:pPr>
              <w:spacing w:after="0" w:line="240" w:lineRule="auto"/>
              <w:contextualSpacing/>
              <w:rPr>
                <w:b/>
                <w:sz w:val="24"/>
                <w:szCs w:val="24"/>
              </w:rPr>
            </w:pPr>
            <w:r w:rsidRPr="00422922">
              <w:rPr>
                <w:b/>
                <w:sz w:val="24"/>
                <w:szCs w:val="24"/>
              </w:rPr>
              <w:t>Answers</w:t>
            </w:r>
          </w:p>
        </w:tc>
      </w:tr>
      <w:tr w:rsidR="00CD6B7F" w:rsidRPr="00422922" w14:paraId="49B8EA22" w14:textId="77777777">
        <w:trPr>
          <w:trHeight w:val="156"/>
        </w:trPr>
        <w:tc>
          <w:tcPr>
            <w:tcW w:w="6411" w:type="dxa"/>
          </w:tcPr>
          <w:p w14:paraId="5DD77067" w14:textId="77777777" w:rsidR="00422922" w:rsidRPr="00422922" w:rsidRDefault="00422922" w:rsidP="00422922">
            <w:pPr>
              <w:pStyle w:val="CommentText"/>
              <w:spacing w:after="0"/>
              <w:contextualSpacing/>
            </w:pPr>
            <w:r w:rsidRPr="00422922">
              <w:t xml:space="preserve">Page 48  </w:t>
            </w:r>
          </w:p>
          <w:p w14:paraId="2D0019DA" w14:textId="77777777" w:rsidR="00CD6B7F" w:rsidRPr="00422922" w:rsidRDefault="00422922" w:rsidP="00422922">
            <w:pPr>
              <w:spacing w:after="0" w:line="240" w:lineRule="auto"/>
              <w:contextualSpacing/>
              <w:rPr>
                <w:sz w:val="24"/>
                <w:szCs w:val="24"/>
              </w:rPr>
            </w:pPr>
            <w:r w:rsidRPr="00422922">
              <w:rPr>
                <w:sz w:val="24"/>
              </w:rPr>
              <w:t>“Hailing rain, flashing lightning, and booming thunder pounded the door, inviting themselves in for the blessed event.” Personification is when you give human-like qualities to things that are not human in order to bring them to life. What does the narrator mean by they were “inviting themselves in for the blessed event”? How is this an example of personification?</w:t>
            </w:r>
          </w:p>
        </w:tc>
        <w:tc>
          <w:tcPr>
            <w:tcW w:w="6411" w:type="dxa"/>
          </w:tcPr>
          <w:p w14:paraId="77EC9263" w14:textId="77777777" w:rsidR="00753B01" w:rsidRPr="00422922" w:rsidRDefault="00422922" w:rsidP="00422922">
            <w:pPr>
              <w:spacing w:after="0" w:line="240" w:lineRule="auto"/>
              <w:contextualSpacing/>
              <w:rPr>
                <w:sz w:val="24"/>
                <w:szCs w:val="24"/>
              </w:rPr>
            </w:pPr>
            <w:r w:rsidRPr="00422922">
              <w:rPr>
                <w:sz w:val="24"/>
              </w:rPr>
              <w:t xml:space="preserve">They are pounding on the door to get in, even though they weren’t invited. The author is giving the thunder and lightning human qualities like uninvited guests at an event. </w:t>
            </w:r>
          </w:p>
        </w:tc>
      </w:tr>
      <w:tr w:rsidR="00CD6B7F" w:rsidRPr="00422922" w14:paraId="477DD35F" w14:textId="77777777">
        <w:trPr>
          <w:trHeight w:val="156"/>
        </w:trPr>
        <w:tc>
          <w:tcPr>
            <w:tcW w:w="6411" w:type="dxa"/>
          </w:tcPr>
          <w:p w14:paraId="55FAF217" w14:textId="77777777" w:rsidR="00CD6B7F" w:rsidRPr="00422922" w:rsidRDefault="00422922" w:rsidP="00422922">
            <w:pPr>
              <w:spacing w:after="0" w:line="240" w:lineRule="auto"/>
              <w:contextualSpacing/>
              <w:rPr>
                <w:sz w:val="24"/>
              </w:rPr>
            </w:pPr>
            <w:r w:rsidRPr="00422922">
              <w:rPr>
                <w:sz w:val="24"/>
              </w:rPr>
              <w:t xml:space="preserve">What did we learn about Rose that makes her bigger-than-life on page 48? </w:t>
            </w:r>
          </w:p>
        </w:tc>
        <w:tc>
          <w:tcPr>
            <w:tcW w:w="6411" w:type="dxa"/>
          </w:tcPr>
          <w:p w14:paraId="17265119" w14:textId="77777777" w:rsidR="00422922" w:rsidRPr="00422922" w:rsidRDefault="00422922" w:rsidP="00422922">
            <w:pPr>
              <w:spacing w:after="0" w:line="240" w:lineRule="auto"/>
              <w:contextualSpacing/>
              <w:rPr>
                <w:sz w:val="24"/>
              </w:rPr>
            </w:pPr>
            <w:r w:rsidRPr="00422922">
              <w:rPr>
                <w:sz w:val="24"/>
              </w:rPr>
              <w:t xml:space="preserve">She has extraordinary powers: She didn’t cry, she sat up, took a hold of lightning and balled it up and set it above her shoulder, she could talk, she named herself. </w:t>
            </w:r>
          </w:p>
          <w:p w14:paraId="3401DF69" w14:textId="77777777" w:rsidR="00422922" w:rsidRPr="00422922" w:rsidRDefault="00422922" w:rsidP="00422922">
            <w:pPr>
              <w:spacing w:after="0" w:line="240" w:lineRule="auto"/>
              <w:contextualSpacing/>
              <w:rPr>
                <w:sz w:val="24"/>
              </w:rPr>
            </w:pPr>
          </w:p>
          <w:p w14:paraId="46E482E1" w14:textId="77777777" w:rsidR="0051149E" w:rsidRPr="00422922" w:rsidRDefault="00422922" w:rsidP="00422922">
            <w:pPr>
              <w:spacing w:after="0" w:line="240" w:lineRule="auto"/>
              <w:contextualSpacing/>
              <w:rPr>
                <w:sz w:val="24"/>
                <w:szCs w:val="24"/>
              </w:rPr>
            </w:pPr>
            <w:r w:rsidRPr="00422922">
              <w:rPr>
                <w:sz w:val="24"/>
              </w:rPr>
              <w:t xml:space="preserve">From later pages: Strength to lift a whole cow and drink it dry when she was an infant. Built a fence without help at age 5. </w:t>
            </w:r>
            <w:r w:rsidRPr="00422922">
              <w:rPr>
                <w:sz w:val="24"/>
              </w:rPr>
              <w:lastRenderedPageBreak/>
              <w:t xml:space="preserve">Could bend metal into things and built a building to the sky. </w:t>
            </w:r>
          </w:p>
        </w:tc>
      </w:tr>
      <w:tr w:rsidR="00CD6B7F" w:rsidRPr="00422922" w14:paraId="68C78CE6" w14:textId="77777777">
        <w:trPr>
          <w:trHeight w:val="156"/>
        </w:trPr>
        <w:tc>
          <w:tcPr>
            <w:tcW w:w="6411" w:type="dxa"/>
          </w:tcPr>
          <w:p w14:paraId="4122B0FD" w14:textId="77777777" w:rsidR="00422922" w:rsidRPr="00422922" w:rsidRDefault="00422922" w:rsidP="00422922">
            <w:pPr>
              <w:spacing w:after="0" w:line="240" w:lineRule="auto"/>
              <w:contextualSpacing/>
              <w:rPr>
                <w:sz w:val="24"/>
              </w:rPr>
            </w:pPr>
            <w:r w:rsidRPr="00422922">
              <w:rPr>
                <w:sz w:val="24"/>
              </w:rPr>
              <w:lastRenderedPageBreak/>
              <w:t xml:space="preserve">Page 51 </w:t>
            </w:r>
          </w:p>
          <w:p w14:paraId="6AECACB4" w14:textId="77777777" w:rsidR="00177848" w:rsidRPr="00422922" w:rsidRDefault="00422922" w:rsidP="00422922">
            <w:pPr>
              <w:spacing w:after="0" w:line="240" w:lineRule="auto"/>
              <w:contextualSpacing/>
              <w:rPr>
                <w:sz w:val="24"/>
                <w:szCs w:val="24"/>
              </w:rPr>
            </w:pPr>
            <w:r w:rsidRPr="00422922">
              <w:rPr>
                <w:sz w:val="24"/>
              </w:rPr>
              <w:t>What did Rose do with the melody that her parents sang to her the night she was born? In your own words summarize what that means.</w:t>
            </w:r>
          </w:p>
        </w:tc>
        <w:tc>
          <w:tcPr>
            <w:tcW w:w="6411" w:type="dxa"/>
          </w:tcPr>
          <w:p w14:paraId="14AA6A95" w14:textId="77777777" w:rsidR="0051149E" w:rsidRPr="00422922" w:rsidRDefault="00422922" w:rsidP="00422922">
            <w:pPr>
              <w:spacing w:after="0" w:line="240" w:lineRule="auto"/>
              <w:contextualSpacing/>
              <w:rPr>
                <w:sz w:val="24"/>
                <w:szCs w:val="24"/>
              </w:rPr>
            </w:pPr>
            <w:r w:rsidRPr="00422922">
              <w:rPr>
                <w:sz w:val="24"/>
              </w:rPr>
              <w:t xml:space="preserve">She registered it at the bull’s-eye center of her heart to see what she could do with it one day. She stored it in her heart to use later in her life.  </w:t>
            </w:r>
          </w:p>
        </w:tc>
      </w:tr>
      <w:tr w:rsidR="00CD6B7F" w:rsidRPr="00422922" w14:paraId="201E077B" w14:textId="77777777">
        <w:trPr>
          <w:trHeight w:val="156"/>
        </w:trPr>
        <w:tc>
          <w:tcPr>
            <w:tcW w:w="6411" w:type="dxa"/>
          </w:tcPr>
          <w:p w14:paraId="4A754B4A" w14:textId="77777777" w:rsidR="00422922" w:rsidRPr="00422922" w:rsidRDefault="00422922" w:rsidP="00422922">
            <w:pPr>
              <w:pStyle w:val="CommentText"/>
              <w:spacing w:after="0"/>
              <w:contextualSpacing/>
            </w:pPr>
            <w:r w:rsidRPr="00422922">
              <w:t xml:space="preserve">Page 52 </w:t>
            </w:r>
          </w:p>
          <w:p w14:paraId="10D639C4" w14:textId="77777777" w:rsidR="00177848" w:rsidRPr="00422922" w:rsidRDefault="00422922" w:rsidP="00422922">
            <w:pPr>
              <w:spacing w:after="0" w:line="240" w:lineRule="auto"/>
              <w:contextualSpacing/>
              <w:rPr>
                <w:sz w:val="24"/>
                <w:szCs w:val="24"/>
              </w:rPr>
            </w:pPr>
            <w:r w:rsidRPr="00422922">
              <w:rPr>
                <w:sz w:val="24"/>
              </w:rPr>
              <w:t>The author writes that “Rose woke up hungry as a bear in spring.” What kind of figurative language is used in this sentence? How do you know?</w:t>
            </w:r>
          </w:p>
        </w:tc>
        <w:tc>
          <w:tcPr>
            <w:tcW w:w="6411" w:type="dxa"/>
          </w:tcPr>
          <w:p w14:paraId="0572CC8E" w14:textId="77777777" w:rsidR="0051149E" w:rsidRPr="00422922" w:rsidRDefault="00422922" w:rsidP="00422922">
            <w:pPr>
              <w:spacing w:after="0" w:line="240" w:lineRule="auto"/>
              <w:contextualSpacing/>
              <w:rPr>
                <w:sz w:val="24"/>
                <w:szCs w:val="24"/>
              </w:rPr>
            </w:pPr>
            <w:r w:rsidRPr="00422922">
              <w:rPr>
                <w:sz w:val="24"/>
              </w:rPr>
              <w:t xml:space="preserve">The author compares Rose’s hunger to that of a bear who wakes up from a winter’s hibernation and is so hungry. This is a simile because it is a comparison of two things that uses like or as. </w:t>
            </w:r>
          </w:p>
        </w:tc>
      </w:tr>
      <w:tr w:rsidR="00CD6B7F" w:rsidRPr="00422922" w14:paraId="7BF428D4" w14:textId="77777777">
        <w:trPr>
          <w:trHeight w:val="156"/>
        </w:trPr>
        <w:tc>
          <w:tcPr>
            <w:tcW w:w="6411" w:type="dxa"/>
          </w:tcPr>
          <w:p w14:paraId="3B11AD62" w14:textId="77777777" w:rsidR="00422922" w:rsidRPr="00422922" w:rsidRDefault="00422922" w:rsidP="00422922">
            <w:pPr>
              <w:spacing w:after="0" w:line="240" w:lineRule="auto"/>
              <w:contextualSpacing/>
              <w:rPr>
                <w:sz w:val="24"/>
              </w:rPr>
            </w:pPr>
            <w:r w:rsidRPr="00422922">
              <w:rPr>
                <w:sz w:val="24"/>
              </w:rPr>
              <w:t xml:space="preserve">Page 51 </w:t>
            </w:r>
          </w:p>
          <w:p w14:paraId="30356F2E" w14:textId="77777777" w:rsidR="00177848" w:rsidRPr="00422922" w:rsidRDefault="00422922" w:rsidP="00422922">
            <w:pPr>
              <w:spacing w:after="0" w:line="240" w:lineRule="auto"/>
              <w:contextualSpacing/>
              <w:rPr>
                <w:sz w:val="24"/>
                <w:szCs w:val="24"/>
              </w:rPr>
            </w:pPr>
            <w:r w:rsidRPr="00422922">
              <w:rPr>
                <w:sz w:val="24"/>
              </w:rPr>
              <w:t xml:space="preserve">The authors </w:t>
            </w:r>
            <w:proofErr w:type="gramStart"/>
            <w:r w:rsidRPr="00422922">
              <w:rPr>
                <w:sz w:val="24"/>
              </w:rPr>
              <w:t>says</w:t>
            </w:r>
            <w:proofErr w:type="gramEnd"/>
            <w:r w:rsidRPr="00422922">
              <w:rPr>
                <w:sz w:val="24"/>
              </w:rPr>
              <w:t>, “She was as pretty as a picture, had the sweetest disposition, but don’t let yourself be misled, that child was full of lightning and thunder.” What does the author mean by “full of lightning and thunder?”</w:t>
            </w:r>
          </w:p>
        </w:tc>
        <w:tc>
          <w:tcPr>
            <w:tcW w:w="6411" w:type="dxa"/>
          </w:tcPr>
          <w:p w14:paraId="0CF704BE" w14:textId="77777777" w:rsidR="00422922" w:rsidRPr="00422922" w:rsidRDefault="00422922" w:rsidP="00422922">
            <w:pPr>
              <w:spacing w:after="0" w:line="240" w:lineRule="auto"/>
              <w:contextualSpacing/>
              <w:rPr>
                <w:sz w:val="24"/>
              </w:rPr>
            </w:pPr>
            <w:r w:rsidRPr="00422922">
              <w:rPr>
                <w:sz w:val="24"/>
              </w:rPr>
              <w:t>She could be sweet (minding her manners) but tough (</w:t>
            </w:r>
            <w:proofErr w:type="gramStart"/>
            <w:r w:rsidRPr="00422922">
              <w:rPr>
                <w:sz w:val="24"/>
              </w:rPr>
              <w:t>lifting up</w:t>
            </w:r>
            <w:proofErr w:type="gramEnd"/>
            <w:r w:rsidRPr="00422922">
              <w:rPr>
                <w:sz w:val="24"/>
              </w:rPr>
              <w:t xml:space="preserve"> the cow and drinking the milk straight from it, she was “as forceful as the storm.” She had spark to her personality.</w:t>
            </w:r>
          </w:p>
          <w:p w14:paraId="7B7D9602" w14:textId="77777777" w:rsidR="00422922" w:rsidRPr="00422922" w:rsidRDefault="00422922" w:rsidP="00422922">
            <w:pPr>
              <w:spacing w:after="0" w:line="240" w:lineRule="auto"/>
              <w:contextualSpacing/>
              <w:rPr>
                <w:sz w:val="24"/>
              </w:rPr>
            </w:pPr>
          </w:p>
          <w:p w14:paraId="1BF0B248" w14:textId="77777777" w:rsidR="00697302" w:rsidRPr="00422922" w:rsidRDefault="00422922" w:rsidP="00422922">
            <w:pPr>
              <w:spacing w:after="0" w:line="240" w:lineRule="auto"/>
              <w:contextualSpacing/>
              <w:rPr>
                <w:sz w:val="24"/>
                <w:szCs w:val="24"/>
              </w:rPr>
            </w:pPr>
            <w:r w:rsidRPr="00422922">
              <w:rPr>
                <w:sz w:val="24"/>
              </w:rPr>
              <w:t>Students could also say that she had the power of lightning and thunder in her.</w:t>
            </w:r>
          </w:p>
        </w:tc>
      </w:tr>
      <w:tr w:rsidR="00CD6B7F" w:rsidRPr="00422922" w14:paraId="4A7521A4" w14:textId="77777777">
        <w:trPr>
          <w:trHeight w:val="881"/>
        </w:trPr>
        <w:tc>
          <w:tcPr>
            <w:tcW w:w="6411" w:type="dxa"/>
          </w:tcPr>
          <w:p w14:paraId="60CF4174" w14:textId="77777777" w:rsidR="00422922" w:rsidRPr="00422922" w:rsidRDefault="00422922" w:rsidP="00422922">
            <w:pPr>
              <w:pStyle w:val="CommentText"/>
              <w:spacing w:after="0"/>
              <w:contextualSpacing/>
            </w:pPr>
            <w:r w:rsidRPr="00422922">
              <w:t>Page 53</w:t>
            </w:r>
          </w:p>
          <w:p w14:paraId="0A0EE379" w14:textId="77777777" w:rsidR="00CD6B7F" w:rsidRPr="00422922" w:rsidRDefault="00422922" w:rsidP="00422922">
            <w:pPr>
              <w:spacing w:after="0" w:line="240" w:lineRule="auto"/>
              <w:contextualSpacing/>
              <w:rPr>
                <w:sz w:val="24"/>
                <w:szCs w:val="24"/>
              </w:rPr>
            </w:pPr>
            <w:r w:rsidRPr="00422922">
              <w:rPr>
                <w:sz w:val="24"/>
              </w:rPr>
              <w:t xml:space="preserve">On page 53, the author writes, “Rose performed an eye-catching wonder...” Here, wonder is used as a noun and means something that causes astonishment or admiration. How else can the word wonder be used? </w:t>
            </w:r>
          </w:p>
        </w:tc>
        <w:tc>
          <w:tcPr>
            <w:tcW w:w="6411" w:type="dxa"/>
          </w:tcPr>
          <w:p w14:paraId="783954BF" w14:textId="77777777" w:rsidR="00CD6B7F" w:rsidRPr="00422922" w:rsidRDefault="00422922" w:rsidP="00422922">
            <w:pPr>
              <w:spacing w:after="0" w:line="240" w:lineRule="auto"/>
              <w:contextualSpacing/>
              <w:rPr>
                <w:sz w:val="24"/>
                <w:szCs w:val="24"/>
              </w:rPr>
            </w:pPr>
            <w:r w:rsidRPr="00422922">
              <w:rPr>
                <w:rFonts w:cs="Times"/>
                <w:sz w:val="24"/>
                <w:szCs w:val="32"/>
              </w:rPr>
              <w:t>Wonder can also be used as an adjective as in “wonder boy”. Another part of speech is a verb. “I wonder about” meaning I am thinking about what will happen.</w:t>
            </w:r>
          </w:p>
        </w:tc>
      </w:tr>
      <w:tr w:rsidR="00CD6B7F" w:rsidRPr="00422922" w14:paraId="489E8E95" w14:textId="77777777">
        <w:trPr>
          <w:trHeight w:val="958"/>
        </w:trPr>
        <w:tc>
          <w:tcPr>
            <w:tcW w:w="6411" w:type="dxa"/>
          </w:tcPr>
          <w:p w14:paraId="0A986CF8" w14:textId="77777777" w:rsidR="00422922" w:rsidRPr="00422922" w:rsidRDefault="00422922" w:rsidP="00422922">
            <w:pPr>
              <w:spacing w:after="0" w:line="240" w:lineRule="auto"/>
              <w:contextualSpacing/>
              <w:rPr>
                <w:sz w:val="24"/>
              </w:rPr>
            </w:pPr>
            <w:r w:rsidRPr="00422922">
              <w:rPr>
                <w:sz w:val="24"/>
              </w:rPr>
              <w:t>Pages 51-55</w:t>
            </w:r>
          </w:p>
          <w:p w14:paraId="14991826" w14:textId="77777777" w:rsidR="00CD6B7F" w:rsidRPr="00422922" w:rsidRDefault="00422922" w:rsidP="00422922">
            <w:pPr>
              <w:spacing w:after="0" w:line="240" w:lineRule="auto"/>
              <w:contextualSpacing/>
              <w:rPr>
                <w:sz w:val="24"/>
                <w:szCs w:val="24"/>
              </w:rPr>
            </w:pPr>
            <w:r w:rsidRPr="00422922">
              <w:rPr>
                <w:sz w:val="24"/>
              </w:rPr>
              <w:t>The text states</w:t>
            </w:r>
            <w:proofErr w:type="gramStart"/>
            <w:r w:rsidRPr="00422922">
              <w:rPr>
                <w:sz w:val="24"/>
              </w:rPr>
              <w:t>,</w:t>
            </w:r>
            <w:r w:rsidRPr="00422922">
              <w:rPr>
                <w:i/>
                <w:sz w:val="24"/>
              </w:rPr>
              <w:t xml:space="preserve"> </w:t>
            </w:r>
            <w:r w:rsidRPr="00422922">
              <w:rPr>
                <w:sz w:val="24"/>
              </w:rPr>
              <w:t>”Her</w:t>
            </w:r>
            <w:proofErr w:type="gramEnd"/>
            <w:r w:rsidRPr="00422922">
              <w:rPr>
                <w:sz w:val="24"/>
              </w:rPr>
              <w:t xml:space="preserve"> ma was right grateful to have such a resourceful child”.</w:t>
            </w:r>
            <w:r w:rsidRPr="00422922">
              <w:rPr>
                <w:i/>
                <w:sz w:val="24"/>
              </w:rPr>
              <w:t xml:space="preserve"> </w:t>
            </w:r>
            <w:r w:rsidRPr="00422922">
              <w:rPr>
                <w:sz w:val="24"/>
              </w:rPr>
              <w:t xml:space="preserve">Being resourceful means that you </w:t>
            </w:r>
            <w:proofErr w:type="gramStart"/>
            <w:r w:rsidRPr="00422922">
              <w:rPr>
                <w:sz w:val="24"/>
              </w:rPr>
              <w:t>are able to</w:t>
            </w:r>
            <w:proofErr w:type="gramEnd"/>
            <w:r w:rsidRPr="00422922">
              <w:rPr>
                <w:sz w:val="24"/>
              </w:rPr>
              <w:t xml:space="preserve"> come up with quick and clever solutions. What evidence is in the text to support this statement that Rose was resourceful?</w:t>
            </w:r>
          </w:p>
        </w:tc>
        <w:tc>
          <w:tcPr>
            <w:tcW w:w="6411" w:type="dxa"/>
          </w:tcPr>
          <w:p w14:paraId="50402A2B" w14:textId="77777777" w:rsidR="00CD6B7F" w:rsidRPr="00422922" w:rsidRDefault="00422922" w:rsidP="00422922">
            <w:pPr>
              <w:spacing w:after="0" w:line="240" w:lineRule="auto"/>
              <w:contextualSpacing/>
              <w:rPr>
                <w:sz w:val="24"/>
                <w:szCs w:val="24"/>
              </w:rPr>
            </w:pPr>
            <w:r w:rsidRPr="00422922">
              <w:rPr>
                <w:sz w:val="24"/>
              </w:rPr>
              <w:t xml:space="preserve">She used scrap iron to construct a thunder bolt, at age 5 she staked a fence, she constructed a skyscraper out of metal and wood blocks, she formed alphabet letters to teach the young ones to read, she made a branding iron with a big M-A-C for </w:t>
            </w:r>
            <w:proofErr w:type="spellStart"/>
            <w:r w:rsidRPr="00422922">
              <w:rPr>
                <w:sz w:val="24"/>
              </w:rPr>
              <w:t>MacGruder</w:t>
            </w:r>
            <w:proofErr w:type="spellEnd"/>
            <w:r w:rsidRPr="00422922">
              <w:rPr>
                <w:sz w:val="24"/>
              </w:rPr>
              <w:t>, she made a barbed wire fence.</w:t>
            </w:r>
          </w:p>
        </w:tc>
      </w:tr>
      <w:tr w:rsidR="00CD6B7F" w:rsidRPr="00422922" w14:paraId="7184E1F2" w14:textId="77777777">
        <w:trPr>
          <w:trHeight w:val="1588"/>
        </w:trPr>
        <w:tc>
          <w:tcPr>
            <w:tcW w:w="6411" w:type="dxa"/>
          </w:tcPr>
          <w:p w14:paraId="05D0D79A" w14:textId="77777777" w:rsidR="00CD6B7F" w:rsidRPr="00422922" w:rsidRDefault="00422922" w:rsidP="00422922">
            <w:pPr>
              <w:spacing w:after="0" w:line="240" w:lineRule="auto"/>
              <w:contextualSpacing/>
              <w:rPr>
                <w:sz w:val="24"/>
              </w:rPr>
            </w:pPr>
            <w:r w:rsidRPr="00422922">
              <w:rPr>
                <w:sz w:val="24"/>
              </w:rPr>
              <w:t xml:space="preserve">Reread the first four paragraphs on page 56 and stop before the last paragraph. After Rose dropped the outlaws off at jail, the text states “But that wasn’t the only thieving going on.”  To what other thieving is she referring? </w:t>
            </w:r>
          </w:p>
        </w:tc>
        <w:tc>
          <w:tcPr>
            <w:tcW w:w="6411" w:type="dxa"/>
          </w:tcPr>
          <w:p w14:paraId="37EBF0E2" w14:textId="77777777" w:rsidR="00F82D47" w:rsidRPr="00422922" w:rsidRDefault="00422922" w:rsidP="00422922">
            <w:pPr>
              <w:spacing w:after="0" w:line="240" w:lineRule="auto"/>
              <w:contextualSpacing/>
              <w:rPr>
                <w:sz w:val="24"/>
                <w:szCs w:val="24"/>
              </w:rPr>
            </w:pPr>
            <w:r w:rsidRPr="00422922">
              <w:rPr>
                <w:sz w:val="24"/>
              </w:rPr>
              <w:t xml:space="preserve">It is referring to the sun draining moisture out of every living thing, the air had turned dry and sour, and there was not a drop of water in sight. Steer will not move without water. The ground was all dried up. </w:t>
            </w:r>
          </w:p>
        </w:tc>
      </w:tr>
      <w:tr w:rsidR="00422922" w:rsidRPr="00422922" w14:paraId="4D2D6302" w14:textId="77777777">
        <w:trPr>
          <w:trHeight w:val="1588"/>
        </w:trPr>
        <w:tc>
          <w:tcPr>
            <w:tcW w:w="6411" w:type="dxa"/>
          </w:tcPr>
          <w:p w14:paraId="11DCE492" w14:textId="77777777" w:rsidR="00422922" w:rsidRPr="00422922" w:rsidRDefault="00422922" w:rsidP="00422922">
            <w:pPr>
              <w:pStyle w:val="CommentText"/>
              <w:spacing w:after="0"/>
              <w:contextualSpacing/>
            </w:pPr>
            <w:r w:rsidRPr="00422922">
              <w:lastRenderedPageBreak/>
              <w:t>Page 56</w:t>
            </w:r>
          </w:p>
          <w:p w14:paraId="62397EFE" w14:textId="77777777" w:rsidR="00422922" w:rsidRPr="00422922" w:rsidRDefault="00422922" w:rsidP="00422922">
            <w:pPr>
              <w:pStyle w:val="CommentText"/>
              <w:spacing w:after="0"/>
              <w:contextualSpacing/>
            </w:pPr>
            <w:r w:rsidRPr="00422922">
              <w:t>How does Rose first attempt to solve this problem of the thieving sun?</w:t>
            </w:r>
          </w:p>
          <w:p w14:paraId="52C9BAD4" w14:textId="77777777" w:rsidR="00422922" w:rsidRPr="00422922" w:rsidRDefault="00422922" w:rsidP="00422922">
            <w:pPr>
              <w:pStyle w:val="CommentText"/>
              <w:spacing w:after="0"/>
              <w:contextualSpacing/>
            </w:pPr>
          </w:p>
        </w:tc>
        <w:tc>
          <w:tcPr>
            <w:tcW w:w="6411" w:type="dxa"/>
          </w:tcPr>
          <w:p w14:paraId="201127B7" w14:textId="77777777" w:rsidR="00422922" w:rsidRPr="00422922" w:rsidRDefault="00422922" w:rsidP="00422922">
            <w:pPr>
              <w:spacing w:after="0" w:line="240" w:lineRule="auto"/>
              <w:contextualSpacing/>
              <w:rPr>
                <w:sz w:val="24"/>
              </w:rPr>
            </w:pPr>
            <w:r w:rsidRPr="00422922">
              <w:rPr>
                <w:sz w:val="24"/>
              </w:rPr>
              <w:t xml:space="preserve">She stretches out several iron rods into lassos and then sends Cole, her lightning bolt, into the sky. She grabs the clouds and squeezes them hard and a little rain </w:t>
            </w:r>
            <w:proofErr w:type="gramStart"/>
            <w:r w:rsidRPr="00422922">
              <w:rPr>
                <w:sz w:val="24"/>
              </w:rPr>
              <w:t>falls</w:t>
            </w:r>
            <w:proofErr w:type="gramEnd"/>
            <w:r w:rsidRPr="00422922">
              <w:rPr>
                <w:sz w:val="24"/>
              </w:rPr>
              <w:t xml:space="preserve">. </w:t>
            </w:r>
          </w:p>
        </w:tc>
      </w:tr>
      <w:tr w:rsidR="00422922" w:rsidRPr="00422922" w14:paraId="7C452129" w14:textId="77777777">
        <w:trPr>
          <w:trHeight w:val="1588"/>
        </w:trPr>
        <w:tc>
          <w:tcPr>
            <w:tcW w:w="6411" w:type="dxa"/>
          </w:tcPr>
          <w:p w14:paraId="613C2129" w14:textId="77777777" w:rsidR="00422922" w:rsidRPr="00422922" w:rsidRDefault="00422922" w:rsidP="00422922">
            <w:pPr>
              <w:pStyle w:val="CommentText"/>
              <w:spacing w:after="0"/>
              <w:contextualSpacing/>
            </w:pPr>
            <w:r w:rsidRPr="00422922">
              <w:t>Page 58</w:t>
            </w:r>
          </w:p>
          <w:p w14:paraId="5AD10F23" w14:textId="77777777" w:rsidR="00422922" w:rsidRPr="00422922" w:rsidRDefault="00422922" w:rsidP="00422922">
            <w:pPr>
              <w:pStyle w:val="CommentText"/>
              <w:spacing w:after="0"/>
              <w:contextualSpacing/>
            </w:pPr>
            <w:r w:rsidRPr="00422922">
              <w:t>What does the author tell us about what kind of storm she is facing?</w:t>
            </w:r>
          </w:p>
        </w:tc>
        <w:tc>
          <w:tcPr>
            <w:tcW w:w="6411" w:type="dxa"/>
          </w:tcPr>
          <w:p w14:paraId="213EAB7A" w14:textId="77777777" w:rsidR="00422922" w:rsidRPr="00422922" w:rsidRDefault="00422922" w:rsidP="00422922">
            <w:pPr>
              <w:spacing w:after="0" w:line="240" w:lineRule="auto"/>
              <w:contextualSpacing/>
              <w:rPr>
                <w:sz w:val="24"/>
              </w:rPr>
            </w:pPr>
            <w:r w:rsidRPr="00422922">
              <w:rPr>
                <w:sz w:val="24"/>
              </w:rPr>
              <w:t>She is facing a tornado: “Suddenly a rotating column of air came whirling and swirling around, picking up everything in its path.”</w:t>
            </w:r>
          </w:p>
        </w:tc>
      </w:tr>
      <w:tr w:rsidR="00422922" w:rsidRPr="00422922" w14:paraId="7EF3A2B0" w14:textId="77777777">
        <w:trPr>
          <w:trHeight w:val="1588"/>
        </w:trPr>
        <w:tc>
          <w:tcPr>
            <w:tcW w:w="6411" w:type="dxa"/>
          </w:tcPr>
          <w:p w14:paraId="03162ACB" w14:textId="77777777" w:rsidR="00422922" w:rsidRPr="00422922" w:rsidRDefault="00422922" w:rsidP="00422922">
            <w:pPr>
              <w:pStyle w:val="CommentText"/>
              <w:spacing w:after="0"/>
              <w:contextualSpacing/>
            </w:pPr>
            <w:r w:rsidRPr="00422922">
              <w:t>Reread pages 60-61. Rose says, “Is this the fork in the road with which I have my final supper? Will this be my first and my last ride of the roundup?”</w:t>
            </w:r>
            <w:r w:rsidRPr="00422922">
              <w:rPr>
                <w:i/>
              </w:rPr>
              <w:t xml:space="preserve"> </w:t>
            </w:r>
            <w:r w:rsidRPr="00422922">
              <w:t>What does Rose mean by this? What has caused her to ask these questions?</w:t>
            </w:r>
          </w:p>
        </w:tc>
        <w:tc>
          <w:tcPr>
            <w:tcW w:w="6411" w:type="dxa"/>
          </w:tcPr>
          <w:p w14:paraId="04745BD5" w14:textId="77777777" w:rsidR="00422922" w:rsidRPr="00422922" w:rsidRDefault="00422922" w:rsidP="00422922">
            <w:pPr>
              <w:spacing w:after="0" w:line="240" w:lineRule="auto"/>
              <w:contextualSpacing/>
              <w:rPr>
                <w:sz w:val="24"/>
              </w:rPr>
            </w:pPr>
            <w:r w:rsidRPr="00422922">
              <w:rPr>
                <w:sz w:val="24"/>
              </w:rPr>
              <w:t>There are two tornados that Rose was not able to conquer. She thinks she does not have enough resources to meet that challenge. She is wondering how she is going to survive.</w:t>
            </w:r>
          </w:p>
        </w:tc>
      </w:tr>
      <w:tr w:rsidR="00422922" w:rsidRPr="00422922" w14:paraId="0585E5A8" w14:textId="77777777">
        <w:trPr>
          <w:trHeight w:val="1588"/>
        </w:trPr>
        <w:tc>
          <w:tcPr>
            <w:tcW w:w="6411" w:type="dxa"/>
          </w:tcPr>
          <w:p w14:paraId="63B5467E" w14:textId="77777777" w:rsidR="00422922" w:rsidRPr="00422922" w:rsidRDefault="00422922" w:rsidP="00422922">
            <w:pPr>
              <w:pStyle w:val="CommentText"/>
              <w:spacing w:after="0"/>
              <w:contextualSpacing/>
            </w:pPr>
            <w:r w:rsidRPr="00422922">
              <w:t xml:space="preserve">On page 61 Rose </w:t>
            </w:r>
            <w:proofErr w:type="gramStart"/>
            <w:r w:rsidRPr="00422922">
              <w:t>says</w:t>
            </w:r>
            <w:proofErr w:type="gramEnd"/>
            <w:r w:rsidRPr="00422922">
              <w:t xml:space="preserve"> “But I’ve got this fortunate feeling rumbling deep in the pit of me, and I see what I am to do with it this day!”</w:t>
            </w:r>
            <w:r w:rsidRPr="00422922">
              <w:rPr>
                <w:i/>
              </w:rPr>
              <w:t xml:space="preserve">  </w:t>
            </w:r>
            <w:r w:rsidRPr="00422922">
              <w:t xml:space="preserve">What did Rose do? </w:t>
            </w:r>
          </w:p>
        </w:tc>
        <w:tc>
          <w:tcPr>
            <w:tcW w:w="6411" w:type="dxa"/>
          </w:tcPr>
          <w:p w14:paraId="3C5E378D" w14:textId="77777777" w:rsidR="00422922" w:rsidRPr="00422922" w:rsidRDefault="00422922" w:rsidP="00422922">
            <w:pPr>
              <w:spacing w:after="0" w:line="240" w:lineRule="auto"/>
              <w:contextualSpacing/>
              <w:rPr>
                <w:sz w:val="24"/>
              </w:rPr>
            </w:pPr>
            <w:r w:rsidRPr="00422922">
              <w:rPr>
                <w:sz w:val="24"/>
              </w:rPr>
              <w:t xml:space="preserve">She used her song of thunder to calm the tornadoes. </w:t>
            </w:r>
          </w:p>
        </w:tc>
      </w:tr>
      <w:tr w:rsidR="00422922" w:rsidRPr="00422922" w14:paraId="17061917" w14:textId="77777777">
        <w:trPr>
          <w:trHeight w:val="1588"/>
        </w:trPr>
        <w:tc>
          <w:tcPr>
            <w:tcW w:w="6411" w:type="dxa"/>
          </w:tcPr>
          <w:p w14:paraId="7CC811CE" w14:textId="77777777" w:rsidR="00422922" w:rsidRPr="00422922" w:rsidRDefault="00422922" w:rsidP="00422922">
            <w:pPr>
              <w:spacing w:after="0" w:line="240" w:lineRule="auto"/>
              <w:contextualSpacing/>
              <w:rPr>
                <w:sz w:val="24"/>
              </w:rPr>
            </w:pPr>
            <w:r w:rsidRPr="00422922">
              <w:rPr>
                <w:sz w:val="24"/>
              </w:rPr>
              <w:t xml:space="preserve">Page 61 </w:t>
            </w:r>
          </w:p>
          <w:p w14:paraId="225FF962" w14:textId="77777777" w:rsidR="00422922" w:rsidRPr="00422922" w:rsidRDefault="00422922" w:rsidP="00422922">
            <w:pPr>
              <w:spacing w:after="0" w:line="240" w:lineRule="auto"/>
              <w:contextualSpacing/>
              <w:rPr>
                <w:i/>
                <w:sz w:val="24"/>
              </w:rPr>
            </w:pPr>
            <w:r w:rsidRPr="00422922">
              <w:rPr>
                <w:sz w:val="24"/>
              </w:rPr>
              <w:t>What made her song mighty?</w:t>
            </w:r>
            <w:r w:rsidRPr="00422922">
              <w:rPr>
                <w:i/>
                <w:sz w:val="24"/>
              </w:rPr>
              <w:t xml:space="preserve"> </w:t>
            </w:r>
          </w:p>
          <w:p w14:paraId="56EEEDA8" w14:textId="77777777" w:rsidR="00422922" w:rsidRPr="00422922" w:rsidRDefault="00422922" w:rsidP="00422922">
            <w:pPr>
              <w:pStyle w:val="CommentText"/>
              <w:spacing w:after="0"/>
              <w:contextualSpacing/>
            </w:pPr>
          </w:p>
        </w:tc>
        <w:tc>
          <w:tcPr>
            <w:tcW w:w="6411" w:type="dxa"/>
          </w:tcPr>
          <w:p w14:paraId="272023B2" w14:textId="77777777" w:rsidR="00422922" w:rsidRPr="00422922" w:rsidRDefault="00422922" w:rsidP="00422922">
            <w:pPr>
              <w:spacing w:after="0" w:line="240" w:lineRule="auto"/>
              <w:contextualSpacing/>
              <w:rPr>
                <w:sz w:val="24"/>
              </w:rPr>
            </w:pPr>
            <w:r w:rsidRPr="00422922">
              <w:rPr>
                <w:sz w:val="24"/>
              </w:rPr>
              <w:t xml:space="preserve">The song was mighty because it was able to calm the tornadoes, it made thunder and lightning rise and fall to the ground at her command. It was </w:t>
            </w:r>
            <w:r w:rsidRPr="00422922">
              <w:rPr>
                <w:i/>
                <w:sz w:val="24"/>
              </w:rPr>
              <w:t>her song</w:t>
            </w:r>
            <w:r w:rsidRPr="00422922">
              <w:rPr>
                <w:sz w:val="24"/>
              </w:rPr>
              <w:t xml:space="preserve"> that she got from her own heart. </w:t>
            </w:r>
          </w:p>
        </w:tc>
      </w:tr>
    </w:tbl>
    <w:p w14:paraId="5FFD4E63" w14:textId="77777777" w:rsidR="00F50CE4" w:rsidRDefault="00F50CE4" w:rsidP="001034D9">
      <w:pPr>
        <w:spacing w:after="0" w:line="360" w:lineRule="auto"/>
        <w:rPr>
          <w:rFonts w:asciiTheme="minorHAnsi" w:hAnsiTheme="minorHAnsi" w:cstheme="minorHAnsi"/>
          <w:sz w:val="32"/>
          <w:szCs w:val="32"/>
          <w:u w:val="single"/>
        </w:rPr>
      </w:pPr>
    </w:p>
    <w:p w14:paraId="13B50D4D" w14:textId="77777777" w:rsidR="00F50CE4" w:rsidRDefault="00F50CE4" w:rsidP="001034D9">
      <w:pPr>
        <w:spacing w:after="0" w:line="360" w:lineRule="auto"/>
        <w:rPr>
          <w:rFonts w:asciiTheme="minorHAnsi" w:hAnsiTheme="minorHAnsi" w:cstheme="minorHAnsi"/>
          <w:sz w:val="32"/>
          <w:szCs w:val="32"/>
          <w:u w:val="single"/>
        </w:rPr>
      </w:pPr>
    </w:p>
    <w:p w14:paraId="23CBF494" w14:textId="77777777" w:rsidR="000B5786" w:rsidRDefault="00266CA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422922" w:rsidRPr="00D97E24" w14:paraId="0BB3C59E" w14:textId="77777777">
        <w:trPr>
          <w:trHeight w:val="372"/>
        </w:trPr>
        <w:tc>
          <w:tcPr>
            <w:tcW w:w="1101" w:type="dxa"/>
          </w:tcPr>
          <w:p w14:paraId="62728EAE" w14:textId="77777777" w:rsidR="00422922" w:rsidRPr="00D97E24" w:rsidRDefault="00422922" w:rsidP="00E445FC">
            <w:pPr>
              <w:spacing w:after="0" w:line="240" w:lineRule="auto"/>
              <w:jc w:val="center"/>
              <w:rPr>
                <w:b/>
                <w:sz w:val="20"/>
                <w:szCs w:val="20"/>
              </w:rPr>
            </w:pPr>
          </w:p>
        </w:tc>
        <w:tc>
          <w:tcPr>
            <w:tcW w:w="5953" w:type="dxa"/>
          </w:tcPr>
          <w:p w14:paraId="5FD89CE6" w14:textId="77777777" w:rsidR="00422922" w:rsidRPr="00D97E24" w:rsidRDefault="00422922" w:rsidP="00E445FC">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14080EC8" w14:textId="77777777" w:rsidR="00422922" w:rsidRPr="00D97E24" w:rsidRDefault="00422922" w:rsidP="00E445FC">
            <w:pPr>
              <w:spacing w:after="0" w:line="240" w:lineRule="auto"/>
              <w:jc w:val="center"/>
              <w:rPr>
                <w:sz w:val="20"/>
                <w:szCs w:val="20"/>
              </w:rPr>
            </w:pPr>
          </w:p>
        </w:tc>
        <w:tc>
          <w:tcPr>
            <w:tcW w:w="5954" w:type="dxa"/>
          </w:tcPr>
          <w:p w14:paraId="142BBF5D" w14:textId="77777777" w:rsidR="00422922" w:rsidRDefault="00422922" w:rsidP="00E445FC">
            <w:pPr>
              <w:spacing w:after="0" w:line="240" w:lineRule="auto"/>
              <w:ind w:left="113" w:right="113"/>
              <w:jc w:val="center"/>
              <w:rPr>
                <w:b/>
                <w:sz w:val="20"/>
                <w:szCs w:val="20"/>
              </w:rPr>
            </w:pPr>
            <w:r w:rsidRPr="00D97E24">
              <w:rPr>
                <w:b/>
                <w:sz w:val="20"/>
                <w:szCs w:val="20"/>
              </w:rPr>
              <w:t xml:space="preserve">WORDS WORTH KNOWING </w:t>
            </w:r>
          </w:p>
          <w:p w14:paraId="6D5908CE" w14:textId="77777777" w:rsidR="00422922" w:rsidRPr="00D97E24" w:rsidRDefault="00422922" w:rsidP="00E445FC">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422922" w14:paraId="70810B4B" w14:textId="77777777">
        <w:trPr>
          <w:cantSplit/>
          <w:trHeight w:val="3682"/>
        </w:trPr>
        <w:tc>
          <w:tcPr>
            <w:tcW w:w="1101" w:type="dxa"/>
            <w:textDirection w:val="btLr"/>
          </w:tcPr>
          <w:p w14:paraId="0AB0FEC4" w14:textId="77777777" w:rsidR="00422922" w:rsidRPr="00D97E24" w:rsidRDefault="00422922" w:rsidP="00E445FC">
            <w:pPr>
              <w:spacing w:after="0" w:line="240" w:lineRule="auto"/>
              <w:jc w:val="center"/>
              <w:rPr>
                <w:b/>
                <w:sz w:val="20"/>
                <w:szCs w:val="20"/>
              </w:rPr>
            </w:pPr>
            <w:r w:rsidRPr="00D97E24">
              <w:rPr>
                <w:b/>
                <w:sz w:val="20"/>
                <w:szCs w:val="20"/>
              </w:rPr>
              <w:t xml:space="preserve">TEACHER PROVIDES DEFINITION </w:t>
            </w:r>
          </w:p>
          <w:p w14:paraId="432A59CE" w14:textId="77777777" w:rsidR="00422922" w:rsidRPr="00D97E24" w:rsidRDefault="00422922" w:rsidP="00E445FC">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4AC3FAF1" w14:textId="77777777" w:rsidR="00422922" w:rsidRDefault="00422922" w:rsidP="00E445FC">
            <w:pPr>
              <w:spacing w:after="0"/>
            </w:pPr>
            <w:r>
              <w:t>Page 63 - wonder</w:t>
            </w:r>
          </w:p>
          <w:p w14:paraId="5B7ED7DA" w14:textId="77777777" w:rsidR="00422922" w:rsidRDefault="00422922" w:rsidP="00E445FC">
            <w:pPr>
              <w:spacing w:after="0"/>
            </w:pPr>
          </w:p>
        </w:tc>
        <w:tc>
          <w:tcPr>
            <w:tcW w:w="5954" w:type="dxa"/>
            <w:vAlign w:val="center"/>
          </w:tcPr>
          <w:p w14:paraId="2C2B9A0B" w14:textId="77777777" w:rsidR="00422922" w:rsidRDefault="00422922" w:rsidP="00E445FC">
            <w:pPr>
              <w:spacing w:after="0"/>
            </w:pPr>
            <w:r>
              <w:t>Page 58 - recall, vividly, accentuated, veins</w:t>
            </w:r>
          </w:p>
          <w:p w14:paraId="1FC1554A" w14:textId="77777777" w:rsidR="00422922" w:rsidRDefault="00422922" w:rsidP="00E445FC">
            <w:pPr>
              <w:spacing w:after="0"/>
            </w:pPr>
            <w:r>
              <w:t>Page 61 - fortunate, rumbling, ornery, daintily, disposition</w:t>
            </w:r>
          </w:p>
          <w:p w14:paraId="56F1C1B0" w14:textId="77777777" w:rsidR="00422922" w:rsidRDefault="00422922" w:rsidP="00E445FC">
            <w:pPr>
              <w:spacing w:after="0"/>
            </w:pPr>
            <w:r>
              <w:t>Page 62 - noticing</w:t>
            </w:r>
          </w:p>
          <w:p w14:paraId="13A0538F" w14:textId="77777777" w:rsidR="00422922" w:rsidRDefault="00422922" w:rsidP="00E445FC">
            <w:pPr>
              <w:spacing w:after="0"/>
            </w:pPr>
            <w:r>
              <w:t>Page 65 - restrain, witnessed, branded</w:t>
            </w:r>
          </w:p>
          <w:p w14:paraId="08B24788" w14:textId="77777777" w:rsidR="00422922" w:rsidRDefault="00422922" w:rsidP="00E445FC">
            <w:pPr>
              <w:spacing w:after="0"/>
            </w:pPr>
            <w:r>
              <w:t>Page 66 - irascible, refresh</w:t>
            </w:r>
          </w:p>
          <w:p w14:paraId="3A6ED0D2" w14:textId="77777777" w:rsidR="00422922" w:rsidRDefault="00422922" w:rsidP="00E445FC">
            <w:pPr>
              <w:spacing w:after="0"/>
            </w:pPr>
            <w:r>
              <w:t>Page 71 - queried, contemplations, merciless, cataclysmic</w:t>
            </w:r>
          </w:p>
          <w:p w14:paraId="484DECC5" w14:textId="77777777" w:rsidR="00422922" w:rsidRDefault="00422922" w:rsidP="00E445FC">
            <w:pPr>
              <w:spacing w:after="0"/>
            </w:pPr>
          </w:p>
        </w:tc>
      </w:tr>
      <w:tr w:rsidR="00422922" w14:paraId="550562F0" w14:textId="77777777">
        <w:trPr>
          <w:cantSplit/>
          <w:trHeight w:val="3682"/>
        </w:trPr>
        <w:tc>
          <w:tcPr>
            <w:tcW w:w="1101" w:type="dxa"/>
            <w:textDirection w:val="btLr"/>
          </w:tcPr>
          <w:p w14:paraId="219B3243" w14:textId="77777777" w:rsidR="00422922" w:rsidRPr="00D97E24" w:rsidRDefault="00422922" w:rsidP="00E445FC">
            <w:pPr>
              <w:spacing w:after="0" w:line="240" w:lineRule="auto"/>
              <w:jc w:val="center"/>
              <w:rPr>
                <w:b/>
                <w:sz w:val="20"/>
                <w:szCs w:val="20"/>
              </w:rPr>
            </w:pPr>
            <w:r w:rsidRPr="00D97E24">
              <w:rPr>
                <w:b/>
                <w:sz w:val="20"/>
                <w:szCs w:val="20"/>
              </w:rPr>
              <w:t>STUDENTS FIGURE OUT THE MEANING</w:t>
            </w:r>
          </w:p>
          <w:p w14:paraId="59E3EB1C" w14:textId="77777777" w:rsidR="00422922" w:rsidRPr="00D97E24" w:rsidRDefault="00422922" w:rsidP="00E445FC">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17BF88E9" w14:textId="77777777" w:rsidR="00422922" w:rsidRPr="00D97E24" w:rsidRDefault="00422922" w:rsidP="00E445FC">
            <w:pPr>
              <w:spacing w:after="0" w:line="240" w:lineRule="auto"/>
              <w:ind w:left="113" w:right="113"/>
              <w:jc w:val="center"/>
              <w:rPr>
                <w:sz w:val="20"/>
                <w:szCs w:val="20"/>
              </w:rPr>
            </w:pPr>
          </w:p>
          <w:p w14:paraId="29F4102A" w14:textId="77777777" w:rsidR="00422922" w:rsidRPr="00D97E24" w:rsidRDefault="00422922" w:rsidP="00E445FC">
            <w:pPr>
              <w:spacing w:after="0" w:line="240" w:lineRule="auto"/>
              <w:ind w:left="113" w:right="113"/>
              <w:jc w:val="center"/>
              <w:rPr>
                <w:sz w:val="20"/>
                <w:szCs w:val="20"/>
              </w:rPr>
            </w:pPr>
          </w:p>
          <w:p w14:paraId="131CD39B" w14:textId="77777777" w:rsidR="00422922" w:rsidRPr="00D97E24" w:rsidRDefault="00422922" w:rsidP="00E445FC">
            <w:pPr>
              <w:spacing w:after="0" w:line="240" w:lineRule="auto"/>
              <w:ind w:left="113" w:right="113"/>
              <w:jc w:val="center"/>
              <w:rPr>
                <w:sz w:val="20"/>
                <w:szCs w:val="20"/>
              </w:rPr>
            </w:pPr>
          </w:p>
          <w:p w14:paraId="53EEAB90" w14:textId="77777777" w:rsidR="00422922" w:rsidRPr="00D97E24" w:rsidRDefault="00422922" w:rsidP="00E445FC">
            <w:pPr>
              <w:spacing w:after="0" w:line="240" w:lineRule="auto"/>
              <w:ind w:left="113" w:right="113"/>
              <w:jc w:val="center"/>
              <w:rPr>
                <w:sz w:val="20"/>
                <w:szCs w:val="20"/>
              </w:rPr>
            </w:pPr>
          </w:p>
          <w:p w14:paraId="06388D61" w14:textId="77777777" w:rsidR="00422922" w:rsidRPr="00D97E24" w:rsidRDefault="00422922" w:rsidP="00E445FC">
            <w:pPr>
              <w:spacing w:after="0" w:line="240" w:lineRule="auto"/>
              <w:ind w:left="113" w:right="113"/>
              <w:jc w:val="center"/>
              <w:rPr>
                <w:sz w:val="20"/>
                <w:szCs w:val="20"/>
              </w:rPr>
            </w:pPr>
          </w:p>
        </w:tc>
        <w:tc>
          <w:tcPr>
            <w:tcW w:w="5953" w:type="dxa"/>
            <w:vAlign w:val="center"/>
          </w:tcPr>
          <w:p w14:paraId="42948274" w14:textId="77777777" w:rsidR="00422922" w:rsidRDefault="00422922" w:rsidP="00E445FC">
            <w:pPr>
              <w:spacing w:after="0"/>
            </w:pPr>
          </w:p>
          <w:p w14:paraId="565D692A" w14:textId="77777777" w:rsidR="00422922" w:rsidRDefault="00422922" w:rsidP="00E445FC">
            <w:pPr>
              <w:spacing w:after="0"/>
            </w:pPr>
            <w:r>
              <w:t>Page 65 - thieving</w:t>
            </w:r>
          </w:p>
        </w:tc>
        <w:tc>
          <w:tcPr>
            <w:tcW w:w="5954" w:type="dxa"/>
            <w:vAlign w:val="center"/>
          </w:tcPr>
          <w:p w14:paraId="589865F8" w14:textId="77777777" w:rsidR="00422922" w:rsidRDefault="00422922" w:rsidP="00E445FC">
            <w:pPr>
              <w:spacing w:after="0" w:line="240" w:lineRule="auto"/>
            </w:pPr>
            <w:r>
              <w:t>Page 58 - hovered, lullaby</w:t>
            </w:r>
          </w:p>
          <w:p w14:paraId="698CC2A4" w14:textId="77777777" w:rsidR="00422922" w:rsidRDefault="00422922" w:rsidP="00E445FC">
            <w:pPr>
              <w:spacing w:after="0" w:line="240" w:lineRule="auto"/>
            </w:pPr>
            <w:r>
              <w:t>Page 61 - slumber, resourceful</w:t>
            </w:r>
          </w:p>
          <w:p w14:paraId="58140ED4" w14:textId="77777777" w:rsidR="00422922" w:rsidRDefault="00422922" w:rsidP="00E445FC">
            <w:pPr>
              <w:spacing w:after="0" w:line="240" w:lineRule="auto"/>
            </w:pPr>
            <w:r>
              <w:t>Page 62 - constructed, commendable, assembled</w:t>
            </w:r>
          </w:p>
          <w:p w14:paraId="1489C185" w14:textId="77777777" w:rsidR="00422922" w:rsidRDefault="00422922" w:rsidP="00E445FC">
            <w:pPr>
              <w:spacing w:after="0" w:line="240" w:lineRule="auto"/>
            </w:pPr>
            <w:r>
              <w:t>Page 63 - perfected, vaulted</w:t>
            </w:r>
          </w:p>
          <w:p w14:paraId="03D1D161" w14:textId="77777777" w:rsidR="00422922" w:rsidRDefault="00422922" w:rsidP="00E445FC">
            <w:pPr>
              <w:spacing w:after="0" w:line="240" w:lineRule="auto"/>
            </w:pPr>
            <w:r>
              <w:t>Page 65 - parched</w:t>
            </w:r>
          </w:p>
          <w:p w14:paraId="235A2359" w14:textId="77777777" w:rsidR="00422922" w:rsidRDefault="00422922" w:rsidP="00E445FC">
            <w:pPr>
              <w:spacing w:after="0" w:line="240" w:lineRule="auto"/>
            </w:pPr>
            <w:r>
              <w:t>Page 71 - devastation</w:t>
            </w:r>
          </w:p>
          <w:p w14:paraId="540ACE25" w14:textId="77777777" w:rsidR="00422922" w:rsidRDefault="00422922" w:rsidP="00E445FC">
            <w:pPr>
              <w:spacing w:after="0" w:line="240" w:lineRule="auto"/>
            </w:pPr>
          </w:p>
          <w:p w14:paraId="3D933FDA" w14:textId="77777777" w:rsidR="00422922" w:rsidRDefault="00422922" w:rsidP="00E445FC">
            <w:pPr>
              <w:spacing w:after="0" w:line="240" w:lineRule="auto"/>
            </w:pPr>
          </w:p>
        </w:tc>
      </w:tr>
    </w:tbl>
    <w:p w14:paraId="4AB17BBC" w14:textId="77777777" w:rsidR="00286F6B" w:rsidRPr="007C5C7E" w:rsidRDefault="00172736" w:rsidP="00422922">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15E4C061" w14:textId="77777777" w:rsidR="00422922" w:rsidRPr="00422922" w:rsidRDefault="00422922" w:rsidP="00422922">
      <w:pPr>
        <w:pStyle w:val="ListParagraph"/>
        <w:numPr>
          <w:ilvl w:val="0"/>
          <w:numId w:val="18"/>
        </w:numPr>
        <w:spacing w:after="0" w:line="360" w:lineRule="auto"/>
        <w:rPr>
          <w:rFonts w:asciiTheme="minorHAnsi" w:hAnsiTheme="minorHAnsi" w:cstheme="minorHAnsi"/>
          <w:sz w:val="24"/>
          <w:szCs w:val="28"/>
        </w:rPr>
      </w:pPr>
      <w:r w:rsidRPr="00422922">
        <w:rPr>
          <w:sz w:val="24"/>
        </w:rPr>
        <w:t>Using 2 paragraphs and specific details from the story for your answer, consider the following: Explain how Thunder Rose is an extraordinary character and how the description of her traits is affected by this story being a Tall Tale. Then, describe how Thunder Rose used her extraordinary traits to be resourceful throughout the story.</w:t>
      </w:r>
    </w:p>
    <w:p w14:paraId="03B4FDFE" w14:textId="77777777" w:rsidR="00422922" w:rsidRDefault="00422922" w:rsidP="00422922">
      <w:pPr>
        <w:spacing w:after="0" w:line="360" w:lineRule="auto"/>
        <w:contextualSpacing/>
        <w:rPr>
          <w:rFonts w:asciiTheme="minorHAnsi" w:hAnsiTheme="minorHAnsi" w:cstheme="minorHAnsi"/>
          <w:sz w:val="24"/>
          <w:szCs w:val="28"/>
        </w:rPr>
      </w:pPr>
    </w:p>
    <w:p w14:paraId="5180A7F4" w14:textId="77777777" w:rsidR="00422922" w:rsidRPr="007C5C7E" w:rsidRDefault="00422922" w:rsidP="0042292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Additional Activities</w:t>
      </w:r>
    </w:p>
    <w:p w14:paraId="4FB81BB3" w14:textId="77777777" w:rsidR="00422922" w:rsidRPr="00422922" w:rsidRDefault="00422922" w:rsidP="00422922">
      <w:pPr>
        <w:pStyle w:val="ListParagraph"/>
        <w:numPr>
          <w:ilvl w:val="0"/>
          <w:numId w:val="18"/>
        </w:numPr>
        <w:spacing w:after="0" w:line="360" w:lineRule="auto"/>
        <w:rPr>
          <w:rFonts w:asciiTheme="minorHAnsi" w:hAnsiTheme="minorHAnsi" w:cstheme="minorHAnsi"/>
          <w:sz w:val="24"/>
          <w:szCs w:val="28"/>
        </w:rPr>
      </w:pPr>
      <w:r>
        <w:rPr>
          <w:sz w:val="24"/>
        </w:rPr>
        <w:t>Think of a time when you had to be resourceful. Complete a journey entry describing the situation, how you were resourceful, and the outcome.</w:t>
      </w:r>
    </w:p>
    <w:p w14:paraId="650B769F" w14:textId="77777777" w:rsidR="00422922" w:rsidRDefault="00422922" w:rsidP="00422922">
      <w:pPr>
        <w:spacing w:after="0" w:line="360" w:lineRule="auto"/>
        <w:contextualSpacing/>
        <w:rPr>
          <w:rFonts w:asciiTheme="minorHAnsi" w:hAnsiTheme="minorHAnsi" w:cstheme="minorHAnsi"/>
          <w:sz w:val="24"/>
          <w:szCs w:val="28"/>
        </w:rPr>
      </w:pPr>
    </w:p>
    <w:p w14:paraId="03D28E61" w14:textId="77777777" w:rsidR="00422922" w:rsidRPr="00422922" w:rsidRDefault="00422922" w:rsidP="00422922">
      <w:pPr>
        <w:pStyle w:val="ListParagraph"/>
        <w:numPr>
          <w:ilvl w:val="0"/>
          <w:numId w:val="18"/>
        </w:numPr>
        <w:spacing w:after="0" w:line="360" w:lineRule="auto"/>
        <w:rPr>
          <w:rFonts w:asciiTheme="minorHAnsi" w:hAnsiTheme="minorHAnsi" w:cstheme="minorHAnsi"/>
          <w:sz w:val="24"/>
          <w:szCs w:val="28"/>
        </w:rPr>
      </w:pPr>
      <w:r>
        <w:rPr>
          <w:sz w:val="24"/>
        </w:rPr>
        <w:t>The author uses a great deal of figurative language throughout the story. Locate at least 4 examples of figurative language and complete a chart that shows the page number, quotes the example, identifies the type of figurative language, and explains what it means in your own words.</w:t>
      </w:r>
    </w:p>
    <w:tbl>
      <w:tblPr>
        <w:tblStyle w:val="TableGrid"/>
        <w:tblW w:w="0" w:type="auto"/>
        <w:jc w:val="center"/>
        <w:tblLook w:val="00BF" w:firstRow="1" w:lastRow="0" w:firstColumn="1" w:lastColumn="0" w:noHBand="0" w:noVBand="0"/>
      </w:tblPr>
      <w:tblGrid>
        <w:gridCol w:w="2635"/>
        <w:gridCol w:w="2635"/>
        <w:gridCol w:w="2635"/>
        <w:gridCol w:w="2635"/>
      </w:tblGrid>
      <w:tr w:rsidR="00422922" w:rsidRPr="00422922" w14:paraId="793FF61C" w14:textId="77777777">
        <w:trPr>
          <w:jc w:val="center"/>
        </w:trPr>
        <w:tc>
          <w:tcPr>
            <w:tcW w:w="2635" w:type="dxa"/>
            <w:vAlign w:val="center"/>
          </w:tcPr>
          <w:p w14:paraId="3FACBFD5" w14:textId="77777777" w:rsidR="00422922" w:rsidRPr="00422922" w:rsidRDefault="00422922" w:rsidP="00422922">
            <w:pPr>
              <w:pStyle w:val="ListParagraph"/>
              <w:spacing w:after="0" w:line="240" w:lineRule="auto"/>
              <w:ind w:left="0"/>
              <w:jc w:val="center"/>
              <w:rPr>
                <w:rFonts w:asciiTheme="minorHAnsi" w:hAnsiTheme="minorHAnsi" w:cstheme="minorHAnsi"/>
                <w:b/>
                <w:sz w:val="24"/>
                <w:szCs w:val="28"/>
              </w:rPr>
            </w:pPr>
            <w:r w:rsidRPr="00422922">
              <w:rPr>
                <w:rFonts w:asciiTheme="minorHAnsi" w:hAnsiTheme="minorHAnsi" w:cstheme="minorHAnsi"/>
                <w:b/>
                <w:sz w:val="24"/>
                <w:szCs w:val="28"/>
              </w:rPr>
              <w:t>Page Number</w:t>
            </w:r>
          </w:p>
        </w:tc>
        <w:tc>
          <w:tcPr>
            <w:tcW w:w="2635" w:type="dxa"/>
            <w:vAlign w:val="center"/>
          </w:tcPr>
          <w:p w14:paraId="614828BE" w14:textId="77777777" w:rsidR="00422922" w:rsidRPr="00422922" w:rsidRDefault="00422922" w:rsidP="00422922">
            <w:pPr>
              <w:pStyle w:val="ListParagraph"/>
              <w:spacing w:after="0" w:line="240" w:lineRule="auto"/>
              <w:ind w:left="0"/>
              <w:jc w:val="center"/>
              <w:rPr>
                <w:rFonts w:asciiTheme="minorHAnsi" w:hAnsiTheme="minorHAnsi" w:cstheme="minorHAnsi"/>
                <w:b/>
                <w:sz w:val="24"/>
                <w:szCs w:val="28"/>
              </w:rPr>
            </w:pPr>
            <w:r w:rsidRPr="00422922">
              <w:rPr>
                <w:rFonts w:asciiTheme="minorHAnsi" w:hAnsiTheme="minorHAnsi" w:cstheme="minorHAnsi"/>
                <w:b/>
                <w:sz w:val="24"/>
                <w:szCs w:val="28"/>
              </w:rPr>
              <w:t>Direct quote from text</w:t>
            </w:r>
          </w:p>
        </w:tc>
        <w:tc>
          <w:tcPr>
            <w:tcW w:w="2635" w:type="dxa"/>
            <w:vAlign w:val="center"/>
          </w:tcPr>
          <w:p w14:paraId="284FDD1D" w14:textId="77777777" w:rsidR="00422922" w:rsidRPr="00422922" w:rsidRDefault="00422922" w:rsidP="00422922">
            <w:pPr>
              <w:pStyle w:val="ListParagraph"/>
              <w:spacing w:after="0" w:line="240" w:lineRule="auto"/>
              <w:ind w:left="0"/>
              <w:jc w:val="center"/>
              <w:rPr>
                <w:rFonts w:asciiTheme="minorHAnsi" w:hAnsiTheme="minorHAnsi" w:cstheme="minorHAnsi"/>
                <w:b/>
                <w:sz w:val="24"/>
                <w:szCs w:val="28"/>
              </w:rPr>
            </w:pPr>
            <w:r w:rsidRPr="00422922">
              <w:rPr>
                <w:rFonts w:asciiTheme="minorHAnsi" w:hAnsiTheme="minorHAnsi" w:cstheme="minorHAnsi"/>
                <w:b/>
                <w:sz w:val="24"/>
                <w:szCs w:val="28"/>
              </w:rPr>
              <w:t>Type of figurative language</w:t>
            </w:r>
          </w:p>
        </w:tc>
        <w:tc>
          <w:tcPr>
            <w:tcW w:w="2635" w:type="dxa"/>
            <w:vAlign w:val="center"/>
          </w:tcPr>
          <w:p w14:paraId="1AE25E14" w14:textId="77777777" w:rsidR="00422922" w:rsidRPr="00422922" w:rsidRDefault="00422922" w:rsidP="00422922">
            <w:pPr>
              <w:pStyle w:val="ListParagraph"/>
              <w:spacing w:after="0" w:line="240" w:lineRule="auto"/>
              <w:ind w:left="0"/>
              <w:jc w:val="center"/>
              <w:rPr>
                <w:rFonts w:asciiTheme="minorHAnsi" w:hAnsiTheme="minorHAnsi" w:cstheme="minorHAnsi"/>
                <w:b/>
                <w:sz w:val="24"/>
                <w:szCs w:val="28"/>
              </w:rPr>
            </w:pPr>
            <w:r w:rsidRPr="00422922">
              <w:rPr>
                <w:rFonts w:asciiTheme="minorHAnsi" w:hAnsiTheme="minorHAnsi" w:cstheme="minorHAnsi"/>
                <w:b/>
                <w:sz w:val="24"/>
                <w:szCs w:val="28"/>
              </w:rPr>
              <w:t>Explanation of what it means in your own words</w:t>
            </w:r>
          </w:p>
        </w:tc>
      </w:tr>
      <w:tr w:rsidR="00422922" w14:paraId="54758724" w14:textId="77777777">
        <w:trPr>
          <w:jc w:val="center"/>
        </w:trPr>
        <w:tc>
          <w:tcPr>
            <w:tcW w:w="2635" w:type="dxa"/>
            <w:vAlign w:val="center"/>
          </w:tcPr>
          <w:p w14:paraId="25D19000"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738E2557"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2F3B768A"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173F5065" w14:textId="77777777" w:rsidR="00422922" w:rsidRDefault="00422922" w:rsidP="00422922">
            <w:pPr>
              <w:pStyle w:val="ListParagraph"/>
              <w:spacing w:after="0" w:line="240" w:lineRule="auto"/>
              <w:ind w:left="0"/>
              <w:rPr>
                <w:rFonts w:asciiTheme="minorHAnsi" w:hAnsiTheme="minorHAnsi" w:cstheme="minorHAnsi"/>
                <w:sz w:val="24"/>
                <w:szCs w:val="28"/>
              </w:rPr>
            </w:pPr>
          </w:p>
          <w:p w14:paraId="72FBF85F" w14:textId="77777777" w:rsidR="00422922" w:rsidRDefault="00422922" w:rsidP="00422922">
            <w:pPr>
              <w:pStyle w:val="ListParagraph"/>
              <w:spacing w:after="0" w:line="240" w:lineRule="auto"/>
              <w:ind w:left="0"/>
              <w:rPr>
                <w:rFonts w:asciiTheme="minorHAnsi" w:hAnsiTheme="minorHAnsi" w:cstheme="minorHAnsi"/>
                <w:sz w:val="24"/>
                <w:szCs w:val="28"/>
              </w:rPr>
            </w:pPr>
          </w:p>
          <w:p w14:paraId="477451DE" w14:textId="77777777" w:rsidR="00422922" w:rsidRDefault="00422922" w:rsidP="00422922">
            <w:pPr>
              <w:pStyle w:val="ListParagraph"/>
              <w:spacing w:after="0" w:line="240" w:lineRule="auto"/>
              <w:ind w:left="0"/>
              <w:rPr>
                <w:rFonts w:asciiTheme="minorHAnsi" w:hAnsiTheme="minorHAnsi" w:cstheme="minorHAnsi"/>
                <w:sz w:val="24"/>
                <w:szCs w:val="28"/>
              </w:rPr>
            </w:pPr>
          </w:p>
        </w:tc>
      </w:tr>
      <w:tr w:rsidR="00422922" w14:paraId="562BA486" w14:textId="77777777">
        <w:trPr>
          <w:jc w:val="center"/>
        </w:trPr>
        <w:tc>
          <w:tcPr>
            <w:tcW w:w="2635" w:type="dxa"/>
            <w:vAlign w:val="center"/>
          </w:tcPr>
          <w:p w14:paraId="3BCE5395"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75695D5B"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662F7147" w14:textId="77777777" w:rsidR="00422922" w:rsidRDefault="00422922"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4519AF7F" w14:textId="77777777" w:rsidR="00422922" w:rsidRDefault="00422922" w:rsidP="00422922">
            <w:pPr>
              <w:pStyle w:val="ListParagraph"/>
              <w:spacing w:after="0" w:line="240" w:lineRule="auto"/>
              <w:ind w:left="0"/>
              <w:rPr>
                <w:rFonts w:asciiTheme="minorHAnsi" w:hAnsiTheme="minorHAnsi" w:cstheme="minorHAnsi"/>
                <w:sz w:val="24"/>
                <w:szCs w:val="28"/>
              </w:rPr>
            </w:pPr>
          </w:p>
          <w:p w14:paraId="056E7AE6" w14:textId="77777777" w:rsidR="00422922" w:rsidRDefault="00422922" w:rsidP="00422922">
            <w:pPr>
              <w:pStyle w:val="ListParagraph"/>
              <w:spacing w:after="0" w:line="240" w:lineRule="auto"/>
              <w:ind w:left="0"/>
              <w:rPr>
                <w:rFonts w:asciiTheme="minorHAnsi" w:hAnsiTheme="minorHAnsi" w:cstheme="minorHAnsi"/>
                <w:sz w:val="24"/>
                <w:szCs w:val="28"/>
              </w:rPr>
            </w:pPr>
          </w:p>
          <w:p w14:paraId="7A6D8246" w14:textId="77777777" w:rsidR="00422922" w:rsidRDefault="00422922" w:rsidP="00422922">
            <w:pPr>
              <w:pStyle w:val="ListParagraph"/>
              <w:spacing w:after="0" w:line="240" w:lineRule="auto"/>
              <w:ind w:left="0"/>
              <w:rPr>
                <w:rFonts w:asciiTheme="minorHAnsi" w:hAnsiTheme="minorHAnsi" w:cstheme="minorHAnsi"/>
                <w:sz w:val="24"/>
                <w:szCs w:val="28"/>
              </w:rPr>
            </w:pPr>
          </w:p>
        </w:tc>
      </w:tr>
      <w:tr w:rsidR="000A735D" w14:paraId="6796DC2C" w14:textId="77777777">
        <w:trPr>
          <w:jc w:val="center"/>
        </w:trPr>
        <w:tc>
          <w:tcPr>
            <w:tcW w:w="2635" w:type="dxa"/>
            <w:vAlign w:val="center"/>
          </w:tcPr>
          <w:p w14:paraId="63539480" w14:textId="77777777" w:rsidR="000A735D" w:rsidRDefault="000A735D" w:rsidP="00422922">
            <w:pPr>
              <w:pStyle w:val="ListParagraph"/>
              <w:spacing w:after="0" w:line="240" w:lineRule="auto"/>
              <w:ind w:left="0"/>
              <w:rPr>
                <w:rFonts w:asciiTheme="minorHAnsi" w:hAnsiTheme="minorHAnsi" w:cstheme="minorHAnsi"/>
                <w:sz w:val="24"/>
                <w:szCs w:val="28"/>
              </w:rPr>
            </w:pPr>
          </w:p>
          <w:p w14:paraId="1874DAF4" w14:textId="77777777" w:rsidR="000A735D" w:rsidRDefault="000A735D" w:rsidP="00422922">
            <w:pPr>
              <w:pStyle w:val="ListParagraph"/>
              <w:spacing w:after="0" w:line="240" w:lineRule="auto"/>
              <w:ind w:left="0"/>
              <w:rPr>
                <w:rFonts w:asciiTheme="minorHAnsi" w:hAnsiTheme="minorHAnsi" w:cstheme="minorHAnsi"/>
                <w:sz w:val="24"/>
                <w:szCs w:val="28"/>
              </w:rPr>
            </w:pPr>
          </w:p>
          <w:p w14:paraId="56007E0F" w14:textId="77777777" w:rsidR="000A735D" w:rsidRDefault="000A735D"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6BF0E0DC" w14:textId="77777777" w:rsidR="000A735D" w:rsidRDefault="000A735D"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12EF48D8" w14:textId="77777777" w:rsidR="000A735D" w:rsidRDefault="000A735D" w:rsidP="00422922">
            <w:pPr>
              <w:pStyle w:val="ListParagraph"/>
              <w:spacing w:after="0" w:line="240" w:lineRule="auto"/>
              <w:ind w:left="0"/>
              <w:rPr>
                <w:rFonts w:asciiTheme="minorHAnsi" w:hAnsiTheme="minorHAnsi" w:cstheme="minorHAnsi"/>
                <w:sz w:val="24"/>
                <w:szCs w:val="28"/>
              </w:rPr>
            </w:pPr>
          </w:p>
        </w:tc>
        <w:tc>
          <w:tcPr>
            <w:tcW w:w="2635" w:type="dxa"/>
            <w:vAlign w:val="center"/>
          </w:tcPr>
          <w:p w14:paraId="00CA2FC2" w14:textId="77777777" w:rsidR="000A735D" w:rsidRDefault="000A735D" w:rsidP="00422922">
            <w:pPr>
              <w:pStyle w:val="ListParagraph"/>
              <w:spacing w:after="0" w:line="240" w:lineRule="auto"/>
              <w:ind w:left="0"/>
              <w:rPr>
                <w:rFonts w:asciiTheme="minorHAnsi" w:hAnsiTheme="minorHAnsi" w:cstheme="minorHAnsi"/>
                <w:sz w:val="24"/>
                <w:szCs w:val="28"/>
              </w:rPr>
            </w:pPr>
          </w:p>
        </w:tc>
      </w:tr>
    </w:tbl>
    <w:p w14:paraId="439BDFEA" w14:textId="77777777" w:rsidR="0092187C" w:rsidRDefault="0092187C" w:rsidP="0092187C">
      <w:pPr>
        <w:spacing w:after="0" w:line="240" w:lineRule="auto"/>
        <w:jc w:val="center"/>
        <w:rPr>
          <w:rFonts w:cstheme="minorHAnsi"/>
          <w:sz w:val="36"/>
          <w:szCs w:val="36"/>
        </w:rPr>
      </w:pPr>
      <w:bookmarkStart w:id="1" w:name="_Hlk534641640"/>
      <w:r>
        <w:rPr>
          <w:rFonts w:cstheme="minorHAnsi"/>
          <w:sz w:val="36"/>
          <w:szCs w:val="36"/>
        </w:rPr>
        <w:lastRenderedPageBreak/>
        <w:t xml:space="preserve">Supports for English Language Learners (ELLs) </w:t>
      </w:r>
    </w:p>
    <w:p w14:paraId="4DE9F1BE" w14:textId="77777777" w:rsidR="0092187C" w:rsidRDefault="0092187C" w:rsidP="0092187C">
      <w:pPr>
        <w:jc w:val="center"/>
        <w:rPr>
          <w:rFonts w:cstheme="minorHAnsi"/>
          <w:sz w:val="36"/>
          <w:szCs w:val="36"/>
        </w:rPr>
      </w:pPr>
      <w:r>
        <w:rPr>
          <w:rFonts w:cstheme="minorHAnsi"/>
          <w:sz w:val="36"/>
          <w:szCs w:val="36"/>
        </w:rPr>
        <w:t>to use with Basal Alignment Project Lessons</w:t>
      </w:r>
    </w:p>
    <w:p w14:paraId="22EBE8C8" w14:textId="77777777" w:rsidR="0092187C" w:rsidRDefault="0092187C" w:rsidP="0092187C">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2"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2"/>
    </w:p>
    <w:p w14:paraId="4F4E0391" w14:textId="77777777" w:rsidR="0092187C" w:rsidRDefault="0092187C" w:rsidP="0092187C">
      <w:pPr>
        <w:rPr>
          <w:rFonts w:cstheme="minorHAnsi"/>
          <w:b/>
          <w:sz w:val="28"/>
          <w:szCs w:val="28"/>
        </w:rPr>
      </w:pPr>
      <w:r>
        <w:rPr>
          <w:rFonts w:cstheme="minorHAnsi"/>
          <w:b/>
          <w:sz w:val="28"/>
          <w:szCs w:val="28"/>
        </w:rPr>
        <w:t xml:space="preserve">Before the reading:  </w:t>
      </w:r>
    </w:p>
    <w:p w14:paraId="7EEBB361" w14:textId="77777777" w:rsidR="0092187C" w:rsidRDefault="0092187C" w:rsidP="0092187C">
      <w:pPr>
        <w:pStyle w:val="ListParagraph"/>
        <w:numPr>
          <w:ilvl w:val="0"/>
          <w:numId w:val="19"/>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34D8B0C" w14:textId="77777777" w:rsidR="0092187C" w:rsidRDefault="0092187C" w:rsidP="0092187C">
      <w:pPr>
        <w:pStyle w:val="ListParagraph"/>
        <w:rPr>
          <w:rFonts w:cstheme="minorHAnsi"/>
        </w:rPr>
      </w:pPr>
    </w:p>
    <w:p w14:paraId="40DC1A1C" w14:textId="77777777" w:rsidR="0092187C" w:rsidRDefault="0092187C" w:rsidP="0092187C">
      <w:pPr>
        <w:pStyle w:val="ListParagraph"/>
        <w:numPr>
          <w:ilvl w:val="0"/>
          <w:numId w:val="20"/>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14:paraId="56E27A57" w14:textId="77777777" w:rsidR="0092187C" w:rsidRDefault="0092187C" w:rsidP="0092187C">
      <w:pPr>
        <w:spacing w:after="120" w:line="256" w:lineRule="auto"/>
        <w:ind w:firstLine="720"/>
        <w:rPr>
          <w:rFonts w:cstheme="minorHAnsi"/>
        </w:rPr>
      </w:pPr>
      <w:r>
        <w:rPr>
          <w:rFonts w:cstheme="minorHAnsi"/>
          <w:b/>
        </w:rPr>
        <w:t>Examples of Activities:</w:t>
      </w:r>
      <w:r>
        <w:rPr>
          <w:rFonts w:cstheme="minorHAnsi"/>
        </w:rPr>
        <w:t xml:space="preserve"> </w:t>
      </w:r>
    </w:p>
    <w:p w14:paraId="497C3119" w14:textId="77777777" w:rsidR="0092187C" w:rsidRDefault="0092187C" w:rsidP="0092187C">
      <w:pPr>
        <w:pStyle w:val="ListParagraph"/>
        <w:numPr>
          <w:ilvl w:val="0"/>
          <w:numId w:val="21"/>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3C746F96" w14:textId="77777777" w:rsidR="0092187C" w:rsidRDefault="0092187C" w:rsidP="0092187C">
      <w:pPr>
        <w:pStyle w:val="ListParagraph"/>
        <w:numPr>
          <w:ilvl w:val="0"/>
          <w:numId w:val="21"/>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59E9AFB9" w14:textId="77777777" w:rsidR="0092187C" w:rsidRDefault="0092187C" w:rsidP="0092187C">
      <w:pPr>
        <w:pStyle w:val="ListParagraph"/>
        <w:numPr>
          <w:ilvl w:val="0"/>
          <w:numId w:val="21"/>
        </w:numPr>
        <w:spacing w:after="160" w:line="254" w:lineRule="auto"/>
        <w:rPr>
          <w:rFonts w:cstheme="minorHAnsi"/>
        </w:rPr>
      </w:pPr>
      <w:r>
        <w:rPr>
          <w:rFonts w:cstheme="minorHAnsi"/>
        </w:rPr>
        <w:t xml:space="preserve">Keep a word wall or word bank where these new words can be added and that students can access later. </w:t>
      </w:r>
    </w:p>
    <w:p w14:paraId="75072B10" w14:textId="77777777" w:rsidR="0092187C" w:rsidRDefault="0092187C" w:rsidP="0092187C">
      <w:pPr>
        <w:pStyle w:val="ListParagraph"/>
        <w:numPr>
          <w:ilvl w:val="0"/>
          <w:numId w:val="21"/>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F0C035E" w14:textId="77777777" w:rsidR="0092187C" w:rsidRDefault="0092187C" w:rsidP="0092187C">
      <w:pPr>
        <w:pStyle w:val="ListParagraph"/>
        <w:numPr>
          <w:ilvl w:val="0"/>
          <w:numId w:val="21"/>
        </w:numPr>
        <w:spacing w:after="160" w:line="254" w:lineRule="auto"/>
        <w:rPr>
          <w:rFonts w:cstheme="minorHAnsi"/>
        </w:rPr>
      </w:pPr>
      <w:r>
        <w:rPr>
          <w:rFonts w:cstheme="minorHAnsi"/>
        </w:rPr>
        <w:t>Create pictures using the word. These can even be added to your word wall!</w:t>
      </w:r>
    </w:p>
    <w:p w14:paraId="7AE9FF0B" w14:textId="77777777" w:rsidR="0092187C" w:rsidRDefault="0092187C" w:rsidP="0092187C">
      <w:pPr>
        <w:pStyle w:val="ListParagraph"/>
        <w:numPr>
          <w:ilvl w:val="0"/>
          <w:numId w:val="21"/>
        </w:numPr>
        <w:spacing w:after="160" w:line="254" w:lineRule="auto"/>
        <w:rPr>
          <w:rFonts w:cstheme="minorHAnsi"/>
        </w:rPr>
      </w:pPr>
      <w:r>
        <w:rPr>
          <w:rFonts w:cstheme="minorHAnsi"/>
        </w:rPr>
        <w:lastRenderedPageBreak/>
        <w:t xml:space="preserve">Create lists of synonyms and antonyms for the word. </w:t>
      </w:r>
      <w:bookmarkStart w:id="4" w:name="_Hlk525125549"/>
    </w:p>
    <w:p w14:paraId="7DEA3749" w14:textId="77777777" w:rsidR="0092187C" w:rsidRDefault="0092187C" w:rsidP="0092187C">
      <w:pPr>
        <w:pStyle w:val="ListParagraph"/>
        <w:numPr>
          <w:ilvl w:val="0"/>
          <w:numId w:val="21"/>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4"/>
    </w:p>
    <w:p w14:paraId="1D57FA1C" w14:textId="77777777" w:rsidR="0092187C" w:rsidRDefault="0092187C" w:rsidP="0092187C">
      <w:pPr>
        <w:pStyle w:val="ListParagraph"/>
        <w:numPr>
          <w:ilvl w:val="1"/>
          <w:numId w:val="22"/>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5322D11F" w14:textId="77777777" w:rsidR="0092187C" w:rsidRDefault="0092187C" w:rsidP="0092187C">
      <w:pPr>
        <w:pStyle w:val="ListParagraph"/>
        <w:ind w:left="1440"/>
        <w:rPr>
          <w:rFonts w:cstheme="minorHAnsi"/>
        </w:rPr>
      </w:pPr>
    </w:p>
    <w:p w14:paraId="79BD8101" w14:textId="77777777" w:rsidR="0092187C" w:rsidRDefault="0092187C" w:rsidP="0092187C">
      <w:pPr>
        <w:pStyle w:val="ListParagraph"/>
        <w:numPr>
          <w:ilvl w:val="0"/>
          <w:numId w:val="22"/>
        </w:numPr>
        <w:spacing w:after="160" w:line="252" w:lineRule="auto"/>
        <w:rPr>
          <w:rFonts w:cstheme="minorHAnsi"/>
        </w:rPr>
      </w:pPr>
      <w:r>
        <w:rPr>
          <w:rFonts w:cstheme="minorHAnsi"/>
        </w:rPr>
        <w:t xml:space="preserve">Use graphic organizers to help introduce content. </w:t>
      </w:r>
    </w:p>
    <w:p w14:paraId="760AEF08" w14:textId="77777777" w:rsidR="0092187C" w:rsidRDefault="0092187C" w:rsidP="0092187C">
      <w:pPr>
        <w:pStyle w:val="ListParagraph"/>
        <w:rPr>
          <w:rFonts w:cstheme="minorHAnsi"/>
          <w:b/>
        </w:rPr>
      </w:pPr>
    </w:p>
    <w:p w14:paraId="1C8106DC" w14:textId="77777777" w:rsidR="0092187C" w:rsidRDefault="0092187C" w:rsidP="0092187C">
      <w:pPr>
        <w:pStyle w:val="ListParagraph"/>
        <w:rPr>
          <w:rFonts w:cstheme="minorHAnsi"/>
          <w:b/>
        </w:rPr>
      </w:pPr>
      <w:r>
        <w:rPr>
          <w:rFonts w:cstheme="minorHAnsi"/>
          <w:b/>
        </w:rPr>
        <w:t xml:space="preserve">Examples of Activities:  </w:t>
      </w:r>
    </w:p>
    <w:p w14:paraId="1CF0F0A1" w14:textId="77777777" w:rsidR="0092187C" w:rsidRDefault="0092187C" w:rsidP="0092187C">
      <w:pPr>
        <w:pStyle w:val="ListParagraph"/>
        <w:numPr>
          <w:ilvl w:val="0"/>
          <w:numId w:val="23"/>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14:paraId="624C07A2" w14:textId="77777777" w:rsidR="0092187C" w:rsidRDefault="0092187C" w:rsidP="0092187C">
      <w:pPr>
        <w:pStyle w:val="ListParagraph"/>
        <w:numPr>
          <w:ilvl w:val="0"/>
          <w:numId w:val="23"/>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19CDC611" w14:textId="77777777" w:rsidR="0092187C" w:rsidRDefault="0092187C" w:rsidP="0092187C">
      <w:pPr>
        <w:pStyle w:val="ListParagraph"/>
        <w:numPr>
          <w:ilvl w:val="0"/>
          <w:numId w:val="23"/>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06344974" w14:textId="77777777" w:rsidR="0092187C" w:rsidRDefault="0092187C" w:rsidP="0092187C">
      <w:pPr>
        <w:pStyle w:val="ListParagraph"/>
        <w:rPr>
          <w:rFonts w:cstheme="minorHAnsi"/>
        </w:rPr>
      </w:pPr>
    </w:p>
    <w:p w14:paraId="1EF2A15D" w14:textId="77777777" w:rsidR="0092187C" w:rsidRDefault="0092187C" w:rsidP="0092187C">
      <w:pPr>
        <w:rPr>
          <w:rFonts w:cstheme="minorHAnsi"/>
          <w:b/>
        </w:rPr>
      </w:pPr>
      <w:r>
        <w:rPr>
          <w:rFonts w:cstheme="minorHAnsi"/>
          <w:b/>
          <w:sz w:val="28"/>
          <w:szCs w:val="28"/>
        </w:rPr>
        <w:t>During reading</w:t>
      </w:r>
      <w:r>
        <w:rPr>
          <w:rFonts w:cstheme="minorHAnsi"/>
          <w:b/>
        </w:rPr>
        <w:t xml:space="preserve">:  </w:t>
      </w:r>
    </w:p>
    <w:p w14:paraId="5D25256E" w14:textId="77777777" w:rsidR="0092187C" w:rsidRDefault="0092187C" w:rsidP="0092187C">
      <w:pPr>
        <w:pStyle w:val="ListParagraph"/>
        <w:rPr>
          <w:rFonts w:cstheme="minorHAnsi"/>
        </w:rPr>
      </w:pPr>
    </w:p>
    <w:p w14:paraId="7519D316" w14:textId="77777777" w:rsidR="0092187C" w:rsidRDefault="0092187C" w:rsidP="0092187C">
      <w:pPr>
        <w:pStyle w:val="ListParagraph"/>
        <w:numPr>
          <w:ilvl w:val="0"/>
          <w:numId w:val="24"/>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7AC3E2EF" w14:textId="77777777" w:rsidR="0092187C" w:rsidRDefault="0092187C" w:rsidP="0092187C">
      <w:pPr>
        <w:pStyle w:val="ListParagraph"/>
        <w:rPr>
          <w:rFonts w:cstheme="minorHAnsi"/>
        </w:rPr>
      </w:pPr>
    </w:p>
    <w:p w14:paraId="47E5D30D" w14:textId="77777777" w:rsidR="0092187C" w:rsidRDefault="0092187C" w:rsidP="0092187C">
      <w:pPr>
        <w:pStyle w:val="ListParagraph"/>
        <w:numPr>
          <w:ilvl w:val="0"/>
          <w:numId w:val="24"/>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56DE66AC" w14:textId="77777777" w:rsidR="0092187C" w:rsidRDefault="0092187C" w:rsidP="0092187C">
      <w:pPr>
        <w:pStyle w:val="ListParagraph"/>
        <w:rPr>
          <w:rFonts w:cstheme="minorHAnsi"/>
        </w:rPr>
      </w:pPr>
    </w:p>
    <w:p w14:paraId="2D15C33B" w14:textId="77777777" w:rsidR="0092187C" w:rsidRDefault="0092187C" w:rsidP="0092187C">
      <w:pPr>
        <w:pStyle w:val="ListParagraph"/>
        <w:numPr>
          <w:ilvl w:val="0"/>
          <w:numId w:val="25"/>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6EF73BE" w14:textId="77777777" w:rsidR="0092187C" w:rsidRDefault="0092187C" w:rsidP="0092187C">
      <w:pPr>
        <w:pStyle w:val="ListParagraph"/>
        <w:rPr>
          <w:rFonts w:cstheme="minorHAnsi"/>
        </w:rPr>
      </w:pPr>
    </w:p>
    <w:p w14:paraId="1B381A8A" w14:textId="77777777" w:rsidR="0092187C" w:rsidRDefault="0092187C" w:rsidP="0092187C">
      <w:pPr>
        <w:pStyle w:val="ListParagraph"/>
        <w:numPr>
          <w:ilvl w:val="0"/>
          <w:numId w:val="25"/>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14:paraId="525EE3CB" w14:textId="77777777" w:rsidR="0092187C" w:rsidRDefault="0092187C" w:rsidP="0092187C">
      <w:pPr>
        <w:pStyle w:val="ListParagraph"/>
        <w:rPr>
          <w:rFonts w:cstheme="minorHAnsi"/>
        </w:rPr>
      </w:pPr>
    </w:p>
    <w:p w14:paraId="1D55BD69" w14:textId="77777777" w:rsidR="0092187C" w:rsidRDefault="0092187C" w:rsidP="0092187C">
      <w:pPr>
        <w:pStyle w:val="ListParagraph"/>
        <w:numPr>
          <w:ilvl w:val="0"/>
          <w:numId w:val="25"/>
        </w:numPr>
        <w:spacing w:after="160" w:line="252" w:lineRule="auto"/>
        <w:rPr>
          <w:rFonts w:cstheme="minorHAnsi"/>
        </w:rPr>
      </w:pPr>
      <w:r>
        <w:rPr>
          <w:rFonts w:cstheme="minorHAnsi"/>
        </w:rPr>
        <w:t xml:space="preserve">Continue to draw attention to and discuss the words that you introduced before the reading. </w:t>
      </w:r>
    </w:p>
    <w:p w14:paraId="7D5036BD" w14:textId="77777777" w:rsidR="0092187C" w:rsidRDefault="0092187C" w:rsidP="0092187C">
      <w:pPr>
        <w:pStyle w:val="ListParagraph"/>
        <w:rPr>
          <w:rFonts w:cstheme="minorHAnsi"/>
          <w:b/>
        </w:rPr>
      </w:pPr>
      <w:r>
        <w:rPr>
          <w:rFonts w:cstheme="minorHAnsi"/>
          <w:b/>
        </w:rPr>
        <w:lastRenderedPageBreak/>
        <w:t xml:space="preserve">Examples of Activities:  </w:t>
      </w:r>
    </w:p>
    <w:p w14:paraId="0950E973" w14:textId="77777777" w:rsidR="0092187C" w:rsidRDefault="0092187C" w:rsidP="0092187C">
      <w:pPr>
        <w:pStyle w:val="ListParagraph"/>
        <w:numPr>
          <w:ilvl w:val="0"/>
          <w:numId w:val="26"/>
        </w:numPr>
        <w:spacing w:after="160" w:line="252" w:lineRule="auto"/>
        <w:rPr>
          <w:rFonts w:cstheme="minorHAnsi"/>
        </w:rPr>
      </w:pPr>
      <w:r>
        <w:rPr>
          <w:rFonts w:cstheme="minorHAnsi"/>
        </w:rPr>
        <w:t xml:space="preserve">Have students include the example from the text in their glossary that they created.  </w:t>
      </w:r>
    </w:p>
    <w:p w14:paraId="00188CC4" w14:textId="77777777" w:rsidR="0092187C" w:rsidRDefault="0092187C" w:rsidP="0092187C">
      <w:pPr>
        <w:pStyle w:val="ListParagraph"/>
        <w:numPr>
          <w:ilvl w:val="0"/>
          <w:numId w:val="26"/>
        </w:numPr>
        <w:spacing w:after="160" w:line="252" w:lineRule="auto"/>
        <w:rPr>
          <w:rFonts w:cstheme="minorHAnsi"/>
        </w:rPr>
      </w:pPr>
      <w:r>
        <w:rPr>
          <w:rFonts w:cstheme="minorHAnsi"/>
        </w:rPr>
        <w:t xml:space="preserve">Create or find pictures that represent how the word was used in the passage.  </w:t>
      </w:r>
    </w:p>
    <w:p w14:paraId="48DCE038" w14:textId="77777777" w:rsidR="0092187C" w:rsidRDefault="0092187C" w:rsidP="0092187C">
      <w:pPr>
        <w:pStyle w:val="ListParagraph"/>
        <w:numPr>
          <w:ilvl w:val="0"/>
          <w:numId w:val="26"/>
        </w:numPr>
        <w:spacing w:after="160" w:line="252" w:lineRule="auto"/>
        <w:rPr>
          <w:rFonts w:cstheme="minorHAnsi"/>
        </w:rPr>
      </w:pPr>
      <w:r>
        <w:rPr>
          <w:rFonts w:cstheme="minorHAnsi"/>
        </w:rPr>
        <w:t xml:space="preserve">Practice creating sentences using the word in the way it was using in the passage.  </w:t>
      </w:r>
    </w:p>
    <w:p w14:paraId="5C9293D8" w14:textId="77777777" w:rsidR="0092187C" w:rsidRDefault="0092187C" w:rsidP="0092187C">
      <w:pPr>
        <w:pStyle w:val="ListParagraph"/>
        <w:numPr>
          <w:ilvl w:val="0"/>
          <w:numId w:val="26"/>
        </w:numPr>
        <w:spacing w:after="160" w:line="252" w:lineRule="auto"/>
        <w:rPr>
          <w:rFonts w:cstheme="minorHAnsi"/>
        </w:rPr>
      </w:pPr>
      <w:r>
        <w:rPr>
          <w:rFonts w:cstheme="minorHAnsi"/>
        </w:rPr>
        <w:t xml:space="preserve">Have students discuss the author’s word choice.  </w:t>
      </w:r>
    </w:p>
    <w:p w14:paraId="7E3EA23A" w14:textId="77777777" w:rsidR="0092187C" w:rsidRDefault="0092187C" w:rsidP="0092187C">
      <w:pPr>
        <w:pStyle w:val="ListParagraph"/>
        <w:rPr>
          <w:rFonts w:cstheme="minorHAnsi"/>
        </w:rPr>
      </w:pPr>
    </w:p>
    <w:p w14:paraId="43E28654" w14:textId="77777777" w:rsidR="0092187C" w:rsidRDefault="0092187C" w:rsidP="0092187C">
      <w:pPr>
        <w:pStyle w:val="ListParagraph"/>
        <w:numPr>
          <w:ilvl w:val="0"/>
          <w:numId w:val="27"/>
        </w:numPr>
        <w:spacing w:after="160" w:line="252" w:lineRule="auto"/>
        <w:rPr>
          <w:rFonts w:cstheme="minorHAnsi"/>
        </w:rPr>
      </w:pPr>
      <w:r>
        <w:rPr>
          <w:rFonts w:cstheme="minorHAnsi"/>
        </w:rPr>
        <w:t xml:space="preserve">Use graphic organizers to help organize content and thinking.  </w:t>
      </w:r>
    </w:p>
    <w:p w14:paraId="644816B6" w14:textId="77777777" w:rsidR="0092187C" w:rsidRDefault="0092187C" w:rsidP="0092187C">
      <w:pPr>
        <w:pStyle w:val="ListParagraph"/>
        <w:rPr>
          <w:rFonts w:cstheme="minorHAnsi"/>
        </w:rPr>
      </w:pPr>
      <w:r>
        <w:rPr>
          <w:rFonts w:cstheme="minorHAnsi"/>
          <w:b/>
        </w:rPr>
        <w:t>Examples of Activities:</w:t>
      </w:r>
      <w:r>
        <w:rPr>
          <w:rFonts w:cstheme="minorHAnsi"/>
        </w:rPr>
        <w:t xml:space="preserve">  </w:t>
      </w:r>
    </w:p>
    <w:p w14:paraId="3C9C27EC" w14:textId="77777777" w:rsidR="0092187C" w:rsidRDefault="0092187C" w:rsidP="0092187C">
      <w:pPr>
        <w:pStyle w:val="ListParagraph"/>
        <w:numPr>
          <w:ilvl w:val="0"/>
          <w:numId w:val="28"/>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4DB4607A" w14:textId="77777777" w:rsidR="0092187C" w:rsidRDefault="0092187C" w:rsidP="0092187C">
      <w:pPr>
        <w:pStyle w:val="ListParagraph"/>
        <w:numPr>
          <w:ilvl w:val="0"/>
          <w:numId w:val="28"/>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1BE5F6B3" w14:textId="77777777" w:rsidR="0092187C" w:rsidRDefault="0092187C" w:rsidP="0092187C">
      <w:pPr>
        <w:pStyle w:val="ListParagraph"/>
        <w:numPr>
          <w:ilvl w:val="0"/>
          <w:numId w:val="28"/>
        </w:numPr>
        <w:spacing w:after="160" w:line="252" w:lineRule="auto"/>
        <w:rPr>
          <w:rFonts w:cstheme="minorHAnsi"/>
          <w:b/>
        </w:rPr>
      </w:pPr>
      <w:r>
        <w:rPr>
          <w:rFonts w:cstheme="minorHAnsi"/>
        </w:rPr>
        <w:t xml:space="preserve">If you had students fill in a KWL, have them fill in the “L” section as they read the passage. </w:t>
      </w:r>
    </w:p>
    <w:p w14:paraId="6035E45A" w14:textId="77777777" w:rsidR="0092187C" w:rsidRDefault="0092187C" w:rsidP="0092187C">
      <w:pPr>
        <w:pStyle w:val="ListParagraph"/>
        <w:numPr>
          <w:ilvl w:val="0"/>
          <w:numId w:val="27"/>
        </w:numPr>
        <w:spacing w:after="160" w:line="252" w:lineRule="auto"/>
        <w:rPr>
          <w:rFonts w:cstheme="minorHAnsi"/>
        </w:rPr>
      </w:pPr>
      <w:r>
        <w:rPr>
          <w:rFonts w:cstheme="minorHAnsi"/>
        </w:rPr>
        <w:t>Utilize any illustrations or text features that come with the story or passage to better understand the reading.</w:t>
      </w:r>
    </w:p>
    <w:p w14:paraId="0E863ACC" w14:textId="77777777" w:rsidR="0092187C" w:rsidRDefault="0092187C" w:rsidP="0092187C">
      <w:pPr>
        <w:pStyle w:val="ListParagraph"/>
        <w:numPr>
          <w:ilvl w:val="0"/>
          <w:numId w:val="27"/>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4E8A5F61" w14:textId="77777777" w:rsidR="0092187C" w:rsidRDefault="0092187C" w:rsidP="0092187C">
      <w:pPr>
        <w:pStyle w:val="ListParagraph"/>
        <w:numPr>
          <w:ilvl w:val="0"/>
          <w:numId w:val="27"/>
        </w:numPr>
        <w:spacing w:after="160" w:line="252" w:lineRule="auto"/>
        <w:rPr>
          <w:rFonts w:cstheme="minorHAnsi"/>
        </w:rPr>
      </w:pPr>
      <w:r>
        <w:rPr>
          <w:rFonts w:cstheme="minorHAnsi"/>
        </w:rPr>
        <w:t>Identify any text features such as captions and discuss how they contribute to meaning.</w:t>
      </w:r>
    </w:p>
    <w:p w14:paraId="2D79D9B7" w14:textId="77777777" w:rsidR="0092187C" w:rsidRDefault="0092187C" w:rsidP="0092187C">
      <w:pPr>
        <w:pStyle w:val="ListParagraph"/>
        <w:rPr>
          <w:rFonts w:cstheme="minorHAnsi"/>
          <w:b/>
        </w:rPr>
      </w:pPr>
    </w:p>
    <w:p w14:paraId="36A21447" w14:textId="77777777" w:rsidR="0092187C" w:rsidRDefault="0092187C" w:rsidP="0092187C">
      <w:pPr>
        <w:rPr>
          <w:rFonts w:cstheme="minorHAnsi"/>
          <w:b/>
          <w:sz w:val="28"/>
          <w:szCs w:val="28"/>
        </w:rPr>
      </w:pPr>
      <w:r>
        <w:rPr>
          <w:rFonts w:cstheme="minorHAnsi"/>
          <w:b/>
          <w:sz w:val="28"/>
          <w:szCs w:val="28"/>
        </w:rPr>
        <w:t xml:space="preserve">After reading:  </w:t>
      </w:r>
    </w:p>
    <w:p w14:paraId="02F0B69F" w14:textId="77777777" w:rsidR="0092187C" w:rsidRDefault="0092187C" w:rsidP="0092187C">
      <w:pPr>
        <w:pStyle w:val="ListParagraph"/>
        <w:numPr>
          <w:ilvl w:val="0"/>
          <w:numId w:val="29"/>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679AA888" w14:textId="77777777" w:rsidR="0092187C" w:rsidRDefault="0092187C" w:rsidP="0092187C">
      <w:pPr>
        <w:pStyle w:val="ListParagraph"/>
        <w:spacing w:line="254" w:lineRule="auto"/>
        <w:rPr>
          <w:rFonts w:cstheme="minorHAnsi"/>
        </w:rPr>
      </w:pPr>
    </w:p>
    <w:p w14:paraId="33406125" w14:textId="77777777" w:rsidR="0092187C" w:rsidRDefault="0092187C" w:rsidP="0092187C">
      <w:pPr>
        <w:pStyle w:val="ListParagraph"/>
        <w:numPr>
          <w:ilvl w:val="0"/>
          <w:numId w:val="25"/>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47DB9CF6" w14:textId="77777777" w:rsidR="0092187C" w:rsidRDefault="0092187C" w:rsidP="0092187C">
      <w:pPr>
        <w:pStyle w:val="ListParagraph"/>
        <w:rPr>
          <w:rFonts w:cstheme="minorHAnsi"/>
        </w:rPr>
      </w:pPr>
    </w:p>
    <w:p w14:paraId="4F215F02" w14:textId="77777777" w:rsidR="0092187C" w:rsidRDefault="0092187C" w:rsidP="0092187C">
      <w:pPr>
        <w:pStyle w:val="ListParagraph"/>
        <w:numPr>
          <w:ilvl w:val="0"/>
          <w:numId w:val="29"/>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14:paraId="4E46C12B" w14:textId="77777777" w:rsidR="0092187C" w:rsidRDefault="0092187C" w:rsidP="0092187C">
      <w:pPr>
        <w:pStyle w:val="ListParagraph"/>
        <w:rPr>
          <w:rFonts w:cstheme="minorHAnsi"/>
        </w:rPr>
      </w:pPr>
    </w:p>
    <w:p w14:paraId="0B6D689D" w14:textId="77777777" w:rsidR="0092187C" w:rsidRDefault="0092187C" w:rsidP="0092187C">
      <w:pPr>
        <w:pStyle w:val="ListParagraph"/>
        <w:numPr>
          <w:ilvl w:val="0"/>
          <w:numId w:val="29"/>
        </w:numPr>
        <w:spacing w:after="160" w:line="252" w:lineRule="auto"/>
        <w:rPr>
          <w:rFonts w:cstheme="minorHAnsi"/>
          <w:b/>
        </w:rPr>
      </w:pPr>
      <w:r>
        <w:rPr>
          <w:rFonts w:cstheme="minorHAnsi"/>
        </w:rPr>
        <w:lastRenderedPageBreak/>
        <w:t>Reinforce new vocabulary using multiple modalities</w:t>
      </w:r>
    </w:p>
    <w:p w14:paraId="7F530847" w14:textId="77777777" w:rsidR="0092187C" w:rsidRDefault="0092187C" w:rsidP="0092187C">
      <w:pPr>
        <w:pStyle w:val="ListParagraph"/>
        <w:rPr>
          <w:rFonts w:cstheme="minorHAnsi"/>
          <w:b/>
        </w:rPr>
      </w:pPr>
    </w:p>
    <w:p w14:paraId="2F71834E" w14:textId="77777777" w:rsidR="0092187C" w:rsidRDefault="0092187C" w:rsidP="0092187C">
      <w:pPr>
        <w:pStyle w:val="ListParagraph"/>
        <w:rPr>
          <w:rFonts w:cstheme="minorHAnsi"/>
          <w:b/>
        </w:rPr>
      </w:pPr>
      <w:r>
        <w:rPr>
          <w:rFonts w:cstheme="minorHAnsi"/>
          <w:b/>
        </w:rPr>
        <w:t xml:space="preserve">Examples of activities: </w:t>
      </w:r>
    </w:p>
    <w:p w14:paraId="30C71663" w14:textId="77777777" w:rsidR="0092187C" w:rsidRDefault="0092187C" w:rsidP="0092187C">
      <w:pPr>
        <w:pStyle w:val="ListParagraph"/>
        <w:numPr>
          <w:ilvl w:val="0"/>
          <w:numId w:val="30"/>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60B29FA4" w14:textId="77777777" w:rsidR="0092187C" w:rsidRDefault="0092187C" w:rsidP="0092187C">
      <w:pPr>
        <w:pStyle w:val="ListParagraph"/>
        <w:numPr>
          <w:ilvl w:val="0"/>
          <w:numId w:val="30"/>
        </w:numPr>
        <w:spacing w:after="160" w:line="252" w:lineRule="auto"/>
        <w:rPr>
          <w:rFonts w:cstheme="minorHAnsi"/>
        </w:rPr>
      </w:pPr>
      <w:r>
        <w:rPr>
          <w:rFonts w:cstheme="minorHAnsi"/>
        </w:rPr>
        <w:t xml:space="preserve">Require students to include the words introduced before reading in the culminating writing task. </w:t>
      </w:r>
    </w:p>
    <w:p w14:paraId="3FA341F3" w14:textId="77777777" w:rsidR="0092187C" w:rsidRDefault="0092187C" w:rsidP="0092187C">
      <w:pPr>
        <w:pStyle w:val="ListParagraph"/>
        <w:numPr>
          <w:ilvl w:val="0"/>
          <w:numId w:val="30"/>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7525EC47" w14:textId="77777777" w:rsidR="0092187C" w:rsidRDefault="0092187C" w:rsidP="0092187C">
      <w:pPr>
        <w:pStyle w:val="ListParagraph"/>
        <w:numPr>
          <w:ilvl w:val="0"/>
          <w:numId w:val="30"/>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AE65A4D" w14:textId="77777777" w:rsidR="0092187C" w:rsidRDefault="0092187C" w:rsidP="0092187C">
      <w:pPr>
        <w:pStyle w:val="ListParagraph"/>
        <w:ind w:left="1440"/>
        <w:rPr>
          <w:rFonts w:cstheme="minorHAnsi"/>
        </w:rPr>
      </w:pPr>
    </w:p>
    <w:p w14:paraId="02231537" w14:textId="77777777" w:rsidR="0092187C" w:rsidRDefault="0092187C" w:rsidP="0092187C">
      <w:pPr>
        <w:pStyle w:val="ListParagraph"/>
        <w:numPr>
          <w:ilvl w:val="0"/>
          <w:numId w:val="29"/>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5"/>
    </w:p>
    <w:p w14:paraId="16F19F46" w14:textId="77777777" w:rsidR="0092187C" w:rsidRDefault="0092187C" w:rsidP="0092187C">
      <w:pPr>
        <w:pStyle w:val="ListParagraph"/>
        <w:rPr>
          <w:rFonts w:cstheme="minorHAnsi"/>
        </w:rPr>
      </w:pPr>
    </w:p>
    <w:p w14:paraId="4E77EE10" w14:textId="77777777" w:rsidR="0092187C" w:rsidRDefault="0092187C" w:rsidP="0092187C">
      <w:pPr>
        <w:pStyle w:val="ListParagraph"/>
        <w:numPr>
          <w:ilvl w:val="0"/>
          <w:numId w:val="29"/>
        </w:numPr>
        <w:spacing w:after="160" w:line="252" w:lineRule="auto"/>
        <w:rPr>
          <w:rFonts w:cstheme="minorHAnsi"/>
        </w:rPr>
      </w:pPr>
      <w:r>
        <w:rPr>
          <w:rFonts w:cstheme="minorHAnsi"/>
        </w:rPr>
        <w:t>Provide differentiated scaffolds for writing assignments based on students’ English language proficiency levels.</w:t>
      </w:r>
    </w:p>
    <w:p w14:paraId="69F4BE0B" w14:textId="77777777" w:rsidR="0092187C" w:rsidRDefault="0092187C" w:rsidP="0092187C">
      <w:pPr>
        <w:pStyle w:val="ListParagraph"/>
        <w:rPr>
          <w:rFonts w:cstheme="minorHAnsi"/>
          <w:b/>
        </w:rPr>
      </w:pPr>
    </w:p>
    <w:p w14:paraId="6D2B8ADA" w14:textId="77777777" w:rsidR="0092187C" w:rsidRDefault="0092187C" w:rsidP="0092187C">
      <w:pPr>
        <w:pStyle w:val="ListParagraph"/>
        <w:rPr>
          <w:rFonts w:cstheme="minorHAnsi"/>
        </w:rPr>
      </w:pPr>
      <w:r>
        <w:rPr>
          <w:rFonts w:cstheme="minorHAnsi"/>
          <w:b/>
        </w:rPr>
        <w:t>Examples of Activities:</w:t>
      </w:r>
      <w:r>
        <w:rPr>
          <w:rFonts w:cstheme="minorHAnsi"/>
        </w:rPr>
        <w:t xml:space="preserve"> </w:t>
      </w:r>
    </w:p>
    <w:p w14:paraId="3A7ACBC0" w14:textId="77777777" w:rsidR="0092187C" w:rsidRDefault="0092187C" w:rsidP="0092187C">
      <w:pPr>
        <w:pStyle w:val="ListParagraph"/>
        <w:numPr>
          <w:ilvl w:val="0"/>
          <w:numId w:val="31"/>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3E756A6" w14:textId="77777777" w:rsidR="0092187C" w:rsidRDefault="0092187C" w:rsidP="0092187C">
      <w:pPr>
        <w:pStyle w:val="ListParagraph"/>
        <w:numPr>
          <w:ilvl w:val="0"/>
          <w:numId w:val="31"/>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14:paraId="2CF3E63D" w14:textId="77777777" w:rsidR="0092187C" w:rsidRDefault="0092187C" w:rsidP="0092187C">
      <w:pPr>
        <w:pStyle w:val="ListParagraph"/>
        <w:numPr>
          <w:ilvl w:val="0"/>
          <w:numId w:val="31"/>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23D47406" w14:textId="77777777" w:rsidR="0092187C" w:rsidRDefault="0092187C" w:rsidP="0092187C">
      <w:pPr>
        <w:pStyle w:val="ListParagraph"/>
        <w:numPr>
          <w:ilvl w:val="0"/>
          <w:numId w:val="31"/>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14:paraId="2873D70F" w14:textId="77777777" w:rsidR="0092187C" w:rsidRDefault="0092187C" w:rsidP="0092187C">
      <w:pPr>
        <w:pStyle w:val="ListParagraph"/>
        <w:numPr>
          <w:ilvl w:val="0"/>
          <w:numId w:val="29"/>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1"/>
    </w:p>
    <w:p w14:paraId="218974C1" w14:textId="77777777" w:rsidR="0018635B" w:rsidRPr="000A735D" w:rsidRDefault="0018635B" w:rsidP="00AE59DE">
      <w:pPr>
        <w:spacing w:after="0" w:line="360" w:lineRule="auto"/>
        <w:contextualSpacing/>
        <w:rPr>
          <w:rFonts w:asciiTheme="minorHAnsi" w:hAnsiTheme="minorHAnsi"/>
          <w:sz w:val="24"/>
        </w:rPr>
      </w:pPr>
      <w:bookmarkStart w:id="8" w:name="_GoBack"/>
      <w:bookmarkEnd w:id="8"/>
    </w:p>
    <w:sectPr w:rsidR="0018635B" w:rsidRPr="000A735D" w:rsidSect="00AE59DE">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083A1" w14:textId="77777777" w:rsidR="009B1342" w:rsidRDefault="009B1342" w:rsidP="007C5C7E">
      <w:pPr>
        <w:spacing w:after="0" w:line="240" w:lineRule="auto"/>
      </w:pPr>
      <w:r>
        <w:separator/>
      </w:r>
    </w:p>
  </w:endnote>
  <w:endnote w:type="continuationSeparator" w:id="0">
    <w:p w14:paraId="4B591A4E" w14:textId="77777777" w:rsidR="009B1342" w:rsidRDefault="009B1342"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BC660" w14:textId="77777777" w:rsidR="009B1342" w:rsidRDefault="009B1342" w:rsidP="007C5C7E">
      <w:pPr>
        <w:spacing w:after="0" w:line="240" w:lineRule="auto"/>
      </w:pPr>
      <w:r>
        <w:separator/>
      </w:r>
    </w:p>
  </w:footnote>
  <w:footnote w:type="continuationSeparator" w:id="0">
    <w:p w14:paraId="3C569C42" w14:textId="77777777" w:rsidR="009B1342" w:rsidRDefault="009B1342"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72D65" w14:textId="77777777" w:rsidR="00E445FC" w:rsidRDefault="00AE59DE" w:rsidP="001034D9">
    <w:pPr>
      <w:pStyle w:val="Header"/>
      <w:jc w:val="center"/>
    </w:pPr>
    <w:r>
      <w:t>Thunder Rose/</w:t>
    </w:r>
    <w:proofErr w:type="spellStart"/>
    <w:r>
      <w:t>Jerdine</w:t>
    </w:r>
    <w:proofErr w:type="spellEnd"/>
    <w:r>
      <w:t xml:space="preserve"> Nolen/Created by Boston District</w:t>
    </w:r>
  </w:p>
  <w:p w14:paraId="561567BD" w14:textId="77777777" w:rsidR="00E445FC" w:rsidRDefault="00E44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AC82A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B908F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56E5CB0"/>
    <w:multiLevelType w:val="hybridMultilevel"/>
    <w:tmpl w:val="222EAB22"/>
    <w:lvl w:ilvl="0" w:tplc="BC5CA1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BAD390E"/>
    <w:multiLevelType w:val="hybridMultilevel"/>
    <w:tmpl w:val="2F90F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79608F"/>
    <w:multiLevelType w:val="hybridMultilevel"/>
    <w:tmpl w:val="EC88C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DEA31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75DE1625"/>
    <w:multiLevelType w:val="hybridMultilevel"/>
    <w:tmpl w:val="8910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8"/>
  </w:num>
  <w:num w:numId="3">
    <w:abstractNumId w:val="11"/>
  </w:num>
  <w:num w:numId="4">
    <w:abstractNumId w:val="10"/>
  </w:num>
  <w:num w:numId="5">
    <w:abstractNumId w:val="5"/>
  </w:num>
  <w:num w:numId="6">
    <w:abstractNumId w:val="12"/>
  </w:num>
  <w:num w:numId="7">
    <w:abstractNumId w:val="16"/>
  </w:num>
  <w:num w:numId="8">
    <w:abstractNumId w:val="0"/>
  </w:num>
  <w:num w:numId="9">
    <w:abstractNumId w:val="26"/>
  </w:num>
  <w:num w:numId="10">
    <w:abstractNumId w:val="17"/>
  </w:num>
  <w:num w:numId="11">
    <w:abstractNumId w:val="25"/>
  </w:num>
  <w:num w:numId="12">
    <w:abstractNumId w:val="6"/>
  </w:num>
  <w:num w:numId="13">
    <w:abstractNumId w:val="28"/>
  </w:num>
  <w:num w:numId="14">
    <w:abstractNumId w:val="14"/>
  </w:num>
  <w:num w:numId="15">
    <w:abstractNumId w:val="19"/>
  </w:num>
  <w:num w:numId="16">
    <w:abstractNumId w:val="30"/>
  </w:num>
  <w:num w:numId="17">
    <w:abstractNumId w:val="13"/>
  </w:num>
  <w:num w:numId="18">
    <w:abstractNumId w:val="20"/>
  </w:num>
  <w:num w:numId="19">
    <w:abstractNumId w:val="24"/>
    <w:lvlOverride w:ilvl="0"/>
    <w:lvlOverride w:ilvl="1"/>
    <w:lvlOverride w:ilvl="2"/>
    <w:lvlOverride w:ilvl="3"/>
    <w:lvlOverride w:ilvl="4"/>
    <w:lvlOverride w:ilvl="5"/>
    <w:lvlOverride w:ilvl="6"/>
    <w:lvlOverride w:ilvl="7"/>
    <w:lvlOverride w:ilvl="8"/>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lvlOverride w:ilvl="1"/>
    <w:lvlOverride w:ilvl="2"/>
    <w:lvlOverride w:ilvl="3"/>
    <w:lvlOverride w:ilvl="4"/>
    <w:lvlOverride w:ilvl="5"/>
    <w:lvlOverride w:ilvl="6"/>
    <w:lvlOverride w:ilvl="7"/>
    <w:lvlOverride w:ilvl="8"/>
  </w:num>
  <w:num w:numId="22">
    <w:abstractNumId w:val="23"/>
    <w:lvlOverride w:ilvl="0"/>
    <w:lvlOverride w:ilvl="1"/>
    <w:lvlOverride w:ilvl="2"/>
    <w:lvlOverride w:ilvl="3"/>
    <w:lvlOverride w:ilvl="4"/>
    <w:lvlOverride w:ilvl="5"/>
    <w:lvlOverride w:ilvl="6"/>
    <w:lvlOverride w:ilvl="7"/>
    <w:lvlOverride w:ilvl="8"/>
  </w:num>
  <w:num w:numId="23">
    <w:abstractNumId w:val="3"/>
    <w:lvlOverride w:ilvl="0"/>
    <w:lvlOverride w:ilvl="1"/>
    <w:lvlOverride w:ilvl="2"/>
    <w:lvlOverride w:ilvl="3"/>
    <w:lvlOverride w:ilvl="4"/>
    <w:lvlOverride w:ilvl="5"/>
    <w:lvlOverride w:ilvl="6"/>
    <w:lvlOverride w:ilvl="7"/>
    <w:lvlOverride w:ilvl="8"/>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lvlOverride w:ilvl="2"/>
    <w:lvlOverride w:ilvl="3"/>
    <w:lvlOverride w:ilvl="4"/>
    <w:lvlOverride w:ilvl="5"/>
    <w:lvlOverride w:ilvl="6"/>
    <w:lvlOverride w:ilvl="7"/>
    <w:lvlOverride w:ilvl="8"/>
  </w:num>
  <w:num w:numId="26">
    <w:abstractNumId w:val="2"/>
    <w:lvlOverride w:ilvl="0"/>
    <w:lvlOverride w:ilvl="1"/>
    <w:lvlOverride w:ilvl="2"/>
    <w:lvlOverride w:ilvl="3"/>
    <w:lvlOverride w:ilvl="4"/>
    <w:lvlOverride w:ilvl="5"/>
    <w:lvlOverride w:ilvl="6"/>
    <w:lvlOverride w:ilvl="7"/>
    <w:lvlOverride w:ilvl="8"/>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lvlOverride w:ilvl="2"/>
    <w:lvlOverride w:ilvl="3"/>
    <w:lvlOverride w:ilvl="4"/>
    <w:lvlOverride w:ilvl="5"/>
    <w:lvlOverride w:ilvl="6"/>
    <w:lvlOverride w:ilvl="7"/>
    <w:lvlOverride w:ilv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lvlOverride w:ilvl="3"/>
    <w:lvlOverride w:ilvl="4"/>
    <w:lvlOverride w:ilvl="5"/>
    <w:lvlOverride w:ilvl="6"/>
    <w:lvlOverride w:ilvl="7"/>
    <w:lvlOverride w:ilvl="8"/>
  </w:num>
  <w:num w:numId="31">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406E7"/>
    <w:rsid w:val="000601D8"/>
    <w:rsid w:val="000629C6"/>
    <w:rsid w:val="00073B14"/>
    <w:rsid w:val="0007569E"/>
    <w:rsid w:val="00081A99"/>
    <w:rsid w:val="00093577"/>
    <w:rsid w:val="000A735D"/>
    <w:rsid w:val="000B21CE"/>
    <w:rsid w:val="000B5786"/>
    <w:rsid w:val="000B6DF7"/>
    <w:rsid w:val="000E664A"/>
    <w:rsid w:val="000E7263"/>
    <w:rsid w:val="001034D9"/>
    <w:rsid w:val="00141DD2"/>
    <w:rsid w:val="00144A4B"/>
    <w:rsid w:val="00172736"/>
    <w:rsid w:val="00174578"/>
    <w:rsid w:val="00177848"/>
    <w:rsid w:val="0018635B"/>
    <w:rsid w:val="00193EB0"/>
    <w:rsid w:val="001C1D02"/>
    <w:rsid w:val="001E3145"/>
    <w:rsid w:val="001F1840"/>
    <w:rsid w:val="001F5B94"/>
    <w:rsid w:val="002047C3"/>
    <w:rsid w:val="00204D82"/>
    <w:rsid w:val="0022034E"/>
    <w:rsid w:val="002269C7"/>
    <w:rsid w:val="00247713"/>
    <w:rsid w:val="00266CA3"/>
    <w:rsid w:val="00286F6B"/>
    <w:rsid w:val="00293076"/>
    <w:rsid w:val="002A1C43"/>
    <w:rsid w:val="002C77A8"/>
    <w:rsid w:val="002F4D99"/>
    <w:rsid w:val="00310B63"/>
    <w:rsid w:val="003141BC"/>
    <w:rsid w:val="00320A5A"/>
    <w:rsid w:val="003226F0"/>
    <w:rsid w:val="00357D5B"/>
    <w:rsid w:val="0037186E"/>
    <w:rsid w:val="00382434"/>
    <w:rsid w:val="00384837"/>
    <w:rsid w:val="00387964"/>
    <w:rsid w:val="00392E6A"/>
    <w:rsid w:val="00394A3F"/>
    <w:rsid w:val="003C4B0D"/>
    <w:rsid w:val="003E0AAA"/>
    <w:rsid w:val="00421A1B"/>
    <w:rsid w:val="00422922"/>
    <w:rsid w:val="00433701"/>
    <w:rsid w:val="004661F5"/>
    <w:rsid w:val="004A47B4"/>
    <w:rsid w:val="004B2372"/>
    <w:rsid w:val="004B53C1"/>
    <w:rsid w:val="004D3BFD"/>
    <w:rsid w:val="004D4480"/>
    <w:rsid w:val="004F00CD"/>
    <w:rsid w:val="0051149E"/>
    <w:rsid w:val="00520758"/>
    <w:rsid w:val="005222B3"/>
    <w:rsid w:val="00531722"/>
    <w:rsid w:val="00545861"/>
    <w:rsid w:val="005464AA"/>
    <w:rsid w:val="00551164"/>
    <w:rsid w:val="00557D31"/>
    <w:rsid w:val="005627C1"/>
    <w:rsid w:val="0058463C"/>
    <w:rsid w:val="00585417"/>
    <w:rsid w:val="00586410"/>
    <w:rsid w:val="0059136E"/>
    <w:rsid w:val="00595C59"/>
    <w:rsid w:val="005A3E77"/>
    <w:rsid w:val="005B490E"/>
    <w:rsid w:val="005B6C42"/>
    <w:rsid w:val="005B7D05"/>
    <w:rsid w:val="005F445E"/>
    <w:rsid w:val="005F6F91"/>
    <w:rsid w:val="00630169"/>
    <w:rsid w:val="0067595E"/>
    <w:rsid w:val="00697302"/>
    <w:rsid w:val="006A0D76"/>
    <w:rsid w:val="006B4055"/>
    <w:rsid w:val="006E491C"/>
    <w:rsid w:val="006F03E1"/>
    <w:rsid w:val="006F4678"/>
    <w:rsid w:val="00707FA3"/>
    <w:rsid w:val="00711F4B"/>
    <w:rsid w:val="0071580F"/>
    <w:rsid w:val="00723A87"/>
    <w:rsid w:val="0074328A"/>
    <w:rsid w:val="00753B01"/>
    <w:rsid w:val="007A677C"/>
    <w:rsid w:val="007A76DD"/>
    <w:rsid w:val="007A770E"/>
    <w:rsid w:val="007A7E33"/>
    <w:rsid w:val="007B449E"/>
    <w:rsid w:val="007B7EAC"/>
    <w:rsid w:val="007C1EF1"/>
    <w:rsid w:val="007C2CF3"/>
    <w:rsid w:val="007C5C7E"/>
    <w:rsid w:val="00813997"/>
    <w:rsid w:val="00816EE6"/>
    <w:rsid w:val="0082475F"/>
    <w:rsid w:val="00841C15"/>
    <w:rsid w:val="008437BA"/>
    <w:rsid w:val="008517EB"/>
    <w:rsid w:val="0085224F"/>
    <w:rsid w:val="00883A60"/>
    <w:rsid w:val="008A3ED3"/>
    <w:rsid w:val="008B0F96"/>
    <w:rsid w:val="008C2CE5"/>
    <w:rsid w:val="008D30C9"/>
    <w:rsid w:val="008E2FB2"/>
    <w:rsid w:val="0092187C"/>
    <w:rsid w:val="00922685"/>
    <w:rsid w:val="0093038E"/>
    <w:rsid w:val="0093474C"/>
    <w:rsid w:val="00940943"/>
    <w:rsid w:val="0095234C"/>
    <w:rsid w:val="00970D74"/>
    <w:rsid w:val="00972AA1"/>
    <w:rsid w:val="00986747"/>
    <w:rsid w:val="009B08A6"/>
    <w:rsid w:val="009B1342"/>
    <w:rsid w:val="009B2F14"/>
    <w:rsid w:val="009D602B"/>
    <w:rsid w:val="009E6E94"/>
    <w:rsid w:val="00A32132"/>
    <w:rsid w:val="00A34B64"/>
    <w:rsid w:val="00A35E79"/>
    <w:rsid w:val="00A4516C"/>
    <w:rsid w:val="00A5400B"/>
    <w:rsid w:val="00A74BCC"/>
    <w:rsid w:val="00A803B0"/>
    <w:rsid w:val="00A92B34"/>
    <w:rsid w:val="00AC0831"/>
    <w:rsid w:val="00AC67AC"/>
    <w:rsid w:val="00AD155A"/>
    <w:rsid w:val="00AD36DE"/>
    <w:rsid w:val="00AE187D"/>
    <w:rsid w:val="00AE59DE"/>
    <w:rsid w:val="00AF6459"/>
    <w:rsid w:val="00B0000C"/>
    <w:rsid w:val="00B02726"/>
    <w:rsid w:val="00B13FBF"/>
    <w:rsid w:val="00B44D3C"/>
    <w:rsid w:val="00B474EF"/>
    <w:rsid w:val="00B65FBC"/>
    <w:rsid w:val="00B9763E"/>
    <w:rsid w:val="00BA2F10"/>
    <w:rsid w:val="00BB3535"/>
    <w:rsid w:val="00BC198F"/>
    <w:rsid w:val="00BD5187"/>
    <w:rsid w:val="00C132CF"/>
    <w:rsid w:val="00C16827"/>
    <w:rsid w:val="00C30F32"/>
    <w:rsid w:val="00C51EF7"/>
    <w:rsid w:val="00C6107E"/>
    <w:rsid w:val="00C62ECC"/>
    <w:rsid w:val="00C67BC6"/>
    <w:rsid w:val="00C76364"/>
    <w:rsid w:val="00C92A12"/>
    <w:rsid w:val="00CA07EF"/>
    <w:rsid w:val="00CA218E"/>
    <w:rsid w:val="00CA41CC"/>
    <w:rsid w:val="00CC51A2"/>
    <w:rsid w:val="00CD3C10"/>
    <w:rsid w:val="00CD6B7F"/>
    <w:rsid w:val="00CE33E7"/>
    <w:rsid w:val="00CF015B"/>
    <w:rsid w:val="00CF3DCC"/>
    <w:rsid w:val="00D06B42"/>
    <w:rsid w:val="00D11208"/>
    <w:rsid w:val="00D140AD"/>
    <w:rsid w:val="00D227F5"/>
    <w:rsid w:val="00D50B26"/>
    <w:rsid w:val="00DA55BE"/>
    <w:rsid w:val="00DA6AE5"/>
    <w:rsid w:val="00DB3D8D"/>
    <w:rsid w:val="00E00866"/>
    <w:rsid w:val="00E22959"/>
    <w:rsid w:val="00E40674"/>
    <w:rsid w:val="00E445FC"/>
    <w:rsid w:val="00E44C8B"/>
    <w:rsid w:val="00E6019B"/>
    <w:rsid w:val="00E652DA"/>
    <w:rsid w:val="00E7112C"/>
    <w:rsid w:val="00EB20D3"/>
    <w:rsid w:val="00EB4332"/>
    <w:rsid w:val="00F06013"/>
    <w:rsid w:val="00F103CD"/>
    <w:rsid w:val="00F276AA"/>
    <w:rsid w:val="00F37E68"/>
    <w:rsid w:val="00F50CE4"/>
    <w:rsid w:val="00F5736C"/>
    <w:rsid w:val="00F57746"/>
    <w:rsid w:val="00F8197E"/>
    <w:rsid w:val="00F82D47"/>
    <w:rsid w:val="00F87EC0"/>
    <w:rsid w:val="00F93D68"/>
    <w:rsid w:val="00F94157"/>
    <w:rsid w:val="00F975B9"/>
    <w:rsid w:val="00FA3194"/>
    <w:rsid w:val="00FB2380"/>
    <w:rsid w:val="00FC0021"/>
    <w:rsid w:val="00FD33F8"/>
    <w:rsid w:val="00FD73E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E9CE"/>
  <w15:docId w15:val="{3BA0EDD0-B46B-4C49-B43D-05936D30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93577"/>
    <w:rPr>
      <w:sz w:val="18"/>
      <w:szCs w:val="18"/>
    </w:rPr>
  </w:style>
  <w:style w:type="paragraph" w:styleId="CommentText">
    <w:name w:val="annotation text"/>
    <w:basedOn w:val="Normal"/>
    <w:link w:val="CommentTextChar"/>
    <w:unhideWhenUsed/>
    <w:rsid w:val="00093577"/>
    <w:pPr>
      <w:spacing w:line="240" w:lineRule="auto"/>
    </w:pPr>
    <w:rPr>
      <w:sz w:val="24"/>
      <w:szCs w:val="24"/>
    </w:rPr>
  </w:style>
  <w:style w:type="character" w:customStyle="1" w:styleId="CommentTextChar">
    <w:name w:val="Comment Text Char"/>
    <w:basedOn w:val="DefaultParagraphFont"/>
    <w:link w:val="CommentText"/>
    <w:rsid w:val="00093577"/>
    <w:rPr>
      <w:sz w:val="24"/>
      <w:szCs w:val="24"/>
    </w:rPr>
  </w:style>
  <w:style w:type="paragraph" w:styleId="CommentSubject">
    <w:name w:val="annotation subject"/>
    <w:basedOn w:val="CommentText"/>
    <w:next w:val="CommentText"/>
    <w:link w:val="CommentSubjectChar"/>
    <w:uiPriority w:val="99"/>
    <w:semiHidden/>
    <w:unhideWhenUsed/>
    <w:rsid w:val="00093577"/>
    <w:rPr>
      <w:b/>
      <w:bCs/>
      <w:sz w:val="20"/>
      <w:szCs w:val="20"/>
    </w:rPr>
  </w:style>
  <w:style w:type="character" w:customStyle="1" w:styleId="CommentSubjectChar">
    <w:name w:val="Comment Subject Char"/>
    <w:basedOn w:val="CommentTextChar"/>
    <w:link w:val="CommentSubject"/>
    <w:uiPriority w:val="99"/>
    <w:semiHidden/>
    <w:rsid w:val="00093577"/>
    <w:rPr>
      <w:b/>
      <w:bCs/>
      <w:sz w:val="24"/>
      <w:szCs w:val="24"/>
    </w:rPr>
  </w:style>
  <w:style w:type="character" w:styleId="Hyperlink">
    <w:name w:val="Hyperlink"/>
    <w:basedOn w:val="DefaultParagraphFont"/>
    <w:uiPriority w:val="99"/>
    <w:semiHidden/>
    <w:unhideWhenUsed/>
    <w:rsid w:val="009218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53690">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F14A9-F39A-43EB-B76E-B1B1FAF4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2704</Words>
  <Characters>15415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2012-06-07T18:19:00Z</cp:lastPrinted>
  <dcterms:created xsi:type="dcterms:W3CDTF">2019-01-10T17:05:00Z</dcterms:created>
  <dcterms:modified xsi:type="dcterms:W3CDTF">2019-01-10T17:05:00Z</dcterms:modified>
</cp:coreProperties>
</file>